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4628A857" w14:textId="77777777">
        <w:tc>
          <w:tcPr>
            <w:tcW w:w="1620" w:type="dxa"/>
            <w:tcBorders>
              <w:bottom w:val="single" w:sz="4" w:space="0" w:color="auto"/>
            </w:tcBorders>
            <w:shd w:val="clear" w:color="auto" w:fill="FFFFFF"/>
            <w:vAlign w:val="center"/>
          </w:tcPr>
          <w:p w14:paraId="7B5D1058"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3C48F515" w14:textId="71135430" w:rsidR="00152993" w:rsidRDefault="00433882" w:rsidP="0032224E">
            <w:pPr>
              <w:pStyle w:val="Header"/>
              <w:jc w:val="center"/>
            </w:pPr>
            <w:hyperlink r:id="rId10" w:history="1">
              <w:r w:rsidR="00F02D3F" w:rsidRPr="008774C5">
                <w:rPr>
                  <w:rStyle w:val="Hyperlink"/>
                </w:rPr>
                <w:t>1264</w:t>
              </w:r>
            </w:hyperlink>
          </w:p>
        </w:tc>
        <w:tc>
          <w:tcPr>
            <w:tcW w:w="900" w:type="dxa"/>
            <w:tcBorders>
              <w:bottom w:val="single" w:sz="4" w:space="0" w:color="auto"/>
            </w:tcBorders>
            <w:shd w:val="clear" w:color="auto" w:fill="FFFFFF"/>
            <w:vAlign w:val="center"/>
          </w:tcPr>
          <w:p w14:paraId="55EEFCDF" w14:textId="77777777" w:rsidR="00152993" w:rsidRDefault="00EE6681" w:rsidP="0032224E">
            <w:pPr>
              <w:pStyle w:val="Header"/>
              <w:spacing w:before="120" w:after="120"/>
            </w:pPr>
            <w:r>
              <w:t>N</w:t>
            </w:r>
            <w:r w:rsidR="00152993">
              <w:t>PRR Title</w:t>
            </w:r>
          </w:p>
        </w:tc>
        <w:tc>
          <w:tcPr>
            <w:tcW w:w="6660" w:type="dxa"/>
            <w:tcBorders>
              <w:bottom w:val="single" w:sz="4" w:space="0" w:color="auto"/>
            </w:tcBorders>
            <w:vAlign w:val="center"/>
          </w:tcPr>
          <w:p w14:paraId="4C67D379" w14:textId="31E7358F" w:rsidR="00152993" w:rsidRDefault="00F02D3F">
            <w:pPr>
              <w:pStyle w:val="Header"/>
            </w:pPr>
            <w:r>
              <w:t>Creation of a New Energy Attribute Certificate Program</w:t>
            </w:r>
          </w:p>
        </w:tc>
      </w:tr>
      <w:tr w:rsidR="00152993" w14:paraId="265AF897" w14:textId="77777777">
        <w:trPr>
          <w:trHeight w:val="413"/>
        </w:trPr>
        <w:tc>
          <w:tcPr>
            <w:tcW w:w="2880" w:type="dxa"/>
            <w:gridSpan w:val="2"/>
            <w:tcBorders>
              <w:top w:val="nil"/>
              <w:left w:val="nil"/>
              <w:bottom w:val="single" w:sz="4" w:space="0" w:color="auto"/>
              <w:right w:val="nil"/>
            </w:tcBorders>
            <w:vAlign w:val="center"/>
          </w:tcPr>
          <w:p w14:paraId="20CEF43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E7B96F5" w14:textId="77777777" w:rsidR="00152993" w:rsidRDefault="00152993">
            <w:pPr>
              <w:pStyle w:val="NormalArial"/>
            </w:pPr>
          </w:p>
        </w:tc>
      </w:tr>
      <w:tr w:rsidR="00152993" w14:paraId="420C3999" w14:textId="77777777">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AFF8C8E"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08BFD2F2" w14:textId="64D6D008" w:rsidR="00152993" w:rsidRDefault="00F02D3F">
            <w:pPr>
              <w:pStyle w:val="NormalArial"/>
            </w:pPr>
            <w:r>
              <w:t xml:space="preserve">March </w:t>
            </w:r>
            <w:r w:rsidR="00433882">
              <w:t>11</w:t>
            </w:r>
            <w:r>
              <w:t>, 2025</w:t>
            </w:r>
          </w:p>
        </w:tc>
      </w:tr>
      <w:tr w:rsidR="00152993" w14:paraId="71EC0D76" w14:textId="77777777">
        <w:trPr>
          <w:trHeight w:val="467"/>
        </w:trPr>
        <w:tc>
          <w:tcPr>
            <w:tcW w:w="2880" w:type="dxa"/>
            <w:gridSpan w:val="2"/>
            <w:tcBorders>
              <w:top w:val="single" w:sz="4" w:space="0" w:color="auto"/>
              <w:left w:val="nil"/>
              <w:bottom w:val="nil"/>
              <w:right w:val="nil"/>
            </w:tcBorders>
            <w:shd w:val="clear" w:color="auto" w:fill="FFFFFF"/>
            <w:vAlign w:val="center"/>
          </w:tcPr>
          <w:p w14:paraId="6A0A7873" w14:textId="77777777" w:rsidR="00152993" w:rsidRDefault="00152993">
            <w:pPr>
              <w:pStyle w:val="NormalArial"/>
            </w:pPr>
          </w:p>
        </w:tc>
        <w:tc>
          <w:tcPr>
            <w:tcW w:w="7560" w:type="dxa"/>
            <w:gridSpan w:val="2"/>
            <w:tcBorders>
              <w:top w:val="nil"/>
              <w:left w:val="nil"/>
              <w:bottom w:val="nil"/>
              <w:right w:val="nil"/>
            </w:tcBorders>
            <w:vAlign w:val="center"/>
          </w:tcPr>
          <w:p w14:paraId="2EBBB3C3" w14:textId="77777777" w:rsidR="00152993" w:rsidRDefault="00152993">
            <w:pPr>
              <w:pStyle w:val="NormalArial"/>
            </w:pPr>
          </w:p>
        </w:tc>
      </w:tr>
      <w:tr w:rsidR="00152993" w14:paraId="6F26C063" w14:textId="77777777">
        <w:trPr>
          <w:trHeight w:val="440"/>
        </w:trPr>
        <w:tc>
          <w:tcPr>
            <w:tcW w:w="10440" w:type="dxa"/>
            <w:gridSpan w:val="4"/>
            <w:tcBorders>
              <w:top w:val="single" w:sz="4" w:space="0" w:color="auto"/>
            </w:tcBorders>
            <w:shd w:val="clear" w:color="auto" w:fill="FFFFFF"/>
            <w:vAlign w:val="center"/>
          </w:tcPr>
          <w:p w14:paraId="07CD6EF7" w14:textId="77777777" w:rsidR="00152993" w:rsidRDefault="00152993">
            <w:pPr>
              <w:pStyle w:val="Header"/>
              <w:jc w:val="center"/>
            </w:pPr>
            <w:r>
              <w:t>Submitter’s Information</w:t>
            </w:r>
          </w:p>
        </w:tc>
      </w:tr>
      <w:tr w:rsidR="00152993" w14:paraId="4444F949" w14:textId="77777777">
        <w:trPr>
          <w:trHeight w:val="350"/>
        </w:trPr>
        <w:tc>
          <w:tcPr>
            <w:tcW w:w="2880" w:type="dxa"/>
            <w:gridSpan w:val="2"/>
            <w:shd w:val="clear" w:color="auto" w:fill="FFFFFF"/>
            <w:vAlign w:val="center"/>
          </w:tcPr>
          <w:p w14:paraId="3CAF7AD2" w14:textId="77777777" w:rsidR="00152993" w:rsidRPr="00EC55B3" w:rsidRDefault="00152993" w:rsidP="00EC55B3">
            <w:pPr>
              <w:pStyle w:val="Header"/>
            </w:pPr>
            <w:r w:rsidRPr="00EC55B3">
              <w:t>Name</w:t>
            </w:r>
          </w:p>
        </w:tc>
        <w:tc>
          <w:tcPr>
            <w:tcW w:w="7560" w:type="dxa"/>
            <w:gridSpan w:val="2"/>
            <w:vAlign w:val="center"/>
          </w:tcPr>
          <w:p w14:paraId="330790A6" w14:textId="44D8C5AA" w:rsidR="00152993" w:rsidRDefault="00F02D3F">
            <w:pPr>
              <w:pStyle w:val="NormalArial"/>
            </w:pPr>
            <w:r>
              <w:t>Ned Bonskowski</w:t>
            </w:r>
          </w:p>
        </w:tc>
      </w:tr>
      <w:tr w:rsidR="00152993" w14:paraId="4DDFD8B3" w14:textId="77777777">
        <w:trPr>
          <w:trHeight w:val="350"/>
        </w:trPr>
        <w:tc>
          <w:tcPr>
            <w:tcW w:w="2880" w:type="dxa"/>
            <w:gridSpan w:val="2"/>
            <w:shd w:val="clear" w:color="auto" w:fill="FFFFFF"/>
            <w:vAlign w:val="center"/>
          </w:tcPr>
          <w:p w14:paraId="251C3C37" w14:textId="77777777" w:rsidR="00152993" w:rsidRPr="00EC55B3" w:rsidRDefault="00152993" w:rsidP="00EC55B3">
            <w:pPr>
              <w:pStyle w:val="Header"/>
            </w:pPr>
            <w:r w:rsidRPr="00EC55B3">
              <w:t>E-mail Address</w:t>
            </w:r>
          </w:p>
        </w:tc>
        <w:tc>
          <w:tcPr>
            <w:tcW w:w="7560" w:type="dxa"/>
            <w:gridSpan w:val="2"/>
            <w:vAlign w:val="center"/>
          </w:tcPr>
          <w:p w14:paraId="473EC386" w14:textId="5385C12D" w:rsidR="00152993" w:rsidRDefault="00433882">
            <w:pPr>
              <w:pStyle w:val="NormalArial"/>
            </w:pPr>
            <w:hyperlink r:id="rId11" w:history="1">
              <w:r w:rsidR="00F02D3F" w:rsidRPr="00EA3BF8">
                <w:rPr>
                  <w:rStyle w:val="Hyperlink"/>
                </w:rPr>
                <w:t>ned.bonskowski@vistracorp.com</w:t>
              </w:r>
            </w:hyperlink>
          </w:p>
        </w:tc>
      </w:tr>
      <w:tr w:rsidR="00152993" w14:paraId="02CB331C" w14:textId="77777777">
        <w:trPr>
          <w:trHeight w:val="350"/>
        </w:trPr>
        <w:tc>
          <w:tcPr>
            <w:tcW w:w="2880" w:type="dxa"/>
            <w:gridSpan w:val="2"/>
            <w:shd w:val="clear" w:color="auto" w:fill="FFFFFF"/>
            <w:vAlign w:val="center"/>
          </w:tcPr>
          <w:p w14:paraId="1F892FE2" w14:textId="77777777" w:rsidR="00152993" w:rsidRPr="00EC55B3" w:rsidRDefault="00152993" w:rsidP="00EC55B3">
            <w:pPr>
              <w:pStyle w:val="Header"/>
            </w:pPr>
            <w:r w:rsidRPr="00EC55B3">
              <w:t>Company</w:t>
            </w:r>
          </w:p>
        </w:tc>
        <w:tc>
          <w:tcPr>
            <w:tcW w:w="7560" w:type="dxa"/>
            <w:gridSpan w:val="2"/>
            <w:vAlign w:val="center"/>
          </w:tcPr>
          <w:p w14:paraId="6CFEB74F" w14:textId="52DC3F5D" w:rsidR="00152993" w:rsidRDefault="00F02D3F">
            <w:pPr>
              <w:pStyle w:val="NormalArial"/>
            </w:pPr>
            <w:r>
              <w:t>Vistra Operations Company LLC</w:t>
            </w:r>
          </w:p>
        </w:tc>
      </w:tr>
      <w:tr w:rsidR="00152993" w14:paraId="4602A0C7" w14:textId="77777777">
        <w:trPr>
          <w:trHeight w:val="350"/>
        </w:trPr>
        <w:tc>
          <w:tcPr>
            <w:tcW w:w="2880" w:type="dxa"/>
            <w:gridSpan w:val="2"/>
            <w:tcBorders>
              <w:bottom w:val="single" w:sz="4" w:space="0" w:color="auto"/>
            </w:tcBorders>
            <w:shd w:val="clear" w:color="auto" w:fill="FFFFFF"/>
            <w:vAlign w:val="center"/>
          </w:tcPr>
          <w:p w14:paraId="487471BE"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363C6530" w14:textId="0B32CB04" w:rsidR="00152993" w:rsidRDefault="00F02D3F">
            <w:pPr>
              <w:pStyle w:val="NormalArial"/>
            </w:pPr>
            <w:r>
              <w:t>512.349.6464</w:t>
            </w:r>
          </w:p>
        </w:tc>
      </w:tr>
      <w:tr w:rsidR="00152993" w14:paraId="1F7066B9" w14:textId="77777777">
        <w:trPr>
          <w:trHeight w:val="350"/>
        </w:trPr>
        <w:tc>
          <w:tcPr>
            <w:tcW w:w="2880" w:type="dxa"/>
            <w:gridSpan w:val="2"/>
            <w:shd w:val="clear" w:color="auto" w:fill="FFFFFF"/>
            <w:vAlign w:val="center"/>
          </w:tcPr>
          <w:p w14:paraId="6DDED0ED"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1801FDC0" w14:textId="16531554" w:rsidR="00152993" w:rsidRDefault="00F02D3F">
            <w:pPr>
              <w:pStyle w:val="NormalArial"/>
            </w:pPr>
            <w:r>
              <w:t>214.288.2456</w:t>
            </w:r>
          </w:p>
        </w:tc>
      </w:tr>
      <w:tr w:rsidR="00075A94" w14:paraId="33CD42E6" w14:textId="77777777">
        <w:trPr>
          <w:trHeight w:val="350"/>
        </w:trPr>
        <w:tc>
          <w:tcPr>
            <w:tcW w:w="2880" w:type="dxa"/>
            <w:gridSpan w:val="2"/>
            <w:tcBorders>
              <w:bottom w:val="single" w:sz="4" w:space="0" w:color="auto"/>
            </w:tcBorders>
            <w:shd w:val="clear" w:color="auto" w:fill="FFFFFF"/>
            <w:vAlign w:val="center"/>
          </w:tcPr>
          <w:p w14:paraId="362194FC"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415D4FDA" w14:textId="0DF3C77F" w:rsidR="00075A94" w:rsidRDefault="00F02D3F">
            <w:pPr>
              <w:pStyle w:val="NormalArial"/>
            </w:pPr>
            <w:r>
              <w:t>Independent Generator</w:t>
            </w:r>
          </w:p>
        </w:tc>
      </w:tr>
    </w:tbl>
    <w:p w14:paraId="648C5030" w14:textId="77777777" w:rsidR="00152993" w:rsidRDefault="00152993">
      <w:pPr>
        <w:pStyle w:val="NormalArial"/>
      </w:pPr>
    </w:p>
    <w:p w14:paraId="75ED2B15"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1B24A9A1" w14:textId="77777777" w:rsidTr="00B5080A">
        <w:trPr>
          <w:trHeight w:val="422"/>
          <w:jc w:val="center"/>
        </w:trPr>
        <w:tc>
          <w:tcPr>
            <w:tcW w:w="10440" w:type="dxa"/>
            <w:vAlign w:val="center"/>
          </w:tcPr>
          <w:p w14:paraId="269AC92E" w14:textId="77777777" w:rsidR="00075A94" w:rsidRPr="00075A94" w:rsidRDefault="00075A94" w:rsidP="00B5080A">
            <w:pPr>
              <w:pStyle w:val="Header"/>
              <w:jc w:val="center"/>
            </w:pPr>
            <w:r w:rsidRPr="00075A94">
              <w:t>Comments</w:t>
            </w:r>
          </w:p>
        </w:tc>
      </w:tr>
    </w:tbl>
    <w:p w14:paraId="688C36A4" w14:textId="77777777" w:rsidR="00152993" w:rsidRDefault="00152993">
      <w:pPr>
        <w:pStyle w:val="NormalArial"/>
      </w:pPr>
    </w:p>
    <w:p w14:paraId="66191169" w14:textId="3F1FB7D0" w:rsidR="00BD7258" w:rsidRDefault="00F02D3F" w:rsidP="00647E98">
      <w:pPr>
        <w:pStyle w:val="NormalArial"/>
      </w:pPr>
      <w:r>
        <w:t>Vistra files these comments in support of Nodal Protocol Revision Request (NPRR) 1264 on top of Constellation’s February 11, 2025 comments that were endorsed by the Wholesale Market Subcommittee (WMS) on March 6, 2025.</w:t>
      </w:r>
    </w:p>
    <w:p w14:paraId="6ABDCF32" w14:textId="77777777" w:rsidR="00BD7258" w:rsidRDefault="00BD7258" w:rsidP="00647E98">
      <w:pPr>
        <w:pStyle w:val="NormalArial"/>
      </w:pPr>
    </w:p>
    <w:p w14:paraId="026D088A" w14:textId="27DB8926" w:rsidR="00F02D3F" w:rsidRDefault="00BD5C03" w:rsidP="00647E98">
      <w:pPr>
        <w:pStyle w:val="NormalArial"/>
      </w:pPr>
      <w:r>
        <w:t xml:space="preserve">Vistra proposes that the three-year useful life of an Energy Attribute </w:t>
      </w:r>
      <w:r w:rsidR="005604FD">
        <w:t xml:space="preserve">Certificate </w:t>
      </w:r>
      <w:r>
        <w:t xml:space="preserve">(EAC) under </w:t>
      </w:r>
      <w:r w:rsidR="0032224E">
        <w:t xml:space="preserve">paragraph (5) of </w:t>
      </w:r>
      <w:r>
        <w:t>Section 14.3.2</w:t>
      </w:r>
      <w:r w:rsidR="0032224E">
        <w:t>,</w:t>
      </w:r>
      <w:r>
        <w:t xml:space="preserve"> </w:t>
      </w:r>
      <w:r w:rsidR="0032224E" w:rsidRPr="0032224E">
        <w:t>Attributes of Renewable Energy Credits and Compliance Premiums</w:t>
      </w:r>
      <w:r w:rsidR="0032224E">
        <w:t>,</w:t>
      </w:r>
      <w:r w:rsidR="0032224E" w:rsidRPr="0032224E">
        <w:t xml:space="preserve"> </w:t>
      </w:r>
      <w:r>
        <w:t xml:space="preserve">be extended to a ten-year useful life. </w:t>
      </w:r>
    </w:p>
    <w:p w14:paraId="0EC29A24" w14:textId="77777777" w:rsidR="00BD7258" w:rsidRDefault="00BD7258" w:rsidP="00647E98">
      <w:pPr>
        <w:pStyle w:val="NormalArial"/>
      </w:pPr>
    </w:p>
    <w:p w14:paraId="0C9244D3" w14:textId="07EF5551" w:rsidR="00BD5C03" w:rsidRDefault="00BD5C03" w:rsidP="00647E98">
      <w:pPr>
        <w:pStyle w:val="NormalArial"/>
      </w:pPr>
      <w:r>
        <w:t xml:space="preserve">The three-year useful life has its origins in the statutory </w:t>
      </w:r>
      <w:r w:rsidRPr="00BD5C03">
        <w:t>renewable portfolio standard (“RPS”)</w:t>
      </w:r>
      <w:r>
        <w:t>, which HB1500 of the 88</w:t>
      </w:r>
      <w:r w:rsidRPr="00BD5C03">
        <w:rPr>
          <w:vertAlign w:val="superscript"/>
        </w:rPr>
        <w:t>th</w:t>
      </w:r>
      <w:r>
        <w:t xml:space="preserve"> Texas Legislature repealed. </w:t>
      </w:r>
      <w:r w:rsidR="00647E98">
        <w:t xml:space="preserve"> </w:t>
      </w:r>
      <w:r>
        <w:t xml:space="preserve">With that repeal, there is no longer a statutory basis for the three-year compliance life – and as NPRR1264 proposes to transform the Renewable Energy Credits (RECs) program initiated under the RPS into a voluntary EAC program, it makes sense to better align the useful life provision with the voluntary nature of that program. </w:t>
      </w:r>
    </w:p>
    <w:p w14:paraId="256B9146" w14:textId="77777777" w:rsidR="00BD5C03" w:rsidRDefault="00BD5C03" w:rsidP="00647E98">
      <w:pPr>
        <w:pStyle w:val="NormalArial"/>
      </w:pPr>
    </w:p>
    <w:p w14:paraId="14406C9F" w14:textId="03A8CB50" w:rsidR="00B708ED" w:rsidRDefault="00BD5C03" w:rsidP="00647E98">
      <w:pPr>
        <w:pStyle w:val="NormalArial"/>
      </w:pPr>
      <w:r w:rsidRPr="00BD5C03">
        <w:t xml:space="preserve">There are three simple rationales that support Vistra’s recommendation: (1) policy origin/intent of the compliance life; (2) disincentive to use the voluntary </w:t>
      </w:r>
      <w:r>
        <w:t xml:space="preserve">EAC </w:t>
      </w:r>
      <w:r w:rsidRPr="00BD5C03">
        <w:t xml:space="preserve">system; and (3) practical, customer-driven competitive alternatives. </w:t>
      </w:r>
      <w:r w:rsidR="00647E98">
        <w:t xml:space="preserve"> </w:t>
      </w:r>
      <w:r w:rsidR="00471280">
        <w:t xml:space="preserve">While Vistra believes that </w:t>
      </w:r>
      <w:proofErr w:type="gramStart"/>
      <w:r w:rsidR="00471280">
        <w:t>these support</w:t>
      </w:r>
      <w:proofErr w:type="gramEnd"/>
      <w:r w:rsidR="00471280">
        <w:t xml:space="preserve"> eliminating the limits on the useful life of an EAC altogether, Vistra believes that a </w:t>
      </w:r>
      <w:r w:rsidR="005604FD">
        <w:t>10-</w:t>
      </w:r>
      <w:r w:rsidR="00471280">
        <w:t>year useful life can strike a reasonable balance between principle and practicalities of administering the EAC program.</w:t>
      </w:r>
    </w:p>
    <w:p w14:paraId="6F2B7C04" w14:textId="77777777" w:rsidR="00B708ED" w:rsidRDefault="00B708ED" w:rsidP="00647E98">
      <w:pPr>
        <w:pStyle w:val="NormalArial"/>
      </w:pPr>
    </w:p>
    <w:p w14:paraId="2A58FD6A" w14:textId="6D04D207" w:rsidR="00BD5C03" w:rsidRPr="00BD5C03" w:rsidRDefault="00471280" w:rsidP="00647E98">
      <w:pPr>
        <w:pStyle w:val="NormalArial"/>
      </w:pPr>
      <w:r>
        <w:t>As background, t</w:t>
      </w:r>
      <w:r w:rsidR="00BD5C03" w:rsidRPr="00BD5C03">
        <w:t xml:space="preserve">he origin of the compliance life was a practical compromise as part of a “comprehensive program design package” aimed at supporting investment in “new renewable facilities” to meet the statutory RPS capacity requirements in the original </w:t>
      </w:r>
      <w:r w:rsidR="00BD5C03" w:rsidRPr="00BD5C03">
        <w:lastRenderedPageBreak/>
        <w:t>rulemaking.</w:t>
      </w:r>
      <w:r w:rsidR="00BD5C03" w:rsidRPr="00BD5C03">
        <w:rPr>
          <w:vertAlign w:val="superscript"/>
        </w:rPr>
        <w:footnoteReference w:id="1"/>
      </w:r>
      <w:r w:rsidR="00BD5C03" w:rsidRPr="00BD5C03">
        <w:t xml:space="preserve"> </w:t>
      </w:r>
      <w:r w:rsidR="00647E98">
        <w:t xml:space="preserve"> </w:t>
      </w:r>
      <w:r w:rsidR="00BD5C03" w:rsidRPr="00BD5C03">
        <w:t xml:space="preserve">With the elimination of the RPS in HB1500, that rationale is no longer supported, and therefore the purpose of a voluntary </w:t>
      </w:r>
      <w:r w:rsidR="00BD5C03">
        <w:t xml:space="preserve">EAC (including a voluntary REC) </w:t>
      </w:r>
      <w:r w:rsidR="00BD5C03" w:rsidRPr="00BD5C03">
        <w:t xml:space="preserve">is purely to convey the renewable </w:t>
      </w:r>
      <w:r w:rsidR="00BD5C03">
        <w:t xml:space="preserve">or other </w:t>
      </w:r>
      <w:r w:rsidR="004310E1">
        <w:t>attributes/</w:t>
      </w:r>
      <w:r w:rsidR="00BD5C03" w:rsidRPr="00BD5C03">
        <w:t>qualities of a MWh of electricity – qualities that do not, by their own nature, expire</w:t>
      </w:r>
      <w:r w:rsidR="001A605B">
        <w:t xml:space="preserve"> until claimed through retirement</w:t>
      </w:r>
      <w:r w:rsidR="00BD5C03" w:rsidRPr="00BD5C03">
        <w:t xml:space="preserve">. </w:t>
      </w:r>
      <w:r w:rsidR="00AF395D">
        <w:t xml:space="preserve"> </w:t>
      </w:r>
      <w:r w:rsidR="00BD5C03" w:rsidRPr="00BD5C03">
        <w:t xml:space="preserve">The renewable </w:t>
      </w:r>
      <w:r w:rsidR="00BD5C03">
        <w:t xml:space="preserve">or other </w:t>
      </w:r>
      <w:r w:rsidR="00BD5C03" w:rsidRPr="00BD5C03">
        <w:t>nature</w:t>
      </w:r>
      <w:r w:rsidR="00460413">
        <w:t>s</w:t>
      </w:r>
      <w:r w:rsidR="00BD5C03" w:rsidRPr="00BD5C03">
        <w:t xml:space="preserve"> of the energy produced is permanent and the </w:t>
      </w:r>
      <w:r w:rsidR="00BD5C03">
        <w:t xml:space="preserve">EAC </w:t>
      </w:r>
      <w:r w:rsidR="00BD5C03" w:rsidRPr="00BD5C03">
        <w:t xml:space="preserve">earned by that energy production should </w:t>
      </w:r>
      <w:r w:rsidR="00460413">
        <w:t>align</w:t>
      </w:r>
      <w:r w:rsidR="00BD5C03" w:rsidRPr="00BD5C03">
        <w:t>.</w:t>
      </w:r>
    </w:p>
    <w:p w14:paraId="4EFC40CF" w14:textId="32FE9C0F" w:rsidR="00BD5C03" w:rsidRDefault="00BD5C03" w:rsidP="00647E98">
      <w:pPr>
        <w:pStyle w:val="NormalArial"/>
      </w:pPr>
    </w:p>
    <w:p w14:paraId="57829743" w14:textId="6CFA55C5" w:rsidR="00471280" w:rsidRPr="00471280" w:rsidRDefault="00471280" w:rsidP="00647E98">
      <w:pPr>
        <w:pStyle w:val="NormalArial"/>
      </w:pPr>
      <w:r>
        <w:t xml:space="preserve">Furthermore, </w:t>
      </w:r>
      <w:r w:rsidRPr="00471280">
        <w:t xml:space="preserve">generation facilities are not limited to </w:t>
      </w:r>
      <w:r>
        <w:t xml:space="preserve">an </w:t>
      </w:r>
      <w:r w:rsidRPr="00471280">
        <w:t xml:space="preserve">ERCOT-administered voluntary accreditation and banking system; there are other national and international frameworks that can be used to create and bank </w:t>
      </w:r>
      <w:r>
        <w:t xml:space="preserve">EACs </w:t>
      </w:r>
      <w:r w:rsidRPr="00471280">
        <w:t xml:space="preserve">– and critically, those systems do not force retirement of </w:t>
      </w:r>
      <w:r>
        <w:t xml:space="preserve">EACs </w:t>
      </w:r>
      <w:r w:rsidRPr="00471280">
        <w:t xml:space="preserve">by imposing an artificial compliance life. </w:t>
      </w:r>
      <w:r w:rsidR="00AF395D">
        <w:t xml:space="preserve"> </w:t>
      </w:r>
      <w:r w:rsidRPr="00471280">
        <w:t xml:space="preserve">Therefore, if the </w:t>
      </w:r>
      <w:r>
        <w:t xml:space="preserve">Protocols </w:t>
      </w:r>
      <w:r w:rsidRPr="00471280">
        <w:t xml:space="preserve">continue to impose </w:t>
      </w:r>
      <w:r>
        <w:t xml:space="preserve">the </w:t>
      </w:r>
      <w:r w:rsidRPr="00471280">
        <w:t xml:space="preserve">3-year </w:t>
      </w:r>
      <w:r>
        <w:t xml:space="preserve">useful </w:t>
      </w:r>
      <w:r w:rsidRPr="00471280">
        <w:t xml:space="preserve">life </w:t>
      </w:r>
      <w:r>
        <w:t xml:space="preserve">limit </w:t>
      </w:r>
      <w:r w:rsidR="000402CA">
        <w:t>(</w:t>
      </w:r>
      <w:r>
        <w:t>that originated with the statutory RPS program</w:t>
      </w:r>
      <w:r w:rsidR="000402CA">
        <w:t>)</w:t>
      </w:r>
      <w:r>
        <w:t xml:space="preserve"> onto </w:t>
      </w:r>
      <w:r w:rsidRPr="00471280">
        <w:t xml:space="preserve">the voluntary </w:t>
      </w:r>
      <w:r>
        <w:t xml:space="preserve">EAC </w:t>
      </w:r>
      <w:r w:rsidRPr="00471280">
        <w:t xml:space="preserve">accreditation and banking system, generating facilities will be incentivized to abandon the Texas-administered system in favor of an alternative that does not artificially destroy </w:t>
      </w:r>
      <w:r>
        <w:t xml:space="preserve">the attribute </w:t>
      </w:r>
      <w:r w:rsidRPr="00471280">
        <w:t>value</w:t>
      </w:r>
      <w:r w:rsidR="00471C6D">
        <w:t xml:space="preserve"> after a short period of time</w:t>
      </w:r>
      <w:r w:rsidRPr="00471280">
        <w:t>.</w:t>
      </w:r>
    </w:p>
    <w:p w14:paraId="32583160" w14:textId="77777777" w:rsidR="00471280" w:rsidRDefault="00471280" w:rsidP="00647E98">
      <w:pPr>
        <w:pStyle w:val="NormalArial"/>
      </w:pPr>
    </w:p>
    <w:p w14:paraId="273F012F" w14:textId="0487F7AF" w:rsidR="00471280" w:rsidRDefault="00471280" w:rsidP="00647E98">
      <w:pPr>
        <w:pStyle w:val="NormalArial"/>
      </w:pPr>
      <w:r>
        <w:t xml:space="preserve">Extending </w:t>
      </w:r>
      <w:r w:rsidRPr="00471280">
        <w:t xml:space="preserve">the </w:t>
      </w:r>
      <w:r>
        <w:t xml:space="preserve">useful </w:t>
      </w:r>
      <w:r w:rsidRPr="00471280">
        <w:t xml:space="preserve">life </w:t>
      </w:r>
      <w:r>
        <w:t xml:space="preserve">from three years to ten years does </w:t>
      </w:r>
      <w:r w:rsidRPr="00471280">
        <w:t xml:space="preserve">not, however, mean that there is no market value to the relative timing of </w:t>
      </w:r>
      <w:r>
        <w:t xml:space="preserve">an EAC’s </w:t>
      </w:r>
      <w:r w:rsidRPr="00471280">
        <w:t xml:space="preserve">production to its consumption – simply that the value should be determined by competitive market forces and not regulatory mandate. </w:t>
      </w:r>
      <w:r w:rsidR="00AF395D">
        <w:t xml:space="preserve"> </w:t>
      </w:r>
      <w:r w:rsidRPr="00471280">
        <w:t xml:space="preserve">Consumers can choose to use more stringent value-added </w:t>
      </w:r>
      <w:r>
        <w:t xml:space="preserve">EAC </w:t>
      </w:r>
      <w:r w:rsidRPr="00471280">
        <w:t>standards, such as Green</w:t>
      </w:r>
      <w:r w:rsidRPr="00471280">
        <w:noBreakHyphen/>
        <w:t>e</w:t>
      </w:r>
      <w:r>
        <w:t xml:space="preserve"> RECs</w:t>
      </w:r>
      <w:r w:rsidRPr="00471280">
        <w:t xml:space="preserve">, which can establish limits on the time interval between </w:t>
      </w:r>
      <w:r>
        <w:t xml:space="preserve">EAC </w:t>
      </w:r>
      <w:r w:rsidRPr="00471280">
        <w:t xml:space="preserve">production and </w:t>
      </w:r>
      <w:r>
        <w:t xml:space="preserve">EAC </w:t>
      </w:r>
      <w:r w:rsidRPr="00471280">
        <w:t xml:space="preserve">retirement. </w:t>
      </w:r>
      <w:r w:rsidR="00AF395D">
        <w:t xml:space="preserve"> </w:t>
      </w:r>
      <w:r w:rsidRPr="00471280">
        <w:t xml:space="preserve">Similarly, consumers may prefer even more time-specific </w:t>
      </w:r>
      <w:r>
        <w:t xml:space="preserve">EAC </w:t>
      </w:r>
      <w:r w:rsidRPr="00471280">
        <w:t>matching to their consumption (such as hourly</w:t>
      </w:r>
      <w:r w:rsidR="00355DEC">
        <w:t xml:space="preserve">, for which </w:t>
      </w:r>
      <w:r w:rsidRPr="00471280">
        <w:t xml:space="preserve">Vistra commends and supports the </w:t>
      </w:r>
      <w:r w:rsidR="00355DEC">
        <w:t xml:space="preserve">option to choose </w:t>
      </w:r>
      <w:r>
        <w:t>hourly EAC</w:t>
      </w:r>
      <w:r w:rsidR="00665D85">
        <w:t>s</w:t>
      </w:r>
      <w:r>
        <w:t xml:space="preserve"> in NPRR1264). </w:t>
      </w:r>
    </w:p>
    <w:p w14:paraId="765FE33C" w14:textId="77777777" w:rsidR="00471280" w:rsidRDefault="00471280" w:rsidP="00647E98">
      <w:pPr>
        <w:pStyle w:val="NormalArial"/>
      </w:pPr>
    </w:p>
    <w:p w14:paraId="4B81FB93" w14:textId="792664C3" w:rsidR="00BD7258" w:rsidRDefault="00471280" w:rsidP="00BD7258">
      <w:pPr>
        <w:pStyle w:val="NormalArial"/>
      </w:pPr>
      <w:r w:rsidRPr="00471280">
        <w:t xml:space="preserve">The voluntary </w:t>
      </w:r>
      <w:r>
        <w:t xml:space="preserve">EAC </w:t>
      </w:r>
      <w:r w:rsidRPr="00471280">
        <w:t>accreditation and banking system should be a platform that supports and enables greater competitive market differentiation and valuation, rather than limiting and restricting them.</w:t>
      </w:r>
      <w:r>
        <w:t xml:space="preserve"> </w:t>
      </w:r>
      <w:r w:rsidR="00AF395D">
        <w:t xml:space="preserve"> </w:t>
      </w:r>
      <w:r>
        <w:t xml:space="preserve">To that end, extending the useful life from 3 years to 10 years strikes a reasonable balance between principles and practical considerations, and importantly leverages competitive market forces and </w:t>
      </w:r>
      <w:r w:rsidR="00D37DB0">
        <w:t>consumer choices to drive the valuation of EACs to the greatest extent reasonably possible.</w:t>
      </w:r>
    </w:p>
    <w:p w14:paraId="549D0394" w14:textId="77777777" w:rsidR="00BD7258" w:rsidRDefault="00BD7258" w:rsidP="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D7258" w14:paraId="41EA2C08" w14:textId="77777777" w:rsidTr="00B5080A">
        <w:trPr>
          <w:trHeight w:val="350"/>
        </w:trPr>
        <w:tc>
          <w:tcPr>
            <w:tcW w:w="10440" w:type="dxa"/>
            <w:tcBorders>
              <w:bottom w:val="single" w:sz="4" w:space="0" w:color="auto"/>
            </w:tcBorders>
            <w:shd w:val="clear" w:color="auto" w:fill="FFFFFF"/>
            <w:vAlign w:val="center"/>
          </w:tcPr>
          <w:p w14:paraId="269F220E" w14:textId="77777777" w:rsidR="00BD7258" w:rsidRDefault="00BD7258" w:rsidP="00B5080A">
            <w:pPr>
              <w:pStyle w:val="Header"/>
              <w:jc w:val="center"/>
            </w:pPr>
            <w:r>
              <w:t>Revised Cover Page Language</w:t>
            </w:r>
          </w:p>
        </w:tc>
      </w:tr>
    </w:tbl>
    <w:p w14:paraId="209704AC" w14:textId="77777777" w:rsidR="00F02D3F" w:rsidRDefault="00F02D3F">
      <w:pPr>
        <w:pStyle w:val="NormalArial"/>
      </w:pPr>
    </w:p>
    <w:p w14:paraId="7CA955F4" w14:textId="5C9B0E67" w:rsidR="00E07B54" w:rsidRDefault="00F02D3F">
      <w:pPr>
        <w:pStyle w:val="NormalArial"/>
      </w:pPr>
      <w:r>
        <w:t>None.</w:t>
      </w:r>
    </w:p>
    <w:p w14:paraId="427F5C5C" w14:textId="77777777" w:rsidR="00BD7258" w:rsidRDefault="00BD7258">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46D066CF" w14:textId="77777777">
        <w:trPr>
          <w:trHeight w:val="350"/>
        </w:trPr>
        <w:tc>
          <w:tcPr>
            <w:tcW w:w="10440" w:type="dxa"/>
            <w:tcBorders>
              <w:bottom w:val="single" w:sz="4" w:space="0" w:color="auto"/>
            </w:tcBorders>
            <w:shd w:val="clear" w:color="auto" w:fill="FFFFFF"/>
            <w:vAlign w:val="center"/>
          </w:tcPr>
          <w:p w14:paraId="2B07017A" w14:textId="77777777" w:rsidR="00152993" w:rsidRDefault="00152993">
            <w:pPr>
              <w:pStyle w:val="Header"/>
              <w:jc w:val="center"/>
            </w:pPr>
            <w:r>
              <w:t>Revised Proposed Protocol Language</w:t>
            </w:r>
          </w:p>
        </w:tc>
      </w:tr>
    </w:tbl>
    <w:p w14:paraId="4DF6AD8C" w14:textId="77777777" w:rsidR="00F02D3F" w:rsidRDefault="00F02D3F" w:rsidP="00F02D3F">
      <w:pPr>
        <w:pStyle w:val="H4"/>
      </w:pPr>
      <w:bookmarkStart w:id="0" w:name="_Toc141685007"/>
      <w:bookmarkStart w:id="1" w:name="_Toc73088718"/>
      <w:bookmarkStart w:id="2" w:name="_Hlk184216126"/>
      <w:bookmarkStart w:id="3" w:name="_Toc73847662"/>
      <w:bookmarkStart w:id="4" w:name="_Toc118224377"/>
      <w:bookmarkStart w:id="5" w:name="_Toc118909445"/>
      <w:bookmarkStart w:id="6" w:name="_Toc205190238"/>
      <w:commentRangeStart w:id="7"/>
      <w:r>
        <w:t>1.3.1.1</w:t>
      </w:r>
      <w:commentRangeEnd w:id="7"/>
      <w:r>
        <w:rPr>
          <w:rStyle w:val="CommentReference"/>
          <w:b w:val="0"/>
          <w:bCs w:val="0"/>
          <w:snapToGrid/>
        </w:rPr>
        <w:commentReference w:id="7"/>
      </w:r>
      <w:r>
        <w:tab/>
        <w:t>Items Considered Protected Information</w:t>
      </w:r>
      <w:bookmarkEnd w:id="0"/>
      <w:bookmarkEnd w:id="1"/>
      <w:r>
        <w:t xml:space="preserve"> </w:t>
      </w:r>
    </w:p>
    <w:p w14:paraId="0B6CBC50" w14:textId="77777777" w:rsidR="00F02D3F" w:rsidRDefault="00F02D3F" w:rsidP="00F02D3F">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bookmarkEnd w:id="2"/>
    <w:p w14:paraId="6581047B" w14:textId="77777777" w:rsidR="00F02D3F" w:rsidRDefault="00F02D3F" w:rsidP="00F02D3F">
      <w:pPr>
        <w:pStyle w:val="List"/>
        <w:ind w:left="1440"/>
      </w:pPr>
      <w:r>
        <w:lastRenderedPageBreak/>
        <w:t>(a)</w:t>
      </w:r>
      <w:r>
        <w:tab/>
        <w:t>Base Points, as calculated by ERCOT.  The Protected Information status of this information shall expire 60 days after the applicable Operating Day;</w:t>
      </w:r>
    </w:p>
    <w:p w14:paraId="2195BE19" w14:textId="77777777" w:rsidR="00F02D3F" w:rsidRDefault="00F02D3F" w:rsidP="00F02D3F">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08AA8FA4" w14:textId="77777777" w:rsidR="00F02D3F" w:rsidRDefault="00F02D3F" w:rsidP="00F02D3F">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12552FCB" w14:textId="77777777" w:rsidR="00F02D3F" w:rsidRDefault="00F02D3F" w:rsidP="00F02D3F">
      <w:pPr>
        <w:pStyle w:val="List2"/>
        <w:ind w:left="2160"/>
      </w:pPr>
      <w:r w:rsidRPr="00D81B49">
        <w:t>(ii)</w:t>
      </w:r>
      <w:r w:rsidRPr="00D81B49">
        <w:tab/>
        <w:t>The quantity of Ancillary Service offered by Operating Hour for each Resource for all Ancillary Service submitted for the DAM or any SASM; and</w:t>
      </w:r>
    </w:p>
    <w:p w14:paraId="69172E79" w14:textId="77777777" w:rsidR="00F02D3F" w:rsidRDefault="00F02D3F" w:rsidP="00F02D3F">
      <w:pPr>
        <w:pStyle w:val="List2"/>
        <w:ind w:left="2160"/>
      </w:pPr>
      <w:r w:rsidRPr="00D81B49">
        <w:t>(iii)</w:t>
      </w:r>
      <w:r w:rsidRPr="00D81B49">
        <w:tab/>
        <w:t>Energy Offer Curve prices and quantities for each Settlement Interval by Resource.  The Protected Information status of this information shall expire within seven days after the applicable Operating Day if required to 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D3F" w14:paraId="417797F6" w14:textId="77777777" w:rsidTr="00927624">
        <w:tc>
          <w:tcPr>
            <w:tcW w:w="9332" w:type="dxa"/>
            <w:tcBorders>
              <w:top w:val="single" w:sz="4" w:space="0" w:color="auto"/>
              <w:left w:val="single" w:sz="4" w:space="0" w:color="auto"/>
              <w:bottom w:val="single" w:sz="4" w:space="0" w:color="auto"/>
              <w:right w:val="single" w:sz="4" w:space="0" w:color="auto"/>
            </w:tcBorders>
            <w:shd w:val="clear" w:color="auto" w:fill="D9D9D9"/>
          </w:tcPr>
          <w:p w14:paraId="395ECCD9" w14:textId="77777777" w:rsidR="00F02D3F" w:rsidRDefault="00F02D3F" w:rsidP="00927624">
            <w:pPr>
              <w:spacing w:before="120" w:after="240"/>
              <w:rPr>
                <w:b/>
                <w:i/>
              </w:rPr>
            </w:pPr>
            <w:r>
              <w:rPr>
                <w:b/>
                <w:i/>
              </w:rPr>
              <w:t>[NPRR1013 and NPRR1188</w:t>
            </w:r>
            <w:r w:rsidRPr="004B0726">
              <w:rPr>
                <w:b/>
                <w:i/>
              </w:rPr>
              <w:t xml:space="preserve">: </w:t>
            </w:r>
            <w:r>
              <w:rPr>
                <w:b/>
                <w:i/>
              </w:rPr>
              <w:t xml:space="preserve"> Replace applicable portions of paragraph (b) above with the following upon system implementation for NPRR1188; or upon system implementation of the Real-Time Co-Optimization (RTC) project for NPRR1013:</w:t>
            </w:r>
            <w:r w:rsidRPr="004B0726">
              <w:rPr>
                <w:b/>
                <w:i/>
              </w:rPr>
              <w:t>]</w:t>
            </w:r>
          </w:p>
          <w:p w14:paraId="04E56219" w14:textId="77777777" w:rsidR="00F02D3F" w:rsidRPr="00FF4889" w:rsidRDefault="00F02D3F" w:rsidP="00927624">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6EF11493" w14:textId="77777777" w:rsidR="00F02D3F" w:rsidRPr="00FF4889" w:rsidRDefault="00F02D3F" w:rsidP="00927624">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31AF2DC9" w14:textId="77777777" w:rsidR="00F02D3F" w:rsidRPr="00FF4889" w:rsidRDefault="00F02D3F" w:rsidP="00927624">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287C3E87" w14:textId="77777777" w:rsidR="00F02D3F" w:rsidRPr="005901EB" w:rsidRDefault="00F02D3F" w:rsidP="00927624">
            <w:pPr>
              <w:spacing w:after="240"/>
              <w:ind w:left="2160" w:hanging="720"/>
            </w:pPr>
            <w:r w:rsidRPr="00FF4889">
              <w:t>(iii)</w:t>
            </w:r>
            <w:r w:rsidRPr="00FF4889">
              <w:tab/>
            </w:r>
            <w:r w:rsidRPr="00812ECB">
              <w:t>The prices and quantities presented in</w:t>
            </w:r>
            <w:r>
              <w:t xml:space="preserve"> a Resource’s </w:t>
            </w:r>
            <w:r w:rsidRPr="00FF4889">
              <w:t xml:space="preserve">Energy Offer Curve </w:t>
            </w:r>
            <w:r w:rsidRPr="00812ECB">
              <w:t>or Energy Bid Curve</w:t>
            </w:r>
            <w:r w:rsidRPr="00FF4889">
              <w:t xml:space="preserve"> </w:t>
            </w:r>
            <w:r>
              <w:t>by Operating Hour or SCED interval</w:t>
            </w:r>
            <w:r w:rsidRPr="00FF4889">
              <w:t xml:space="preserve">.  The Protected Information status of this information shall expire within seven days after the applicable Operating Day if required to be posted as part of paragraph (5) of Section 3.2.5 and within two days after the </w:t>
            </w:r>
            <w:r w:rsidRPr="00FF4889">
              <w:lastRenderedPageBreak/>
              <w:t>applicable Operating Day if required to be posted as part of paragraph (7) of Section 3.2.5;</w:t>
            </w:r>
          </w:p>
        </w:tc>
      </w:tr>
    </w:tbl>
    <w:p w14:paraId="240D86D2" w14:textId="77777777" w:rsidR="00F02D3F" w:rsidRDefault="00F02D3F" w:rsidP="00F02D3F">
      <w:pPr>
        <w:spacing w:before="240" w:after="240"/>
        <w:ind w:left="1440" w:hanging="720"/>
      </w:pPr>
      <w:r w:rsidRPr="00827492">
        <w:lastRenderedPageBreak/>
        <w:t>(c)</w:t>
      </w:r>
      <w:r w:rsidRPr="00827492">
        <w:tab/>
        <w:t xml:space="preserve">Status of Resources, including Outages, limitations, or scheduled or metered Resource data.  The Protected Information status of this information shall expire </w:t>
      </w:r>
      <w:r>
        <w:t>as follows:</w:t>
      </w:r>
    </w:p>
    <w:p w14:paraId="35F9E096" w14:textId="77777777" w:rsidR="00F02D3F" w:rsidRDefault="00F02D3F" w:rsidP="00F02D3F">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4E299A1B" w14:textId="77777777" w:rsidR="00F02D3F" w:rsidRDefault="00F02D3F" w:rsidP="00F02D3F">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2D09DFD1" w14:textId="77777777" w:rsidR="00F02D3F" w:rsidRDefault="00F02D3F" w:rsidP="00F02D3F">
      <w:pPr>
        <w:spacing w:after="240"/>
        <w:ind w:left="2880" w:hanging="720"/>
      </w:pPr>
      <w:r>
        <w:t>(B)</w:t>
      </w:r>
      <w:r>
        <w:tab/>
        <w:t>The Resource’s fuel type;</w:t>
      </w:r>
    </w:p>
    <w:p w14:paraId="6EDC1EE1" w14:textId="77777777" w:rsidR="00F02D3F" w:rsidRDefault="00F02D3F" w:rsidP="00F02D3F">
      <w:pPr>
        <w:spacing w:after="240"/>
        <w:ind w:left="2880" w:hanging="720"/>
      </w:pPr>
      <w:r>
        <w:t>(C)</w:t>
      </w:r>
      <w:r>
        <w:tab/>
        <w:t xml:space="preserve">The type of Outage or derate; </w:t>
      </w:r>
    </w:p>
    <w:p w14:paraId="0D99824C" w14:textId="77777777" w:rsidR="00F02D3F" w:rsidRDefault="00F02D3F" w:rsidP="00F02D3F">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55284818" w14:textId="77777777" w:rsidR="00F02D3F" w:rsidRDefault="00F02D3F" w:rsidP="00F02D3F">
      <w:pPr>
        <w:spacing w:after="240"/>
        <w:ind w:left="2880" w:hanging="720"/>
      </w:pPr>
      <w:r>
        <w:t>(E)</w:t>
      </w:r>
      <w:r>
        <w:tab/>
        <w:t>T</w:t>
      </w:r>
      <w:r w:rsidRPr="00CF4639">
        <w:t xml:space="preserve">he </w:t>
      </w:r>
      <w:r>
        <w:t>Resource’s applicable Seasonal net maximum sustainable rating;</w:t>
      </w:r>
    </w:p>
    <w:p w14:paraId="05629A30" w14:textId="77777777" w:rsidR="00F02D3F" w:rsidRDefault="00F02D3F" w:rsidP="00F02D3F">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32C1D245" w14:textId="77777777" w:rsidR="00F02D3F" w:rsidRDefault="00F02D3F" w:rsidP="00F02D3F">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50AC68B2" w14:textId="77777777" w:rsidR="00F02D3F" w:rsidRPr="003666A3" w:rsidRDefault="00F02D3F" w:rsidP="00F02D3F">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01396762" w14:textId="77777777" w:rsidR="00F02D3F" w:rsidRDefault="00F02D3F" w:rsidP="00F02D3F">
      <w:pPr>
        <w:spacing w:after="240"/>
        <w:ind w:left="2160" w:hanging="720"/>
      </w:pPr>
      <w:r>
        <w:t>(iii)</w:t>
      </w:r>
      <w:r>
        <w:tab/>
        <w:t xml:space="preserve">For all other information, the Protected Information status shall expire </w:t>
      </w:r>
      <w:r w:rsidRPr="00827492">
        <w:t>60 days after the applicable Operating Day;</w:t>
      </w:r>
    </w:p>
    <w:p w14:paraId="123FD19A" w14:textId="77777777" w:rsidR="00F02D3F" w:rsidRDefault="00F02D3F" w:rsidP="00F02D3F">
      <w:pPr>
        <w:pStyle w:val="List"/>
        <w:ind w:left="1440"/>
      </w:pPr>
      <w:r>
        <w:t>(d)</w:t>
      </w:r>
      <w:r>
        <w:tab/>
        <w:t>Current Operating Plans (COPs).  The Protected Information status of this information shall expire 60 days after the applicable Operating Day;</w:t>
      </w:r>
    </w:p>
    <w:p w14:paraId="3558C0DC" w14:textId="77777777" w:rsidR="00F02D3F" w:rsidRDefault="00F02D3F" w:rsidP="00F02D3F">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28EB9AF1" w14:textId="77777777" w:rsidR="00F02D3F" w:rsidRDefault="00F02D3F" w:rsidP="00F02D3F">
      <w:pPr>
        <w:pStyle w:val="List"/>
        <w:ind w:left="1440"/>
      </w:pPr>
      <w:r>
        <w:lastRenderedPageBreak/>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D3F" w14:paraId="4864CD49" w14:textId="77777777" w:rsidTr="00927624">
        <w:tc>
          <w:tcPr>
            <w:tcW w:w="9558" w:type="dxa"/>
            <w:tcBorders>
              <w:top w:val="single" w:sz="4" w:space="0" w:color="auto"/>
              <w:left w:val="single" w:sz="4" w:space="0" w:color="auto"/>
              <w:bottom w:val="single" w:sz="4" w:space="0" w:color="auto"/>
              <w:right w:val="single" w:sz="4" w:space="0" w:color="auto"/>
            </w:tcBorders>
            <w:shd w:val="clear" w:color="auto" w:fill="D9D9D9"/>
          </w:tcPr>
          <w:p w14:paraId="71A3D7AB" w14:textId="77777777" w:rsidR="00F02D3F" w:rsidRDefault="00F02D3F" w:rsidP="00927624">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3595A196" w14:textId="77777777" w:rsidR="00F02D3F" w:rsidRPr="005901EB" w:rsidRDefault="00F02D3F" w:rsidP="00927624">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5E244288" w14:textId="77777777" w:rsidR="00F02D3F" w:rsidRDefault="00F02D3F" w:rsidP="00F02D3F">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30195385" w14:textId="77777777" w:rsidR="00F02D3F" w:rsidRDefault="00F02D3F" w:rsidP="00F02D3F">
      <w:pPr>
        <w:pStyle w:val="List"/>
        <w:ind w:left="1440"/>
      </w:pPr>
      <w:r>
        <w:t>(h)</w:t>
      </w:r>
      <w:r>
        <w:tab/>
        <w:t>Raw and Adjusted Metered Load (AML) data (demand and energy) identifiable to:</w:t>
      </w:r>
    </w:p>
    <w:p w14:paraId="56A5CF4F" w14:textId="77777777" w:rsidR="00F02D3F" w:rsidRDefault="00F02D3F" w:rsidP="00F02D3F">
      <w:pPr>
        <w:pStyle w:val="List2"/>
        <w:ind w:left="2160"/>
      </w:pPr>
      <w:r>
        <w:t>(i)</w:t>
      </w:r>
      <w:r>
        <w:tab/>
        <w:t>A specific QSE or Load Serving Entity (LSE).  The Protected Information status of this information shall expire 180 days after the applicable Operating Day; or</w:t>
      </w:r>
    </w:p>
    <w:p w14:paraId="320EFA2B" w14:textId="77777777" w:rsidR="00F02D3F" w:rsidRDefault="00F02D3F" w:rsidP="00F02D3F">
      <w:pPr>
        <w:pStyle w:val="List2"/>
        <w:ind w:firstLine="0"/>
      </w:pPr>
      <w:r>
        <w:t>(ii)</w:t>
      </w:r>
      <w:r>
        <w:tab/>
        <w:t>A specific Customer or Electric Service Identifier</w:t>
      </w:r>
      <w:r w:rsidRPr="00F77F4E">
        <w:t xml:space="preserve"> </w:t>
      </w:r>
      <w:r>
        <w:t>(ESI ID);</w:t>
      </w:r>
    </w:p>
    <w:p w14:paraId="03A00FC1" w14:textId="77777777" w:rsidR="00F02D3F" w:rsidRDefault="00F02D3F" w:rsidP="00F02D3F">
      <w:pPr>
        <w:pStyle w:val="List"/>
        <w:spacing w:before="240"/>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2E890135" w14:textId="77777777" w:rsidR="00F02D3F" w:rsidRDefault="00F02D3F" w:rsidP="00F02D3F">
      <w:pPr>
        <w:pStyle w:val="List"/>
        <w:ind w:left="1440"/>
      </w:pPr>
      <w:r>
        <w:t>(j)</w:t>
      </w:r>
      <w:r>
        <w:tab/>
        <w:t>Settlement Statements and Invoices identifiable to a specific QSE.  The Protected Information status of this information shall expire 180 days after the applicable Operating Day;</w:t>
      </w:r>
    </w:p>
    <w:p w14:paraId="59001A88" w14:textId="77777777" w:rsidR="00F02D3F" w:rsidRDefault="00F02D3F" w:rsidP="00F02D3F">
      <w:pPr>
        <w:pStyle w:val="List"/>
        <w:ind w:left="1440"/>
      </w:pPr>
      <w:r>
        <w:t>(k)</w:t>
      </w:r>
      <w:r>
        <w:tab/>
        <w:t>Number of ESI IDs identifiable to a specific LSE.  The Protected Information status of this information shall expire 365 days after the applicable Operating Day;</w:t>
      </w:r>
    </w:p>
    <w:p w14:paraId="7406A9CC" w14:textId="77777777" w:rsidR="00F02D3F" w:rsidRDefault="00F02D3F" w:rsidP="00F02D3F">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3EACE182" w14:textId="77777777" w:rsidR="00F02D3F" w:rsidRDefault="00F02D3F" w:rsidP="00F02D3F">
      <w:pPr>
        <w:pStyle w:val="List"/>
        <w:ind w:left="1440"/>
      </w:pPr>
      <w:r>
        <w:t>(m)</w:t>
      </w:r>
      <w:r>
        <w:tab/>
        <w:t>Resource-specific costs, design and engineering data, including such data submitted in connection with a verifiable cost appeal;</w:t>
      </w:r>
    </w:p>
    <w:p w14:paraId="09540F5F" w14:textId="77777777" w:rsidR="00F02D3F" w:rsidRDefault="00F02D3F" w:rsidP="00F02D3F">
      <w:pPr>
        <w:pStyle w:val="List"/>
        <w:ind w:left="1440"/>
      </w:pPr>
      <w:r>
        <w:lastRenderedPageBreak/>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78DE6C80" w14:textId="77777777" w:rsidR="00F02D3F" w:rsidRDefault="00F02D3F" w:rsidP="00F02D3F">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07F56529" w14:textId="77777777" w:rsidR="00F02D3F" w:rsidRDefault="00F02D3F" w:rsidP="00F02D3F">
      <w:pPr>
        <w:pStyle w:val="List2"/>
        <w:ind w:left="2160"/>
      </w:pPr>
      <w:r>
        <w:t>(ii)</w:t>
      </w:r>
      <w:r>
        <w:tab/>
        <w:t>The Protected Information status of all other CRR information identified above in item (n) shall expire six months after the end of the year in which the CRR was effective.</w:t>
      </w:r>
    </w:p>
    <w:p w14:paraId="6C3696B5" w14:textId="77777777" w:rsidR="00F02D3F" w:rsidRDefault="00F02D3F" w:rsidP="00F02D3F">
      <w:pPr>
        <w:pStyle w:val="List"/>
        <w:ind w:left="1440"/>
      </w:pPr>
      <w:r>
        <w:t>(o)</w:t>
      </w:r>
      <w:r>
        <w:tab/>
      </w:r>
      <w:del w:id="8" w:author="TEBA" w:date="2024-12-10T07:00:00Z">
        <w:r w:rsidDel="00575E6B">
          <w:delText xml:space="preserve">Renewable </w:delText>
        </w:r>
      </w:del>
      <w:r>
        <w:t xml:space="preserve">Energy </w:t>
      </w:r>
      <w:ins w:id="9" w:author="TEBA" w:date="2024-12-10T07:01:00Z">
        <w:r>
          <w:t xml:space="preserve">Attribute </w:t>
        </w:r>
      </w:ins>
      <w:del w:id="10" w:author="TEBA" w:date="2024-12-10T07:01:00Z">
        <w:r w:rsidDel="00575E6B">
          <w:delText xml:space="preserve">Credit </w:delText>
        </w:r>
      </w:del>
      <w:ins w:id="11" w:author="TEBA" w:date="2024-12-10T07:01:00Z">
        <w:r>
          <w:t xml:space="preserve">Certificate </w:t>
        </w:r>
      </w:ins>
      <w:r>
        <w:t>(</w:t>
      </w:r>
      <w:del w:id="12" w:author="TEBA" w:date="2024-12-10T07:01:00Z">
        <w:r w:rsidDel="00575E6B">
          <w:delText>REC</w:delText>
        </w:r>
      </w:del>
      <w:ins w:id="13" w:author="TEBA" w:date="2024-12-10T07:01:00Z">
        <w:r>
          <w:t>EAC</w:t>
        </w:r>
      </w:ins>
      <w:r>
        <w:t xml:space="preserve">) </w:t>
      </w:r>
      <w:del w:id="14" w:author="TEBA" w:date="2024-12-10T07:01:00Z">
        <w:r w:rsidDel="00575E6B">
          <w:delText xml:space="preserve">account </w:delText>
        </w:r>
      </w:del>
      <w:ins w:id="15" w:author="TEBA" w:date="2024-12-10T07:01:00Z">
        <w:r>
          <w:t xml:space="preserve">Account </w:t>
        </w:r>
      </w:ins>
      <w:r>
        <w:t>balances.  The Protected Information status of this information shall expire three years after the REC Settlement period ends;</w:t>
      </w:r>
    </w:p>
    <w:p w14:paraId="05407C2B" w14:textId="77777777" w:rsidR="00F02D3F" w:rsidRDefault="00F02D3F" w:rsidP="00F02D3F">
      <w:pPr>
        <w:pStyle w:val="List"/>
        <w:ind w:firstLine="0"/>
      </w:pPr>
      <w:r>
        <w:t>(p)</w:t>
      </w:r>
      <w:r>
        <w:tab/>
        <w:t>Credit limits identifiable to a specific QSE;</w:t>
      </w:r>
    </w:p>
    <w:p w14:paraId="15E82C01" w14:textId="77777777" w:rsidR="00F02D3F" w:rsidRDefault="00F02D3F" w:rsidP="00F02D3F">
      <w:pPr>
        <w:pStyle w:val="List"/>
        <w:ind w:left="1440"/>
      </w:pPr>
      <w:r>
        <w:t>(q)</w:t>
      </w:r>
      <w:r>
        <w:tab/>
        <w:t xml:space="preserve">Any information that is designated as Protected Information in writing by Disclosing Party at the time the information is provided to Receiving Party except for information </w:t>
      </w:r>
      <w:r w:rsidRPr="00A72192">
        <w:t>that is expressly designated not to be Protected Information by Section 1.3.1.2 or that, pursuant to Section 1.3.</w:t>
      </w:r>
      <w:r>
        <w:t>1.4</w:t>
      </w:r>
      <w:r w:rsidRPr="00A72192">
        <w:t>, is no longer confidential</w:t>
      </w:r>
      <w:r>
        <w:t xml:space="preserve">; </w:t>
      </w:r>
    </w:p>
    <w:p w14:paraId="06ECE68D" w14:textId="77777777" w:rsidR="00F02D3F" w:rsidRDefault="00F02D3F" w:rsidP="00F02D3F">
      <w:pPr>
        <w:pStyle w:val="List"/>
        <w:ind w:left="14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49556DF0" w14:textId="77777777" w:rsidR="00F02D3F" w:rsidRDefault="00F02D3F" w:rsidP="00F02D3F">
      <w:pPr>
        <w:pStyle w:val="List"/>
        <w:ind w:left="1440"/>
      </w:pPr>
      <w:r>
        <w:t>(s)</w:t>
      </w:r>
      <w:r>
        <w:tab/>
        <w:t>Any software, products of software, or other vendor information that ERCOT is required to keep confidential under its agreements;</w:t>
      </w:r>
    </w:p>
    <w:p w14:paraId="6D676B4C" w14:textId="77777777" w:rsidR="00F02D3F" w:rsidRDefault="00F02D3F" w:rsidP="00F02D3F">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D3F" w14:paraId="33E0F90E" w14:textId="77777777" w:rsidTr="00927624">
        <w:tc>
          <w:tcPr>
            <w:tcW w:w="9558" w:type="dxa"/>
            <w:tcBorders>
              <w:top w:val="single" w:sz="4" w:space="0" w:color="auto"/>
              <w:left w:val="single" w:sz="4" w:space="0" w:color="auto"/>
              <w:bottom w:val="single" w:sz="4" w:space="0" w:color="auto"/>
              <w:right w:val="single" w:sz="4" w:space="0" w:color="auto"/>
            </w:tcBorders>
            <w:shd w:val="clear" w:color="auto" w:fill="D9D9D9"/>
          </w:tcPr>
          <w:p w14:paraId="338C3E04" w14:textId="77777777" w:rsidR="00F02D3F" w:rsidRDefault="00F02D3F" w:rsidP="00927624">
            <w:pPr>
              <w:spacing w:before="120" w:after="240"/>
              <w:rPr>
                <w:b/>
                <w:i/>
              </w:rPr>
            </w:pPr>
            <w:r>
              <w:rPr>
                <w:b/>
                <w:i/>
              </w:rPr>
              <w:lastRenderedPageBreak/>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633FF97" w14:textId="77777777" w:rsidR="00F02D3F" w:rsidRPr="005901EB" w:rsidRDefault="00F02D3F" w:rsidP="00927624">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58BF6693" w14:textId="77777777" w:rsidR="00F02D3F" w:rsidRDefault="00F02D3F" w:rsidP="00F02D3F">
      <w:pPr>
        <w:pStyle w:val="List"/>
        <w:spacing w:before="240"/>
        <w:ind w:left="1440"/>
      </w:pPr>
      <w:r>
        <w:t>(u)</w:t>
      </w:r>
      <w:r>
        <w:tab/>
        <w:t xml:space="preserve">Direct Current Tie (DC Tie) Schedule information.  </w:t>
      </w:r>
      <w:r w:rsidRPr="00BC54CE">
        <w:t xml:space="preserve">The Protected Information status of this information shall expire </w:t>
      </w:r>
      <w:r>
        <w:t xml:space="preserve">on the date on which ERCOT files the report with the PUCT that is required by P.U.C. </w:t>
      </w:r>
      <w:r w:rsidRPr="008C1348">
        <w:rPr>
          <w:iCs/>
          <w:smallCaps/>
        </w:rPr>
        <w:t>Subst</w:t>
      </w:r>
      <w:r w:rsidRPr="006964D0">
        <w:rPr>
          <w:iCs/>
        </w:rPr>
        <w:t>. R.</w:t>
      </w:r>
      <w:r>
        <w:t xml:space="preserve"> 25.192,</w:t>
      </w:r>
      <w:r w:rsidRPr="00785094">
        <w:t xml:space="preserve"> </w:t>
      </w:r>
      <w:r>
        <w:t xml:space="preserve">Transmission Rates for Export from ERCOT, relating to energy imported and exported over DC Ties interconnected to the ERCOT System; </w:t>
      </w:r>
    </w:p>
    <w:p w14:paraId="41CF0319" w14:textId="77777777" w:rsidR="00F02D3F" w:rsidRDefault="00F02D3F" w:rsidP="00F02D3F">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3DB6ACED" w14:textId="77777777" w:rsidR="00F02D3F" w:rsidRDefault="00F02D3F" w:rsidP="00F02D3F">
      <w:pPr>
        <w:pStyle w:val="List2"/>
        <w:ind w:firstLine="0"/>
      </w:pPr>
      <w:r>
        <w:t>(i)</w:t>
      </w:r>
      <w:r>
        <w:tab/>
        <w:t xml:space="preserve">PUCT Substantive Rules on performance measure reporting; </w:t>
      </w:r>
    </w:p>
    <w:p w14:paraId="2414C795" w14:textId="77777777" w:rsidR="00F02D3F" w:rsidRDefault="00F02D3F" w:rsidP="00F02D3F">
      <w:pPr>
        <w:pStyle w:val="List2"/>
        <w:ind w:firstLine="0"/>
      </w:pPr>
      <w:r>
        <w:t>(ii)</w:t>
      </w:r>
      <w:r>
        <w:tab/>
        <w:t xml:space="preserve">These Protocols or Other Binding Documents; or </w:t>
      </w:r>
    </w:p>
    <w:p w14:paraId="4C395D8B" w14:textId="77777777" w:rsidR="00F02D3F" w:rsidRDefault="00F02D3F" w:rsidP="00F02D3F">
      <w:pPr>
        <w:pStyle w:val="List2"/>
        <w:ind w:left="2160"/>
      </w:pPr>
      <w:r>
        <w:t>(iii)</w:t>
      </w:r>
      <w:r>
        <w:tab/>
        <w:t>Any Technical Advisory Committee (TAC)-approved reporting requirements;</w:t>
      </w:r>
    </w:p>
    <w:p w14:paraId="4FC68319" w14:textId="77777777" w:rsidR="00F02D3F" w:rsidRDefault="00F02D3F" w:rsidP="00F02D3F">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0DA03B9D" w14:textId="77777777" w:rsidR="00F02D3F" w:rsidRDefault="00F02D3F" w:rsidP="00F02D3F">
      <w:pPr>
        <w:pStyle w:val="List"/>
        <w:ind w:left="1440"/>
      </w:pPr>
      <w:r>
        <w:t>(x)</w:t>
      </w:r>
      <w:r>
        <w:tab/>
        <w:t>Information provided by Entities under Section 10.3.2.4, Reporting of Net Generation Capacity;</w:t>
      </w:r>
    </w:p>
    <w:p w14:paraId="571BAE3B" w14:textId="77777777" w:rsidR="00F02D3F" w:rsidRDefault="00F02D3F" w:rsidP="00F02D3F">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5BF7F01D" w14:textId="77777777" w:rsidR="00F02D3F" w:rsidRDefault="00F02D3F" w:rsidP="00F02D3F">
      <w:pPr>
        <w:pStyle w:val="List"/>
        <w:ind w:left="1440"/>
      </w:pPr>
      <w:r>
        <w:t>(z)</w:t>
      </w:r>
      <w:r>
        <w:tab/>
        <w:t xml:space="preserve">Non-public financial information provided by a Counter-Party to ERCOT pursuant to meeting its credit qualification requirements as well as the QSE’s form of credit support; </w:t>
      </w:r>
    </w:p>
    <w:p w14:paraId="51C36AD7" w14:textId="77777777" w:rsidR="00F02D3F" w:rsidRDefault="00F02D3F" w:rsidP="00F02D3F">
      <w:pPr>
        <w:pStyle w:val="List"/>
        <w:ind w:left="1440"/>
        <w:rPr>
          <w:iCs/>
        </w:rPr>
      </w:pPr>
      <w:r>
        <w:t>(aa)</w:t>
      </w:r>
      <w:r>
        <w:tab/>
      </w:r>
      <w:r w:rsidRPr="006964D0">
        <w:rPr>
          <w:iCs/>
        </w:rPr>
        <w:t xml:space="preserve">ESI ID, identity of Retail Electric Provider (REP), and MWh consumption associated with transmission-level Customers that </w:t>
      </w:r>
      <w:r>
        <w:rPr>
          <w:iCs/>
        </w:rPr>
        <w:t>submitted notice</w:t>
      </w:r>
      <w:r w:rsidRPr="006964D0">
        <w:rPr>
          <w:iCs/>
        </w:rPr>
        <w:t xml:space="preserve"> to have their Load excluded from the</w:t>
      </w:r>
      <w:r>
        <w:rPr>
          <w:iCs/>
        </w:rPr>
        <w:t xml:space="preserve"> Solar</w:t>
      </w:r>
      <w:r w:rsidRPr="006964D0">
        <w:rPr>
          <w:iCs/>
        </w:rPr>
        <w:t xml:space="preserve"> Renewable Portfolio Standard (</w:t>
      </w:r>
      <w:r>
        <w:rPr>
          <w:iCs/>
        </w:rPr>
        <w:t>S</w:t>
      </w:r>
      <w:r w:rsidRPr="006964D0">
        <w:rPr>
          <w:iCs/>
        </w:rPr>
        <w:t xml:space="preserve">RPS) calculation </w:t>
      </w:r>
      <w:r w:rsidRPr="006964D0">
        <w:rPr>
          <w:iCs/>
        </w:rPr>
        <w:lastRenderedPageBreak/>
        <w:t xml:space="preserve">consistent with </w:t>
      </w:r>
      <w:del w:id="16" w:author="TEBA" w:date="2024-12-13T13:51:00Z">
        <w:r w:rsidRPr="006964D0" w:rsidDel="007158DC">
          <w:rPr>
            <w:iCs/>
          </w:rPr>
          <w:delText>Section 14.5.3, End-Use Customers</w:delText>
        </w:r>
      </w:del>
      <w:ins w:id="17" w:author="TEBA" w:date="2024-12-13T13:51:00Z">
        <w:r>
          <w:rPr>
            <w:iCs/>
          </w:rPr>
          <w:t>paragraph (r) above</w:t>
        </w:r>
      </w:ins>
      <w:r w:rsidRPr="006964D0">
        <w:rPr>
          <w:iCs/>
        </w:rPr>
        <w:t>, and subsection (</w:t>
      </w:r>
      <w:r>
        <w:rPr>
          <w:iCs/>
        </w:rPr>
        <w:t>f</w:t>
      </w:r>
      <w:r w:rsidRPr="006964D0">
        <w:rPr>
          <w:iCs/>
        </w:rPr>
        <w:t xml:space="preserve">) of P.U.C. </w:t>
      </w:r>
      <w:r w:rsidRPr="008C1348">
        <w:rPr>
          <w:iCs/>
          <w:smallCaps/>
        </w:rPr>
        <w:t>Subst</w:t>
      </w:r>
      <w:r w:rsidRPr="006964D0">
        <w:rPr>
          <w:iCs/>
        </w:rPr>
        <w:t>. R. 25.173, Renewable Energy</w:t>
      </w:r>
      <w:r>
        <w:rPr>
          <w:iCs/>
        </w:rPr>
        <w:t xml:space="preserve"> Credit Program, or the Renewable Portfolio Standard (RPS) calculation consistent with subsection </w:t>
      </w:r>
      <w:r w:rsidRPr="00B62A6C">
        <w:rPr>
          <w:iCs/>
        </w:rPr>
        <w:t>(</w:t>
      </w:r>
      <w:r>
        <w:rPr>
          <w:iCs/>
        </w:rPr>
        <w:t>j</w:t>
      </w:r>
      <w:r w:rsidRPr="00B62A6C">
        <w:rPr>
          <w:iCs/>
        </w:rPr>
        <w:t>)</w:t>
      </w:r>
      <w:r w:rsidRPr="008D6A15">
        <w:rPr>
          <w:iCs/>
        </w:rPr>
        <w:t xml:space="preserve"> of P.U.C. </w:t>
      </w:r>
      <w:r w:rsidRPr="008D6A15">
        <w:rPr>
          <w:iCs/>
          <w:smallCaps/>
        </w:rPr>
        <w:t>Subst</w:t>
      </w:r>
      <w:r w:rsidRPr="008D6A15">
        <w:rPr>
          <w:iCs/>
        </w:rPr>
        <w:t>. R. 25.173</w:t>
      </w:r>
      <w:r>
        <w:rPr>
          <w:iCs/>
        </w:rPr>
        <w:t xml:space="preserve"> as it was effective until December 31, 2023;</w:t>
      </w:r>
    </w:p>
    <w:p w14:paraId="50E69FEF" w14:textId="77777777" w:rsidR="00F02D3F" w:rsidRDefault="00F02D3F" w:rsidP="00F02D3F">
      <w:pPr>
        <w:pStyle w:val="List"/>
        <w:ind w:left="1440"/>
        <w:rPr>
          <w:iCs/>
        </w:rPr>
      </w:pPr>
      <w:r>
        <w:rPr>
          <w:iCs/>
        </w:rPr>
        <w:t>(bb)</w:t>
      </w:r>
      <w:r>
        <w:rPr>
          <w:iCs/>
        </w:rPr>
        <w:tab/>
        <w:t xml:space="preserve">Emergency operations plans submitted pursuant to </w:t>
      </w:r>
      <w:r>
        <w:t xml:space="preserve">P.U.C. </w:t>
      </w:r>
      <w:r w:rsidRPr="008C1348">
        <w:rPr>
          <w:iCs/>
          <w:smallCaps/>
        </w:rPr>
        <w:t>Subst</w:t>
      </w:r>
      <w:r w:rsidRPr="006964D0">
        <w:rPr>
          <w:iCs/>
        </w:rPr>
        <w:t>. R.</w:t>
      </w:r>
      <w:r>
        <w:t xml:space="preserve"> 25.53, </w:t>
      </w:r>
      <w:r w:rsidRPr="0086057C">
        <w:t>Electric Service Emergency Operations Plans</w:t>
      </w:r>
      <w:r>
        <w:rPr>
          <w:iCs/>
        </w:rPr>
        <w:t xml:space="preserve">; </w:t>
      </w:r>
    </w:p>
    <w:p w14:paraId="3A9267E5" w14:textId="77777777" w:rsidR="00F02D3F" w:rsidRDefault="00F02D3F" w:rsidP="00F02D3F">
      <w:pPr>
        <w:pStyle w:val="List"/>
        <w:ind w:left="1440"/>
        <w:rPr>
          <w:szCs w:val="24"/>
        </w:rPr>
      </w:pPr>
      <w:r w:rsidRPr="000C1EE9">
        <w:rPr>
          <w:iCs/>
        </w:rPr>
        <w:t>(</w:t>
      </w:r>
      <w:r>
        <w:rPr>
          <w:iCs/>
        </w:rPr>
        <w:t>cc</w:t>
      </w:r>
      <w:r w:rsidRPr="000C1EE9">
        <w:rPr>
          <w:iCs/>
        </w:rPr>
        <w:t>)</w:t>
      </w:r>
      <w:r w:rsidRPr="007335BC">
        <w:tab/>
      </w:r>
      <w:r w:rsidRPr="000C1EE9">
        <w:t xml:space="preserve">Information provided by a Counter-Party under Section 16.16.3, </w:t>
      </w:r>
      <w:r w:rsidRPr="000C1EE9">
        <w:rPr>
          <w:szCs w:val="24"/>
        </w:rPr>
        <w:t>Verification of Risk Management Framework</w:t>
      </w:r>
      <w:r>
        <w:rPr>
          <w:szCs w:val="24"/>
        </w:rPr>
        <w:t>;</w:t>
      </w:r>
    </w:p>
    <w:p w14:paraId="1DA88E64" w14:textId="77777777" w:rsidR="00F02D3F" w:rsidRDefault="00F02D3F" w:rsidP="00F02D3F">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666B4FC4" w14:textId="77777777" w:rsidR="00F02D3F" w:rsidRDefault="00F02D3F" w:rsidP="00F02D3F">
      <w:pPr>
        <w:pStyle w:val="List"/>
        <w:ind w:left="1440"/>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02D3F" w14:paraId="0C3E3398" w14:textId="77777777" w:rsidTr="00927624">
        <w:tc>
          <w:tcPr>
            <w:tcW w:w="9558" w:type="dxa"/>
            <w:tcBorders>
              <w:top w:val="single" w:sz="4" w:space="0" w:color="auto"/>
              <w:left w:val="single" w:sz="4" w:space="0" w:color="auto"/>
              <w:bottom w:val="single" w:sz="4" w:space="0" w:color="auto"/>
              <w:right w:val="single" w:sz="4" w:space="0" w:color="auto"/>
            </w:tcBorders>
            <w:shd w:val="clear" w:color="auto" w:fill="D9D9D9"/>
          </w:tcPr>
          <w:p w14:paraId="3DE0104F" w14:textId="77777777" w:rsidR="00F02D3F" w:rsidRDefault="00F02D3F" w:rsidP="00927624">
            <w:pPr>
              <w:spacing w:before="120" w:after="240"/>
              <w:rPr>
                <w:b/>
                <w:i/>
              </w:rPr>
            </w:pPr>
            <w:r>
              <w:rPr>
                <w:b/>
                <w:i/>
              </w:rPr>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57DE7513" w14:textId="77777777" w:rsidR="00F02D3F" w:rsidRPr="005901EB" w:rsidRDefault="00F02D3F" w:rsidP="00927624">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494E11F4" w14:textId="77777777" w:rsidR="00F02D3F" w:rsidRDefault="00F02D3F" w:rsidP="00F02D3F">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53139F45" w14:textId="77777777" w:rsidR="00F02D3F" w:rsidRDefault="00F02D3F" w:rsidP="00F02D3F">
      <w:pPr>
        <w:pStyle w:val="List"/>
        <w:ind w:left="1440"/>
      </w:pPr>
      <w:r w:rsidRPr="00F92612">
        <w:lastRenderedPageBreak/>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32D20DE8" w14:textId="77777777" w:rsidR="00F02D3F" w:rsidRDefault="00F02D3F" w:rsidP="00F02D3F">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3F6C5014" w14:textId="77777777" w:rsidR="00F02D3F" w:rsidRDefault="00F02D3F" w:rsidP="00F02D3F">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w:t>
      </w:r>
    </w:p>
    <w:p w14:paraId="3948DE17" w14:textId="77777777" w:rsidR="00F02D3F" w:rsidRDefault="00F02D3F" w:rsidP="00F02D3F">
      <w:pPr>
        <w:spacing w:after="240"/>
        <w:ind w:left="1440" w:hanging="720"/>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t>;</w:t>
      </w:r>
    </w:p>
    <w:p w14:paraId="3B7CF57E" w14:textId="77777777" w:rsidR="00F02D3F" w:rsidRPr="00DF6D6B" w:rsidRDefault="00F02D3F" w:rsidP="00F02D3F">
      <w:pPr>
        <w:spacing w:after="240"/>
        <w:ind w:left="1440" w:hanging="720"/>
      </w:pPr>
      <w:r w:rsidRPr="00DF6D6B">
        <w:t>(kk)</w:t>
      </w:r>
      <w:r w:rsidRPr="00DF6D6B">
        <w:tab/>
        <w:t xml:space="preserve">Information provided to ERCOT: </w:t>
      </w:r>
    </w:p>
    <w:p w14:paraId="43E2B425" w14:textId="77777777" w:rsidR="00F02D3F" w:rsidRPr="00DF6D6B" w:rsidRDefault="00F02D3F" w:rsidP="00F02D3F">
      <w:pPr>
        <w:spacing w:after="240"/>
        <w:ind w:left="2160" w:hanging="720"/>
      </w:pPr>
      <w:r w:rsidRPr="00DF6D6B">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6B25D352" w14:textId="77777777" w:rsidR="00F02D3F" w:rsidRPr="00DF6D6B" w:rsidRDefault="00F02D3F" w:rsidP="00F02D3F">
      <w:pPr>
        <w:spacing w:after="240"/>
        <w:ind w:left="2160" w:hanging="720"/>
      </w:pPr>
      <w:r w:rsidRPr="00DF6D6B">
        <w:t>(ii)</w:t>
      </w:r>
      <w:r w:rsidRPr="00DF6D6B">
        <w:tab/>
        <w:t xml:space="preserve">By a Resource Entity under paragraph (2) of Section 8.1.1.2.1.6, Firm Fuel Supply Service Resource Qualification, Testing, Decertification, </w:t>
      </w:r>
      <w:r>
        <w:t xml:space="preserve">and Recertification, </w:t>
      </w:r>
      <w:r w:rsidRPr="00DF6D6B">
        <w:t>as part of the voluntary process for ERCOT certification of a FFSS Qualified Contract; or</w:t>
      </w:r>
    </w:p>
    <w:p w14:paraId="2528CF80" w14:textId="77777777" w:rsidR="00F02D3F" w:rsidRDefault="00F02D3F" w:rsidP="00F02D3F">
      <w:pPr>
        <w:spacing w:after="240"/>
        <w:ind w:left="2160" w:hanging="720"/>
      </w:pPr>
      <w:r w:rsidRPr="00DF6D6B">
        <w:t>(iii)</w:t>
      </w:r>
      <w:r w:rsidRPr="00DF6D6B">
        <w:tab/>
        <w:t>By a Resource Entity in a Force Majeure Event report required under paragraph (14) of Section 8.1.1.2.6</w:t>
      </w:r>
      <w:r>
        <w:t>;</w:t>
      </w:r>
    </w:p>
    <w:p w14:paraId="29AD2BC1" w14:textId="77777777" w:rsidR="00F02D3F" w:rsidRDefault="00F02D3F" w:rsidP="00F02D3F">
      <w:pPr>
        <w:spacing w:after="240"/>
        <w:ind w:left="1440" w:hanging="720"/>
      </w:pPr>
      <w:r>
        <w:t>(ll)</w:t>
      </w:r>
      <w:r>
        <w:tab/>
      </w:r>
      <w:r w:rsidRPr="00636B19">
        <w:t xml:space="preserve">Information provided to ERCOT pursuant to Section 16.2.1.1, QSE Background Check Process, or </w:t>
      </w:r>
      <w:r>
        <w:t xml:space="preserve">Section </w:t>
      </w:r>
      <w:r w:rsidRPr="00636B19">
        <w:t>16.8.1.1, CRR Account Holder Background Check Process</w:t>
      </w:r>
      <w:r>
        <w:t>; and</w:t>
      </w:r>
    </w:p>
    <w:p w14:paraId="7374652D" w14:textId="77777777" w:rsidR="00F02D3F" w:rsidRDefault="00F02D3F" w:rsidP="00F02D3F">
      <w:pPr>
        <w:spacing w:after="240"/>
        <w:ind w:left="1440" w:hanging="720"/>
      </w:pPr>
      <w:r w:rsidRPr="003A7262">
        <w:t>(</w:t>
      </w:r>
      <w:r>
        <w:t>mm</w:t>
      </w:r>
      <w:r w:rsidRPr="003A7262">
        <w:t>)</w:t>
      </w:r>
      <w:r w:rsidRPr="003A7262">
        <w:tab/>
        <w:t xml:space="preserve">Information concerning coal or lignite inventory provided by a QSE under Section 3.24, </w:t>
      </w:r>
      <w:r>
        <w:t>Notification</w:t>
      </w:r>
      <w:r w:rsidRPr="003A7262">
        <w:t xml:space="preserve"> of </w:t>
      </w:r>
      <w:r>
        <w:t>Low</w:t>
      </w:r>
      <w:r w:rsidRPr="003A7262">
        <w:t xml:space="preserve"> Coal and Lignite Inventory </w:t>
      </w:r>
      <w:r>
        <w:t>Levels</w:t>
      </w:r>
      <w:r w:rsidRPr="003A7262">
        <w:t>.</w:t>
      </w:r>
    </w:p>
    <w:p w14:paraId="535A55EC" w14:textId="77777777" w:rsidR="00F02D3F" w:rsidRPr="006253C9" w:rsidRDefault="00F02D3F" w:rsidP="00F02D3F">
      <w:pPr>
        <w:pStyle w:val="Heading2"/>
        <w:numPr>
          <w:ilvl w:val="0"/>
          <w:numId w:val="0"/>
        </w:numPr>
      </w:pPr>
      <w:r>
        <w:lastRenderedPageBreak/>
        <w:t>2.1</w:t>
      </w:r>
      <w:r>
        <w:tab/>
        <w:t>DEFINITIONS</w:t>
      </w:r>
      <w:bookmarkEnd w:id="3"/>
      <w:bookmarkEnd w:id="4"/>
      <w:bookmarkEnd w:id="5"/>
      <w:bookmarkEnd w:id="6"/>
    </w:p>
    <w:p w14:paraId="4B9F3233" w14:textId="77777777" w:rsidR="00F02D3F" w:rsidRPr="00D5497B" w:rsidDel="008A48FC" w:rsidRDefault="00F02D3F" w:rsidP="00F02D3F">
      <w:pPr>
        <w:pStyle w:val="H2"/>
        <w:rPr>
          <w:del w:id="18" w:author="TEBA" w:date="2024-11-08T07:40:00Z"/>
          <w:b w:val="0"/>
        </w:rPr>
      </w:pPr>
      <w:bookmarkStart w:id="19" w:name="_Toc205190280"/>
      <w:del w:id="20" w:author="TEBA" w:date="2024-11-08T07:40:00Z">
        <w:r w:rsidRPr="00D5497B" w:rsidDel="008A48FC">
          <w:delText>Compliance Period</w:delText>
        </w:r>
        <w:bookmarkEnd w:id="19"/>
      </w:del>
    </w:p>
    <w:p w14:paraId="3555A4D9" w14:textId="77777777" w:rsidR="00F02D3F" w:rsidDel="008A48FC" w:rsidRDefault="00F02D3F" w:rsidP="00F02D3F">
      <w:pPr>
        <w:pStyle w:val="BodyText"/>
        <w:rPr>
          <w:del w:id="21" w:author="TEBA" w:date="2024-11-08T07:40:00Z"/>
        </w:rPr>
      </w:pPr>
      <w:del w:id="22" w:author="TEBA" w:date="2024-11-08T07:40:00Z">
        <w:r w:rsidDel="008A48FC">
          <w:delText>A calendar year beginning January 1 and ending December 31 in which Renewable Energy Credits (RECs) are required of a Retail Entity.</w:delText>
        </w:r>
      </w:del>
    </w:p>
    <w:p w14:paraId="31A1D5E6" w14:textId="77777777" w:rsidR="00F02D3F" w:rsidRPr="00D5497B" w:rsidDel="008A48FC" w:rsidRDefault="00F02D3F" w:rsidP="00F02D3F">
      <w:pPr>
        <w:pStyle w:val="H2"/>
        <w:rPr>
          <w:del w:id="23" w:author="TEBA" w:date="2024-11-08T07:40:00Z"/>
          <w:b w:val="0"/>
        </w:rPr>
      </w:pPr>
      <w:bookmarkStart w:id="24" w:name="_Toc205190281"/>
      <w:commentRangeStart w:id="25"/>
      <w:del w:id="26" w:author="TEBA" w:date="2024-11-08T07:40:00Z">
        <w:r w:rsidRPr="00D5497B" w:rsidDel="008A48FC">
          <w:delText>Compliance Premium</w:delText>
        </w:r>
      </w:del>
      <w:bookmarkEnd w:id="24"/>
      <w:commentRangeEnd w:id="25"/>
      <w:r>
        <w:rPr>
          <w:rStyle w:val="CommentReference"/>
          <w:b w:val="0"/>
        </w:rPr>
        <w:commentReference w:id="25"/>
      </w:r>
    </w:p>
    <w:p w14:paraId="2897B3D2" w14:textId="77777777" w:rsidR="00F02D3F" w:rsidRDefault="00F02D3F" w:rsidP="00F02D3F">
      <w:pPr>
        <w:pStyle w:val="BodyText"/>
      </w:pPr>
      <w:del w:id="27" w:author="TEBA" w:date="2024-11-08T07:40:00Z">
        <w:r w:rsidDel="008A48FC">
          <w:delText xml:space="preserve">A payment awarded by the Program Administrator in conjunction with a </w:delText>
        </w:r>
        <w:r w:rsidRPr="00322438" w:rsidDel="008A48FC">
          <w:rPr>
            <w:bCs/>
          </w:rPr>
          <w:delText xml:space="preserve">Solar </w:delText>
        </w:r>
        <w:r w:rsidRPr="004222A1" w:rsidDel="008A48FC">
          <w:delText>Renewable Energy Credit</w:delText>
        </w:r>
        <w:r w:rsidDel="008A48FC">
          <w:delText xml:space="preserve"> (SREC) that is generated by a renewable energy source that meets the criteria of subsection (e) of P.U.C. S</w:delText>
        </w:r>
        <w:r w:rsidDel="008A48FC">
          <w:rPr>
            <w:smallCaps/>
          </w:rPr>
          <w:delText>ubst</w:delText>
        </w:r>
        <w:r w:rsidDel="008A48FC">
          <w:delText>. R. 25.173, Renewable Energy Credit Program.  For the purpose of the Solar Renewable Portfolio Standard (SRPS) requirements, one Compliance Premium is equal to one SREC.</w:delText>
        </w:r>
      </w:del>
    </w:p>
    <w:p w14:paraId="5EDA3BE8" w14:textId="77777777" w:rsidR="00F02D3F" w:rsidRPr="00D5497B" w:rsidRDefault="00F02D3F" w:rsidP="00F02D3F">
      <w:pPr>
        <w:pStyle w:val="H2"/>
        <w:rPr>
          <w:b w:val="0"/>
        </w:rPr>
      </w:pPr>
      <w:bookmarkStart w:id="28" w:name="_Toc205190319"/>
      <w:r w:rsidRPr="00D5497B">
        <w:t>Designated Representative</w:t>
      </w:r>
      <w:bookmarkEnd w:id="28"/>
    </w:p>
    <w:p w14:paraId="75390B18" w14:textId="77777777" w:rsidR="00F02D3F" w:rsidDel="008A48FC" w:rsidRDefault="00F02D3F" w:rsidP="00F02D3F">
      <w:pPr>
        <w:pStyle w:val="BodyText"/>
        <w:rPr>
          <w:del w:id="29" w:author="TEBA" w:date="2024-11-08T07:40:00Z"/>
        </w:rPr>
      </w:pPr>
      <w:r>
        <w:t>A responsible natural person authorized by an Entity to register with ERCOT as a</w:t>
      </w:r>
      <w:ins w:id="30" w:author="TEBA" w:date="2024-12-10T07:02:00Z">
        <w:r>
          <w:t>n</w:t>
        </w:r>
      </w:ins>
      <w:r>
        <w:t xml:space="preserve"> </w:t>
      </w:r>
      <w:del w:id="31" w:author="TEBA" w:date="2024-12-10T07:02:00Z">
        <w:r w:rsidDel="00575E6B">
          <w:delText xml:space="preserve">Renewable </w:delText>
        </w:r>
      </w:del>
      <w:r>
        <w:t xml:space="preserve">Energy </w:t>
      </w:r>
      <w:ins w:id="32" w:author="TEBA" w:date="2024-12-10T07:02:00Z">
        <w:r>
          <w:t xml:space="preserve">Attribute </w:t>
        </w:r>
      </w:ins>
      <w:del w:id="33" w:author="TEBA" w:date="2024-12-10T07:02:00Z">
        <w:r w:rsidDel="00575E6B">
          <w:delText xml:space="preserve">Credit </w:delText>
        </w:r>
      </w:del>
      <w:ins w:id="34" w:author="TEBA" w:date="2024-12-10T07:02:00Z">
        <w:r>
          <w:t xml:space="preserve">Certificate </w:t>
        </w:r>
      </w:ins>
      <w:r>
        <w:t>(</w:t>
      </w:r>
      <w:del w:id="35" w:author="TEBA" w:date="2024-12-10T07:02:00Z">
        <w:r w:rsidDel="00575E6B">
          <w:delText>REC</w:delText>
        </w:r>
      </w:del>
      <w:ins w:id="36" w:author="TEBA" w:date="2024-12-10T07:02:00Z">
        <w:r>
          <w:t>EAC</w:t>
        </w:r>
      </w:ins>
      <w:r>
        <w:t>) Account Holder</w:t>
      </w:r>
      <w:r w:rsidRPr="00A03EBA">
        <w:t xml:space="preserve"> </w:t>
      </w:r>
      <w:r>
        <w:t xml:space="preserve">or manage an </w:t>
      </w:r>
      <w:del w:id="37" w:author="TEBA" w:date="2024-12-10T07:02:00Z">
        <w:r w:rsidDel="00575E6B">
          <w:delText xml:space="preserve">REC </w:delText>
        </w:r>
      </w:del>
      <w:ins w:id="38" w:author="TEBA" w:date="2024-12-10T07:02:00Z">
        <w:r>
          <w:t xml:space="preserve">EAC </w:t>
        </w:r>
      </w:ins>
      <w:r>
        <w:t xml:space="preserve">Account.  </w:t>
      </w:r>
    </w:p>
    <w:p w14:paraId="286B936D" w14:textId="77777777" w:rsidR="00F02D3F" w:rsidRDefault="00F02D3F" w:rsidP="00F02D3F">
      <w:pPr>
        <w:rPr>
          <w:ins w:id="39" w:author="TEBA" w:date="2024-11-25T14:05:00Z"/>
          <w:b/>
          <w:bCs/>
        </w:rPr>
      </w:pPr>
      <w:ins w:id="40" w:author="TEBA" w:date="2024-11-07T14:42:00Z">
        <w:r>
          <w:rPr>
            <w:b/>
            <w:bCs/>
          </w:rPr>
          <w:t>Energy Attribute Certificate</w:t>
        </w:r>
      </w:ins>
      <w:ins w:id="41" w:author="TEBA" w:date="2024-11-25T15:01:00Z">
        <w:r>
          <w:rPr>
            <w:b/>
            <w:bCs/>
          </w:rPr>
          <w:t xml:space="preserve"> (EAC)</w:t>
        </w:r>
      </w:ins>
    </w:p>
    <w:p w14:paraId="4203923E" w14:textId="77777777" w:rsidR="00F02D3F" w:rsidRDefault="00F02D3F" w:rsidP="00F02D3F">
      <w:pPr>
        <w:rPr>
          <w:ins w:id="42" w:author="TEBA" w:date="2024-11-07T14:42:00Z"/>
          <w:b/>
          <w:bCs/>
        </w:rPr>
      </w:pPr>
    </w:p>
    <w:p w14:paraId="1E0E1F9B" w14:textId="77777777" w:rsidR="00F02D3F" w:rsidRPr="003C69FB" w:rsidRDefault="00F02D3F" w:rsidP="00F02D3F">
      <w:pPr>
        <w:pStyle w:val="BodyText"/>
        <w:rPr>
          <w:ins w:id="43" w:author="TEBA" w:date="2024-11-07T14:46:00Z"/>
        </w:rPr>
      </w:pPr>
      <w:ins w:id="44" w:author="TEBA" w:date="2024-11-07T14:42:00Z">
        <w:r>
          <w:t xml:space="preserve">A tradable instrument that </w:t>
        </w:r>
      </w:ins>
      <w:ins w:id="45" w:author="TEBA" w:date="2024-11-07T14:43:00Z">
        <w:r>
          <w:t xml:space="preserve">represents </w:t>
        </w:r>
        <w:proofErr w:type="gramStart"/>
        <w:r>
          <w:t>all of</w:t>
        </w:r>
        <w:proofErr w:type="gramEnd"/>
        <w:r>
          <w:t xml:space="preserve"> the attributes associated with one MWh of production from a generator that </w:t>
        </w:r>
      </w:ins>
      <w:ins w:id="46" w:author="TEBA" w:date="2024-11-07T14:46:00Z">
        <w:r>
          <w:t>registers</w:t>
        </w:r>
      </w:ins>
      <w:ins w:id="47" w:author="TEBA" w:date="2024-11-07T14:43:00Z">
        <w:r>
          <w:t xml:space="preserve"> to participate in the program. </w:t>
        </w:r>
      </w:ins>
      <w:ins w:id="48" w:author="TEBA" w:date="2024-11-25T14:06:00Z">
        <w:r>
          <w:t xml:space="preserve"> </w:t>
        </w:r>
      </w:ins>
      <w:ins w:id="49" w:author="TEBA" w:date="2024-11-07T14:43:00Z">
        <w:r>
          <w:t xml:space="preserve">An EAC may be fractional. </w:t>
        </w:r>
      </w:ins>
      <w:ins w:id="50" w:author="TEBA" w:date="2024-11-25T14:06:00Z">
        <w:r>
          <w:t xml:space="preserve"> </w:t>
        </w:r>
      </w:ins>
      <w:ins w:id="51" w:author="TEBA" w:date="2024-11-07T14:43:00Z">
        <w:r>
          <w:t xml:space="preserve">EACs </w:t>
        </w:r>
      </w:ins>
      <w:ins w:id="52" w:author="TEBA" w:date="2024-11-07T14:45:00Z">
        <w:r>
          <w:t xml:space="preserve">do not include any </w:t>
        </w:r>
      </w:ins>
      <w:ins w:id="53" w:author="TEBA" w:date="2024-11-07T14:46:00Z">
        <w:r>
          <w:t>energy</w:t>
        </w:r>
        <w:r>
          <w:rPr>
            <w:rStyle w:val="ui-provider"/>
          </w:rPr>
          <w:t>, capacity, reliability, or other power attributes used to provide electricity services, nor liabilities associated with such generation, nor any tax credits, depreciation allowances or third</w:t>
        </w:r>
      </w:ins>
      <w:ins w:id="54" w:author="TEBA" w:date="2024-11-25T18:46:00Z">
        <w:r>
          <w:rPr>
            <w:rStyle w:val="ui-provider"/>
          </w:rPr>
          <w:t>-</w:t>
        </w:r>
      </w:ins>
      <w:ins w:id="55" w:author="TEBA" w:date="2024-11-07T14:46:00Z">
        <w:r>
          <w:rPr>
            <w:rStyle w:val="ui-provider"/>
          </w:rPr>
          <w:t>party subsidies of any kind.</w:t>
        </w:r>
      </w:ins>
    </w:p>
    <w:p w14:paraId="1EDF30F0" w14:textId="77777777" w:rsidR="00F02D3F" w:rsidRPr="00B340B6" w:rsidRDefault="00F02D3F" w:rsidP="00F02D3F">
      <w:pPr>
        <w:pStyle w:val="H2"/>
        <w:ind w:hanging="540"/>
        <w:rPr>
          <w:b w:val="0"/>
          <w:i/>
          <w:iCs/>
        </w:rPr>
      </w:pPr>
      <w:r w:rsidRPr="00B340B6">
        <w:rPr>
          <w:i/>
          <w:iCs/>
        </w:rPr>
        <w:t>Renewable Energy Credit (REC)</w:t>
      </w:r>
    </w:p>
    <w:p w14:paraId="7365206E" w14:textId="77777777" w:rsidR="00F02D3F" w:rsidRDefault="00F02D3F" w:rsidP="00F02D3F">
      <w:pPr>
        <w:pStyle w:val="BodyText"/>
        <w:ind w:left="360"/>
        <w:rPr>
          <w:ins w:id="56" w:author="TEBA" w:date="2024-11-07T14:51:00Z"/>
        </w:rPr>
      </w:pPr>
      <w:r>
        <w:t xml:space="preserve">A tradable instrument that represents </w:t>
      </w:r>
      <w:proofErr w:type="gramStart"/>
      <w:r>
        <w:t>all of</w:t>
      </w:r>
      <w:proofErr w:type="gramEnd"/>
      <w:r>
        <w:t xml:space="preserve"> the renewable attributes associated with one MWh of production from a certified renewable generator.  </w:t>
      </w:r>
      <w:ins w:id="57" w:author="TEBA" w:date="2024-11-07T14:51:00Z">
        <w:r>
          <w:t>REC</w:t>
        </w:r>
      </w:ins>
      <w:ins w:id="58" w:author="TEBA" w:date="2024-11-27T09:26:00Z">
        <w:r>
          <w:t>s</w:t>
        </w:r>
      </w:ins>
      <w:ins w:id="59" w:author="TEBA" w:date="2024-11-07T14:51:00Z">
        <w:r>
          <w:t xml:space="preserve"> </w:t>
        </w:r>
      </w:ins>
      <w:ins w:id="60" w:author="TEBA" w:date="2024-11-27T09:26:00Z">
        <w:r>
          <w:t>are</w:t>
        </w:r>
      </w:ins>
      <w:ins w:id="61" w:author="TEBA" w:date="2024-11-07T14:51:00Z">
        <w:r>
          <w:t xml:space="preserve"> a subcategory of EACs.</w:t>
        </w:r>
      </w:ins>
    </w:p>
    <w:p w14:paraId="099A137A" w14:textId="77777777" w:rsidR="00F02D3F" w:rsidRPr="00852A79" w:rsidRDefault="00F02D3F" w:rsidP="00F02D3F">
      <w:pPr>
        <w:pStyle w:val="H2"/>
        <w:ind w:left="0" w:firstLine="0"/>
      </w:pPr>
      <w:del w:id="62" w:author="TEBA" w:date="2024-11-07T14:52:00Z">
        <w:r w:rsidRPr="004222A1" w:rsidDel="00852A79">
          <w:delText xml:space="preserve">Renewable </w:delText>
        </w:r>
      </w:del>
      <w:r w:rsidRPr="004222A1">
        <w:t xml:space="preserve">Energy </w:t>
      </w:r>
      <w:ins w:id="63" w:author="TEBA" w:date="2024-11-07T14:53:00Z">
        <w:r>
          <w:t xml:space="preserve">Attribute </w:t>
        </w:r>
      </w:ins>
      <w:del w:id="64" w:author="TEBA" w:date="2024-11-07T14:53:00Z">
        <w:r w:rsidRPr="004222A1" w:rsidDel="00852A79">
          <w:delText xml:space="preserve">Credit </w:delText>
        </w:r>
      </w:del>
      <w:ins w:id="65" w:author="TEBA" w:date="2024-11-07T14:53:00Z">
        <w:del w:id="66" w:author="TEBA" w:date="2024-11-25T21:13:00Z">
          <w:r w:rsidDel="00320D77">
            <w:delText xml:space="preserve"> </w:delText>
          </w:r>
        </w:del>
        <w:r>
          <w:t xml:space="preserve">Certificate </w:t>
        </w:r>
      </w:ins>
      <w:r w:rsidRPr="004222A1">
        <w:t>(</w:t>
      </w:r>
      <w:del w:id="67" w:author="TEBA" w:date="2024-11-07T14:53:00Z">
        <w:r w:rsidRPr="004222A1" w:rsidDel="00852A79">
          <w:delText>R</w:delText>
        </w:r>
      </w:del>
      <w:r w:rsidRPr="004222A1">
        <w:t>E</w:t>
      </w:r>
      <w:ins w:id="68" w:author="TEBA" w:date="2024-11-07T14:53:00Z">
        <w:r>
          <w:t>A</w:t>
        </w:r>
      </w:ins>
      <w:r w:rsidRPr="004222A1">
        <w:t>C) Account</w:t>
      </w:r>
    </w:p>
    <w:p w14:paraId="76E9D801" w14:textId="77777777" w:rsidR="00F02D3F" w:rsidRDefault="00F02D3F" w:rsidP="00F02D3F">
      <w:pPr>
        <w:pStyle w:val="BodyText"/>
      </w:pPr>
      <w:r>
        <w:t xml:space="preserve">An account maintained by ERCOT for the purpose of tracking the production, sale, transfer, purchase, and retirement of </w:t>
      </w:r>
      <w:del w:id="69" w:author="TEBA" w:date="2024-11-07T14:53:00Z">
        <w:r w:rsidDel="00852A79">
          <w:delText>R</w:delText>
        </w:r>
      </w:del>
      <w:r>
        <w:t>E</w:t>
      </w:r>
      <w:ins w:id="70" w:author="TEBA" w:date="2024-11-07T14:53:00Z">
        <w:r>
          <w:t>A</w:t>
        </w:r>
      </w:ins>
      <w:r>
        <w:t xml:space="preserve">Cs </w:t>
      </w:r>
      <w:del w:id="71" w:author="TEBA" w:date="2024-11-07T14:53:00Z">
        <w:r w:rsidDel="00852A79">
          <w:delText xml:space="preserve">or Compliance Premiums </w:delText>
        </w:r>
      </w:del>
      <w:r>
        <w:t>by a</w:t>
      </w:r>
      <w:ins w:id="72" w:author="TEBA" w:date="2024-11-07T14:53:00Z">
        <w:r>
          <w:t>n</w:t>
        </w:r>
      </w:ins>
      <w:r>
        <w:t xml:space="preserve"> </w:t>
      </w:r>
      <w:del w:id="73" w:author="TEBA" w:date="2024-11-07T14:53:00Z">
        <w:r w:rsidRPr="008548B7" w:rsidDel="00852A79">
          <w:delText>R</w:delText>
        </w:r>
      </w:del>
      <w:r w:rsidRPr="008548B7">
        <w:t>E</w:t>
      </w:r>
      <w:ins w:id="74" w:author="TEBA" w:date="2024-11-07T14:53:00Z">
        <w:r>
          <w:t>A</w:t>
        </w:r>
      </w:ins>
      <w:r w:rsidRPr="008548B7">
        <w:t>C Account Holder</w:t>
      </w:r>
      <w:r>
        <w:t>.</w:t>
      </w:r>
    </w:p>
    <w:p w14:paraId="04109068" w14:textId="77777777" w:rsidR="00F02D3F" w:rsidRPr="004222A1" w:rsidRDefault="00F02D3F" w:rsidP="00F02D3F">
      <w:pPr>
        <w:pStyle w:val="H2"/>
        <w:rPr>
          <w:b w:val="0"/>
        </w:rPr>
      </w:pPr>
      <w:del w:id="75" w:author="TEBA" w:date="2024-11-07T14:53:00Z">
        <w:r w:rsidRPr="004222A1" w:rsidDel="00852A79">
          <w:delText xml:space="preserve">Renewable </w:delText>
        </w:r>
      </w:del>
      <w:r w:rsidRPr="004222A1">
        <w:t xml:space="preserve">Energy </w:t>
      </w:r>
      <w:ins w:id="76" w:author="TEBA" w:date="2024-11-07T14:54:00Z">
        <w:r>
          <w:t xml:space="preserve">Attribute </w:t>
        </w:r>
      </w:ins>
      <w:del w:id="77" w:author="TEBA" w:date="2024-11-07T14:54:00Z">
        <w:r w:rsidRPr="004222A1" w:rsidDel="00852A79">
          <w:delText>Credit</w:delText>
        </w:r>
      </w:del>
      <w:ins w:id="78" w:author="TEBA" w:date="2024-11-07T14:54:00Z">
        <w:del w:id="79" w:author="TEBA" w:date="2024-11-25T21:13:00Z">
          <w:r w:rsidDel="00320D77">
            <w:delText xml:space="preserve"> </w:delText>
          </w:r>
        </w:del>
        <w:r>
          <w:t>Certificate</w:t>
        </w:r>
      </w:ins>
      <w:r w:rsidRPr="004222A1">
        <w:t xml:space="preserve"> (</w:t>
      </w:r>
      <w:del w:id="80" w:author="TEBA" w:date="2024-11-07T14:54:00Z">
        <w:r w:rsidRPr="004222A1" w:rsidDel="00852A79">
          <w:delText>R</w:delText>
        </w:r>
      </w:del>
      <w:r w:rsidRPr="004222A1">
        <w:t>E</w:t>
      </w:r>
      <w:ins w:id="81" w:author="TEBA" w:date="2024-11-07T14:54:00Z">
        <w:r>
          <w:t>A</w:t>
        </w:r>
      </w:ins>
      <w:r w:rsidRPr="004222A1">
        <w:t>C) Account Holder</w:t>
      </w:r>
    </w:p>
    <w:p w14:paraId="0A80AAF2" w14:textId="77777777" w:rsidR="00F02D3F" w:rsidRDefault="00F02D3F" w:rsidP="00F02D3F">
      <w:pPr>
        <w:pStyle w:val="BodyText"/>
      </w:pPr>
      <w:r>
        <w:t xml:space="preserve">An Entity registered with ERCOT to participate in the </w:t>
      </w:r>
      <w:del w:id="82" w:author="TEBA" w:date="2024-11-07T14:54:00Z">
        <w:r w:rsidDel="00852A79">
          <w:delText>R</w:delText>
        </w:r>
      </w:del>
      <w:r>
        <w:t>E</w:t>
      </w:r>
      <w:ins w:id="83" w:author="TEBA" w:date="2024-11-07T14:54:00Z">
        <w:r>
          <w:t>A</w:t>
        </w:r>
      </w:ins>
      <w:r>
        <w:t>C Trading Program.</w:t>
      </w:r>
    </w:p>
    <w:p w14:paraId="052AAC22" w14:textId="77777777" w:rsidR="00F02D3F" w:rsidRPr="004222A1" w:rsidRDefault="00F02D3F" w:rsidP="00F02D3F">
      <w:pPr>
        <w:pStyle w:val="H2"/>
        <w:ind w:left="0" w:firstLine="0"/>
        <w:rPr>
          <w:b w:val="0"/>
        </w:rPr>
      </w:pPr>
      <w:del w:id="84" w:author="TEBA" w:date="2024-11-07T14:54:00Z">
        <w:r w:rsidRPr="004222A1" w:rsidDel="00852A79">
          <w:lastRenderedPageBreak/>
          <w:delText xml:space="preserve">Renewable </w:delText>
        </w:r>
      </w:del>
      <w:r w:rsidRPr="004222A1">
        <w:t xml:space="preserve">Energy </w:t>
      </w:r>
      <w:ins w:id="85" w:author="TEBA" w:date="2024-11-07T14:55:00Z">
        <w:r>
          <w:t>Attribute</w:t>
        </w:r>
      </w:ins>
      <w:ins w:id="86" w:author="TEBA" w:date="2024-11-07T14:54:00Z">
        <w:r>
          <w:t xml:space="preserve"> </w:t>
        </w:r>
      </w:ins>
      <w:del w:id="87" w:author="TEBA" w:date="2024-11-07T14:54:00Z">
        <w:r w:rsidRPr="004222A1" w:rsidDel="00852A79">
          <w:delText>Credit</w:delText>
        </w:r>
      </w:del>
      <w:del w:id="88" w:author="TEBA" w:date="2024-11-25T21:13:00Z">
        <w:r w:rsidRPr="004222A1" w:rsidDel="00320D77">
          <w:delText xml:space="preserve"> </w:delText>
        </w:r>
      </w:del>
      <w:ins w:id="89" w:author="TEBA" w:date="2024-11-07T14:54:00Z">
        <w:r>
          <w:t>Certific</w:t>
        </w:r>
      </w:ins>
      <w:ins w:id="90" w:author="TEBA" w:date="2024-11-07T14:55:00Z">
        <w:r>
          <w:t xml:space="preserve">ate </w:t>
        </w:r>
      </w:ins>
      <w:r w:rsidRPr="004222A1">
        <w:t>(</w:t>
      </w:r>
      <w:del w:id="91" w:author="TEBA" w:date="2024-11-07T14:55:00Z">
        <w:r w:rsidRPr="004222A1" w:rsidDel="00852A79">
          <w:delText>R</w:delText>
        </w:r>
      </w:del>
      <w:r w:rsidRPr="004222A1">
        <w:t>E</w:t>
      </w:r>
      <w:ins w:id="92" w:author="TEBA" w:date="2024-11-07T14:55:00Z">
        <w:r>
          <w:t>A</w:t>
        </w:r>
      </w:ins>
      <w:r w:rsidRPr="004222A1">
        <w:t>C) Trading Program</w:t>
      </w:r>
    </w:p>
    <w:p w14:paraId="511A39E4" w14:textId="77777777" w:rsidR="00F02D3F" w:rsidRDefault="00F02D3F" w:rsidP="00F02D3F">
      <w:pPr>
        <w:pStyle w:val="BodyText"/>
      </w:pPr>
      <w:bookmarkStart w:id="93" w:name="_Hlk184724413"/>
      <w:r>
        <w:t xml:space="preserve">The </w:t>
      </w:r>
      <w:del w:id="94" w:author="TEBA" w:date="2024-11-07T14:55:00Z">
        <w:r w:rsidDel="00852A79">
          <w:delText>R</w:delText>
        </w:r>
      </w:del>
      <w:r>
        <w:t>E</w:t>
      </w:r>
      <w:ins w:id="95" w:author="TEBA" w:date="2024-11-07T14:55:00Z">
        <w:r>
          <w:t>A</w:t>
        </w:r>
      </w:ins>
      <w:r>
        <w:t xml:space="preserve">C Trading Program, as described in Section 14, State of Texas </w:t>
      </w:r>
      <w:del w:id="96" w:author="TEBA" w:date="2024-11-07T14:55:00Z">
        <w:r w:rsidDel="00852A79">
          <w:delText xml:space="preserve">Renewable </w:delText>
        </w:r>
      </w:del>
      <w:r>
        <w:t xml:space="preserve">Energy </w:t>
      </w:r>
      <w:ins w:id="97" w:author="TEBA" w:date="2024-11-07T14:55:00Z">
        <w:r>
          <w:t xml:space="preserve">Attribute </w:t>
        </w:r>
      </w:ins>
      <w:del w:id="98" w:author="TEBA" w:date="2024-11-25T18:56:00Z">
        <w:r w:rsidDel="00F82970">
          <w:delText xml:space="preserve">Credit </w:delText>
        </w:r>
      </w:del>
      <w:ins w:id="99" w:author="TEBA" w:date="2024-11-25T18:56:00Z">
        <w:r>
          <w:t xml:space="preserve">Certificate </w:t>
        </w:r>
      </w:ins>
      <w:r>
        <w:t xml:space="preserve">Trading Program, </w:t>
      </w:r>
      <w:ins w:id="100" w:author="TEBA" w:date="2024-11-07T14:55:00Z">
        <w:r>
          <w:t xml:space="preserve">which includes the </w:t>
        </w:r>
      </w:ins>
      <w:ins w:id="101" w:author="TEBA" w:date="2024-11-25T19:03:00Z">
        <w:r>
          <w:t>Renewable Energy Credit (</w:t>
        </w:r>
      </w:ins>
      <w:ins w:id="102" w:author="TEBA" w:date="2024-11-07T14:55:00Z">
        <w:r>
          <w:t>REC</w:t>
        </w:r>
      </w:ins>
      <w:ins w:id="103" w:author="TEBA" w:date="2024-11-25T19:03:00Z">
        <w:r>
          <w:t>)</w:t>
        </w:r>
      </w:ins>
      <w:ins w:id="104" w:author="TEBA" w:date="2024-11-07T14:55:00Z">
        <w:r>
          <w:t xml:space="preserve"> </w:t>
        </w:r>
      </w:ins>
      <w:ins w:id="105" w:author="TEBA" w:date="2024-12-13T13:49:00Z">
        <w:r>
          <w:t>t</w:t>
        </w:r>
      </w:ins>
      <w:ins w:id="106" w:author="TEBA" w:date="2024-11-07T14:55:00Z">
        <w:r>
          <w:t xml:space="preserve">rading </w:t>
        </w:r>
      </w:ins>
      <w:ins w:id="107" w:author="TEBA" w:date="2024-12-13T13:49:00Z">
        <w:r>
          <w:t>p</w:t>
        </w:r>
      </w:ins>
      <w:ins w:id="108" w:author="TEBA" w:date="2024-11-07T14:55:00Z">
        <w:r>
          <w:t>rogram de</w:t>
        </w:r>
      </w:ins>
      <w:ins w:id="109" w:author="TEBA" w:date="2024-11-07T14:56:00Z">
        <w:r>
          <w:t xml:space="preserve">scribed in </w:t>
        </w:r>
      </w:ins>
      <w:del w:id="110" w:author="TEBA" w:date="2024-11-07T14:56:00Z">
        <w:r w:rsidDel="00852A79">
          <w:delText xml:space="preserve">and </w:delText>
        </w:r>
      </w:del>
      <w:r>
        <w:t>P.U.C. S</w:t>
      </w:r>
      <w:r>
        <w:rPr>
          <w:smallCaps/>
        </w:rPr>
        <w:t>ubst</w:t>
      </w:r>
      <w:r>
        <w:t>. R. 25.173, Renewable Energy Credit Program.</w:t>
      </w:r>
    </w:p>
    <w:bookmarkEnd w:id="93"/>
    <w:p w14:paraId="762BB9BD" w14:textId="77777777" w:rsidR="00F02D3F" w:rsidRPr="004222A1" w:rsidRDefault="00F02D3F" w:rsidP="00F02D3F">
      <w:pPr>
        <w:pStyle w:val="H2"/>
        <w:keepNext w:val="0"/>
        <w:rPr>
          <w:b w:val="0"/>
        </w:rPr>
      </w:pPr>
      <w:r w:rsidRPr="004222A1">
        <w:t>Market Participant</w:t>
      </w:r>
    </w:p>
    <w:p w14:paraId="068186AB" w14:textId="77777777" w:rsidR="00F02D3F" w:rsidRDefault="00F02D3F" w:rsidP="00F02D3F">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3217FD1A" w14:textId="77777777" w:rsidR="00F02D3F" w:rsidRDefault="00F02D3F" w:rsidP="00F02D3F">
      <w:pPr>
        <w:pStyle w:val="BodyText"/>
      </w:pPr>
      <w:r>
        <w:t>(a)</w:t>
      </w:r>
      <w:r>
        <w:tab/>
        <w:t xml:space="preserve">Load Serving Entity (LSE); </w:t>
      </w:r>
    </w:p>
    <w:p w14:paraId="5D55A403" w14:textId="77777777" w:rsidR="00F02D3F" w:rsidRDefault="00F02D3F" w:rsidP="00F02D3F">
      <w:pPr>
        <w:pStyle w:val="BodyText"/>
      </w:pPr>
      <w:r>
        <w:t>(b)</w:t>
      </w:r>
      <w:r>
        <w:tab/>
        <w:t xml:space="preserve">Qualified Scheduling Entity (QSE); </w:t>
      </w:r>
    </w:p>
    <w:p w14:paraId="3981F190" w14:textId="77777777" w:rsidR="00F02D3F" w:rsidRDefault="00F02D3F" w:rsidP="00F02D3F">
      <w:pPr>
        <w:pStyle w:val="BodyText"/>
      </w:pPr>
      <w:r>
        <w:t>(c)</w:t>
      </w:r>
      <w:r>
        <w:tab/>
        <w:t xml:space="preserve">Transmission and/or Distribution Service Provider (TDSP); </w:t>
      </w:r>
    </w:p>
    <w:p w14:paraId="491CFF6C" w14:textId="77777777" w:rsidR="00F02D3F" w:rsidRDefault="00F02D3F" w:rsidP="00F02D3F">
      <w:pPr>
        <w:pStyle w:val="BodyText"/>
      </w:pPr>
      <w:r>
        <w:t>(d)</w:t>
      </w:r>
      <w:r>
        <w:tab/>
        <w:t xml:space="preserve">Congestion Revenue Right (CRR) Account Holder; </w:t>
      </w:r>
    </w:p>
    <w:p w14:paraId="787FB177" w14:textId="77777777" w:rsidR="00F02D3F" w:rsidRDefault="00F02D3F" w:rsidP="00F02D3F">
      <w:pPr>
        <w:pStyle w:val="BodyText"/>
      </w:pPr>
      <w:r>
        <w:t>(e)</w:t>
      </w:r>
      <w:r>
        <w:tab/>
        <w:t xml:space="preserve">Resource Entity; </w:t>
      </w:r>
    </w:p>
    <w:p w14:paraId="55C81D43" w14:textId="77777777" w:rsidR="00F02D3F" w:rsidRDefault="00F02D3F" w:rsidP="00F02D3F">
      <w:pPr>
        <w:pStyle w:val="BodyText"/>
      </w:pPr>
      <w:r>
        <w:t>(f)</w:t>
      </w:r>
      <w:r>
        <w:tab/>
      </w:r>
      <w:r w:rsidRPr="000F6934">
        <w:t>Independent Market Information System Registered Entity</w:t>
      </w:r>
      <w:r>
        <w:t xml:space="preserve"> (IMRE); and </w:t>
      </w:r>
    </w:p>
    <w:p w14:paraId="79177711" w14:textId="77777777" w:rsidR="00F02D3F" w:rsidRDefault="00F02D3F" w:rsidP="00F02D3F">
      <w:pPr>
        <w:pStyle w:val="BodyText"/>
      </w:pPr>
      <w:r>
        <w:t>(g)</w:t>
      </w:r>
      <w:r>
        <w:tab/>
      </w:r>
      <w:del w:id="111" w:author="TEBA" w:date="2024-12-10T07:03:00Z">
        <w:r w:rsidDel="00575E6B">
          <w:delText xml:space="preserve">Renewable </w:delText>
        </w:r>
      </w:del>
      <w:r>
        <w:t xml:space="preserve">Energy </w:t>
      </w:r>
      <w:ins w:id="112" w:author="TEBA" w:date="2024-12-10T07:03:00Z">
        <w:r>
          <w:t xml:space="preserve">Attribute </w:t>
        </w:r>
      </w:ins>
      <w:del w:id="113" w:author="TEBA" w:date="2024-12-10T07:03:00Z">
        <w:r w:rsidDel="00575E6B">
          <w:delText xml:space="preserve">Credit </w:delText>
        </w:r>
      </w:del>
      <w:ins w:id="114" w:author="TEBA" w:date="2024-12-10T07:03:00Z">
        <w:r>
          <w:t xml:space="preserve">Certificate </w:t>
        </w:r>
      </w:ins>
      <w:r>
        <w:t>(</w:t>
      </w:r>
      <w:del w:id="115" w:author="TEBA" w:date="2024-12-10T07:03:00Z">
        <w:r w:rsidDel="00575E6B">
          <w:delText>REC</w:delText>
        </w:r>
      </w:del>
      <w:ins w:id="116" w:author="TEBA" w:date="2024-12-10T07:03:00Z">
        <w:r>
          <w:t>EAC</w:t>
        </w:r>
      </w:ins>
      <w:r>
        <w:t xml:space="preserve">) Account Holder.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02D3F" w:rsidRPr="004B32CF" w14:paraId="448E4263" w14:textId="77777777" w:rsidTr="00927624">
        <w:trPr>
          <w:trHeight w:val="386"/>
        </w:trPr>
        <w:tc>
          <w:tcPr>
            <w:tcW w:w="9350" w:type="dxa"/>
            <w:shd w:val="pct12" w:color="auto" w:fill="auto"/>
          </w:tcPr>
          <w:p w14:paraId="143FBE51" w14:textId="77777777" w:rsidR="00F02D3F" w:rsidRPr="004B32CF" w:rsidRDefault="00F02D3F" w:rsidP="00927624">
            <w:pPr>
              <w:spacing w:before="120" w:after="240"/>
              <w:rPr>
                <w:b/>
                <w:i/>
                <w:iCs/>
              </w:rPr>
            </w:pPr>
            <w:r>
              <w:rPr>
                <w:b/>
                <w:i/>
                <w:iCs/>
              </w:rPr>
              <w:t>[NPRR857</w:t>
            </w:r>
            <w:r w:rsidRPr="004B32CF">
              <w:rPr>
                <w:b/>
                <w:i/>
                <w:iCs/>
              </w:rPr>
              <w:t>:  Replace the above definition “</w:t>
            </w:r>
            <w:r>
              <w:rPr>
                <w:b/>
                <w:i/>
                <w:iCs/>
              </w:rPr>
              <w:t>Market Participant</w:t>
            </w:r>
            <w:r w:rsidRPr="004B32CF">
              <w:rPr>
                <w:b/>
                <w:i/>
                <w:iCs/>
              </w:rPr>
              <w:t>” with the following upon system implementation</w:t>
            </w:r>
            <w:r>
              <w:rPr>
                <w:b/>
                <w:i/>
              </w:rPr>
              <w:t xml:space="preserve"> 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6C74D5B5" w14:textId="77777777" w:rsidR="00F02D3F" w:rsidRPr="00E55E72" w:rsidRDefault="00F02D3F" w:rsidP="00927624">
            <w:pPr>
              <w:tabs>
                <w:tab w:val="left" w:pos="900"/>
              </w:tabs>
              <w:spacing w:after="240"/>
              <w:ind w:left="900" w:hanging="900"/>
              <w:outlineLvl w:val="1"/>
              <w:rPr>
                <w:b/>
              </w:rPr>
            </w:pPr>
            <w:r w:rsidRPr="00E55E72">
              <w:rPr>
                <w:b/>
              </w:rPr>
              <w:t>Market Participant</w:t>
            </w:r>
          </w:p>
          <w:p w14:paraId="59376801" w14:textId="77777777" w:rsidR="00F02D3F" w:rsidRDefault="00F02D3F" w:rsidP="00927624">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3D9DD3E4" w14:textId="77777777" w:rsidR="00F02D3F" w:rsidRDefault="00F02D3F" w:rsidP="00927624">
            <w:pPr>
              <w:spacing w:after="240"/>
            </w:pPr>
            <w:r>
              <w:t xml:space="preserve">(a) </w:t>
            </w:r>
            <w:r>
              <w:tab/>
            </w:r>
            <w:r w:rsidRPr="000F6934">
              <w:t>Load Serving Entity</w:t>
            </w:r>
            <w:r>
              <w:t xml:space="preserve"> (</w:t>
            </w:r>
            <w:r w:rsidRPr="00E55E72">
              <w:t>LSE</w:t>
            </w:r>
            <w:r>
              <w:t>);</w:t>
            </w:r>
          </w:p>
          <w:p w14:paraId="6AD6B063" w14:textId="77777777" w:rsidR="00F02D3F" w:rsidRDefault="00F02D3F" w:rsidP="00927624">
            <w:pPr>
              <w:spacing w:after="240"/>
            </w:pPr>
            <w:r>
              <w:t xml:space="preserve">(b) </w:t>
            </w:r>
            <w:r>
              <w:tab/>
            </w:r>
            <w:r w:rsidRPr="000F6934">
              <w:t>Qualified Scheduling Entity</w:t>
            </w:r>
            <w:r>
              <w:t xml:space="preserve"> (</w:t>
            </w:r>
            <w:r w:rsidRPr="00E55E72">
              <w:t>QSE</w:t>
            </w:r>
            <w:r>
              <w:t>);</w:t>
            </w:r>
          </w:p>
          <w:p w14:paraId="4939A8A5" w14:textId="77777777" w:rsidR="00F02D3F" w:rsidRDefault="00F02D3F" w:rsidP="00927624">
            <w:pPr>
              <w:spacing w:after="240"/>
            </w:pPr>
            <w:r>
              <w:t>(c)</w:t>
            </w:r>
            <w:r>
              <w:tab/>
            </w:r>
            <w:r w:rsidRPr="000F6934">
              <w:t>Transmission and/or Distribution Service Provider</w:t>
            </w:r>
            <w:r>
              <w:t xml:space="preserve"> (</w:t>
            </w:r>
            <w:r w:rsidRPr="00E55E72">
              <w:t>TDSP</w:t>
            </w:r>
            <w:r>
              <w:t>);</w:t>
            </w:r>
          </w:p>
          <w:p w14:paraId="4407A453" w14:textId="77777777" w:rsidR="00F02D3F" w:rsidRDefault="00F02D3F" w:rsidP="00927624">
            <w:pPr>
              <w:spacing w:after="240"/>
            </w:pPr>
            <w:r>
              <w:lastRenderedPageBreak/>
              <w:t xml:space="preserve">(d) </w:t>
            </w:r>
            <w:r>
              <w:tab/>
              <w:t>Direct Current Tie Operator (</w:t>
            </w:r>
            <w:r w:rsidRPr="00E55E72">
              <w:t>DCTO</w:t>
            </w:r>
            <w:r>
              <w:t>);</w:t>
            </w:r>
          </w:p>
          <w:p w14:paraId="7437CA95" w14:textId="77777777" w:rsidR="00F02D3F" w:rsidRDefault="00F02D3F" w:rsidP="00927624">
            <w:pPr>
              <w:spacing w:after="240"/>
            </w:pPr>
            <w:r>
              <w:t xml:space="preserve">(e) </w:t>
            </w:r>
            <w:r>
              <w:tab/>
            </w:r>
            <w:r w:rsidRPr="000F6934">
              <w:t>Congestion Revenue Right</w:t>
            </w:r>
            <w:r>
              <w:t xml:space="preserve"> (</w:t>
            </w:r>
            <w:r w:rsidRPr="00E55E72">
              <w:t>CRR</w:t>
            </w:r>
            <w:r>
              <w:t>) Account Holder;</w:t>
            </w:r>
          </w:p>
          <w:p w14:paraId="1B63AC71" w14:textId="77777777" w:rsidR="00F02D3F" w:rsidRDefault="00F02D3F" w:rsidP="00927624">
            <w:pPr>
              <w:spacing w:after="240"/>
            </w:pPr>
            <w:r>
              <w:t xml:space="preserve">(f) </w:t>
            </w:r>
            <w:r>
              <w:tab/>
              <w:t>Resource Entity;</w:t>
            </w:r>
          </w:p>
          <w:p w14:paraId="59DB3DB2" w14:textId="77777777" w:rsidR="00F02D3F" w:rsidRDefault="00F02D3F" w:rsidP="00927624">
            <w:pPr>
              <w:spacing w:after="240"/>
            </w:pPr>
            <w:r>
              <w:t xml:space="preserve">(g) </w:t>
            </w:r>
            <w:r>
              <w:tab/>
            </w:r>
            <w:r w:rsidRPr="000F6934">
              <w:t>Independent Market Information System Registered Entity</w:t>
            </w:r>
            <w:r>
              <w:t xml:space="preserve"> (</w:t>
            </w:r>
            <w:r w:rsidRPr="00E55E72">
              <w:t>IMRE</w:t>
            </w:r>
            <w:r>
              <w:t>);</w:t>
            </w:r>
            <w:r w:rsidRPr="00E55E72">
              <w:t xml:space="preserve"> and </w:t>
            </w:r>
          </w:p>
          <w:p w14:paraId="4ADABCEA" w14:textId="77777777" w:rsidR="00F02D3F" w:rsidRPr="00F7520C" w:rsidRDefault="00F02D3F" w:rsidP="00927624">
            <w:pPr>
              <w:spacing w:after="240"/>
            </w:pPr>
            <w:r>
              <w:t xml:space="preserve">(h) </w:t>
            </w:r>
            <w:r>
              <w:tab/>
            </w:r>
            <w:del w:id="117" w:author="TEBA" w:date="2024-12-10T07:05:00Z">
              <w:r w:rsidRPr="000F6934" w:rsidDel="00575E6B">
                <w:delText xml:space="preserve">Renewable </w:delText>
              </w:r>
            </w:del>
            <w:r w:rsidRPr="000F6934">
              <w:t xml:space="preserve">Energy </w:t>
            </w:r>
            <w:ins w:id="118" w:author="TEBA" w:date="2024-12-10T07:05:00Z">
              <w:r>
                <w:t xml:space="preserve">Attribute </w:t>
              </w:r>
            </w:ins>
            <w:del w:id="119" w:author="TEBA" w:date="2024-12-10T07:05:00Z">
              <w:r w:rsidRPr="000F6934" w:rsidDel="00575E6B">
                <w:delText>Credit</w:delText>
              </w:r>
              <w:r w:rsidDel="00575E6B">
                <w:delText xml:space="preserve"> </w:delText>
              </w:r>
            </w:del>
            <w:ins w:id="120" w:author="TEBA" w:date="2024-12-10T07:05:00Z">
              <w:r>
                <w:t xml:space="preserve">Certificate </w:t>
              </w:r>
            </w:ins>
            <w:r>
              <w:t>(</w:t>
            </w:r>
            <w:del w:id="121" w:author="TEBA" w:date="2024-12-10T07:06:00Z">
              <w:r w:rsidRPr="00E55E72" w:rsidDel="00575E6B">
                <w:delText>REC</w:delText>
              </w:r>
            </w:del>
            <w:ins w:id="122" w:author="TEBA" w:date="2024-12-10T07:06:00Z">
              <w:r>
                <w:t>EAC</w:t>
              </w:r>
            </w:ins>
            <w:r>
              <w:t>)</w:t>
            </w:r>
            <w:r w:rsidRPr="00E55E72">
              <w:t xml:space="preserve"> Account Holder.</w:t>
            </w:r>
          </w:p>
        </w:tc>
      </w:tr>
    </w:tbl>
    <w:p w14:paraId="2095A097" w14:textId="77777777" w:rsidR="00F02D3F" w:rsidRDefault="00F02D3F" w:rsidP="00F02D3F">
      <w:pPr>
        <w:pStyle w:val="BodyText"/>
      </w:pPr>
    </w:p>
    <w:p w14:paraId="273E856B" w14:textId="77777777" w:rsidR="00F02D3F" w:rsidRDefault="00F02D3F" w:rsidP="00F02D3F">
      <w:pPr>
        <w:pStyle w:val="Heading2"/>
        <w:numPr>
          <w:ilvl w:val="0"/>
          <w:numId w:val="0"/>
        </w:numPr>
        <w:spacing w:after="360"/>
      </w:pPr>
      <w:bookmarkStart w:id="123" w:name="_Toc118224650"/>
      <w:bookmarkStart w:id="124" w:name="_Toc118909718"/>
      <w:bookmarkStart w:id="125" w:name="_Toc205190567"/>
      <w:r>
        <w:t>2.2</w:t>
      </w:r>
      <w:r>
        <w:tab/>
        <w:t>ACRONYMS AND ABBREVIATIONS</w:t>
      </w:r>
      <w:bookmarkEnd w:id="123"/>
      <w:bookmarkEnd w:id="124"/>
      <w:bookmarkEnd w:id="125"/>
    </w:p>
    <w:p w14:paraId="24911511" w14:textId="77777777" w:rsidR="00F02D3F" w:rsidRPr="00E066C5" w:rsidRDefault="00F02D3F" w:rsidP="00F02D3F">
      <w:pPr>
        <w:rPr>
          <w:ins w:id="126" w:author="TEBA" w:date="2024-11-27T10:39:00Z"/>
        </w:rPr>
      </w:pPr>
      <w:ins w:id="127" w:author="TEBA" w:date="2024-11-27T10:39:00Z">
        <w:r>
          <w:rPr>
            <w:b/>
            <w:bCs/>
          </w:rPr>
          <w:t>API</w:t>
        </w:r>
        <w:r>
          <w:rPr>
            <w:b/>
            <w:bCs/>
          </w:rPr>
          <w:tab/>
        </w:r>
        <w:r>
          <w:rPr>
            <w:b/>
            <w:bCs/>
          </w:rPr>
          <w:tab/>
        </w:r>
        <w:r>
          <w:rPr>
            <w:b/>
            <w:bCs/>
          </w:rPr>
          <w:tab/>
        </w:r>
        <w:r>
          <w:t>Application Programming Interface</w:t>
        </w:r>
      </w:ins>
    </w:p>
    <w:p w14:paraId="6CE1F3AE" w14:textId="77777777" w:rsidR="00F02D3F" w:rsidRDefault="00F02D3F" w:rsidP="00F02D3F">
      <w:pPr>
        <w:rPr>
          <w:ins w:id="128" w:author="TEBA" w:date="2024-11-27T10:37:00Z"/>
        </w:rPr>
      </w:pPr>
      <w:ins w:id="129" w:author="TEBA" w:date="2024-11-07T14:57:00Z">
        <w:r>
          <w:rPr>
            <w:b/>
            <w:bCs/>
          </w:rPr>
          <w:t>EAC</w:t>
        </w:r>
        <w:r>
          <w:rPr>
            <w:b/>
            <w:bCs/>
          </w:rPr>
          <w:tab/>
        </w:r>
        <w:r>
          <w:rPr>
            <w:b/>
            <w:bCs/>
          </w:rPr>
          <w:tab/>
        </w:r>
        <w:r>
          <w:rPr>
            <w:b/>
            <w:bCs/>
          </w:rPr>
          <w:tab/>
        </w:r>
        <w:r>
          <w:t>Energy Attribute Certificate</w:t>
        </w:r>
      </w:ins>
    </w:p>
    <w:p w14:paraId="334E577E" w14:textId="77777777" w:rsidR="00F02D3F" w:rsidRDefault="00F02D3F" w:rsidP="00F02D3F">
      <w:pPr>
        <w:rPr>
          <w:ins w:id="130" w:author="TEBA" w:date="2024-11-27T10:37:00Z"/>
        </w:rPr>
      </w:pPr>
      <w:ins w:id="131" w:author="TEBA" w:date="2024-11-27T10:37:00Z">
        <w:r w:rsidRPr="00E066C5">
          <w:rPr>
            <w:b/>
            <w:bCs/>
          </w:rPr>
          <w:t>JSON</w:t>
        </w:r>
        <w:r>
          <w:tab/>
        </w:r>
        <w:r>
          <w:tab/>
        </w:r>
        <w:r>
          <w:tab/>
          <w:t>JavaScript Object Notation</w:t>
        </w:r>
      </w:ins>
    </w:p>
    <w:p w14:paraId="5F7F4B39" w14:textId="77777777" w:rsidR="00F02D3F" w:rsidRDefault="00F02D3F" w:rsidP="00F02D3F">
      <w:pPr>
        <w:rPr>
          <w:ins w:id="132" w:author="TEBA" w:date="2024-11-27T10:38:00Z"/>
        </w:rPr>
      </w:pPr>
      <w:ins w:id="133" w:author="TEBA" w:date="2024-11-27T10:38:00Z">
        <w:r w:rsidRPr="00E066C5">
          <w:rPr>
            <w:b/>
            <w:bCs/>
          </w:rPr>
          <w:t>REST</w:t>
        </w:r>
        <w:r>
          <w:tab/>
        </w:r>
        <w:r>
          <w:tab/>
        </w:r>
        <w:r>
          <w:tab/>
          <w:t>Representational State Transfer</w:t>
        </w:r>
      </w:ins>
    </w:p>
    <w:p w14:paraId="3175AA5E" w14:textId="77777777" w:rsidR="00F02D3F" w:rsidRDefault="00F02D3F" w:rsidP="00F02D3F">
      <w:pPr>
        <w:rPr>
          <w:ins w:id="134" w:author="TEBA" w:date="2024-11-27T10:38:00Z"/>
        </w:rPr>
      </w:pPr>
      <w:ins w:id="135" w:author="TEBA" w:date="2024-11-27T10:38:00Z">
        <w:r w:rsidRPr="00E066C5">
          <w:rPr>
            <w:b/>
            <w:bCs/>
          </w:rPr>
          <w:t>Wh</w:t>
        </w:r>
        <w:r>
          <w:tab/>
        </w:r>
        <w:r>
          <w:tab/>
        </w:r>
        <w:r>
          <w:tab/>
          <w:t>Watt-hour</w:t>
        </w:r>
      </w:ins>
    </w:p>
    <w:p w14:paraId="0A1597C4" w14:textId="77777777" w:rsidR="00F02D3F" w:rsidRDefault="00F02D3F" w:rsidP="00F02D3F">
      <w:pPr>
        <w:rPr>
          <w:ins w:id="136" w:author="TEBA" w:date="2024-11-07T14:58:00Z"/>
        </w:rPr>
      </w:pPr>
      <w:ins w:id="137" w:author="TEBA" w:date="2024-11-27T10:38:00Z">
        <w:r w:rsidRPr="00E066C5">
          <w:rPr>
            <w:b/>
            <w:bCs/>
          </w:rPr>
          <w:t>UTC</w:t>
        </w:r>
        <w:r>
          <w:tab/>
        </w:r>
        <w:r>
          <w:tab/>
        </w:r>
        <w:r>
          <w:tab/>
          <w:t>Coordina</w:t>
        </w:r>
      </w:ins>
      <w:ins w:id="138" w:author="TEBA" w:date="2024-11-27T10:39:00Z">
        <w:r>
          <w:t>ted Universal Time</w:t>
        </w:r>
      </w:ins>
    </w:p>
    <w:p w14:paraId="796BF5D8" w14:textId="77777777" w:rsidR="00F02D3F" w:rsidRDefault="00F02D3F" w:rsidP="00F02D3F">
      <w:pPr>
        <w:rPr>
          <w:ins w:id="139" w:author="TEBA" w:date="2024-11-07T14:58:00Z"/>
        </w:rPr>
      </w:pPr>
    </w:p>
    <w:p w14:paraId="3DC34FC9" w14:textId="77777777" w:rsidR="00F02D3F" w:rsidRDefault="00F02D3F" w:rsidP="00F02D3F">
      <w:pPr>
        <w:pStyle w:val="BodyTextNumbered"/>
        <w:spacing w:before="240"/>
        <w:ind w:left="720" w:hanging="720"/>
      </w:pPr>
    </w:p>
    <w:p w14:paraId="08D8B6A7" w14:textId="77777777" w:rsidR="00F02D3F" w:rsidRDefault="00F02D3F" w:rsidP="00F02D3F">
      <w:pPr>
        <w:rPr>
          <w:b/>
          <w:sz w:val="36"/>
        </w:rPr>
      </w:pPr>
    </w:p>
    <w:p w14:paraId="7CE3D5F8" w14:textId="77777777" w:rsidR="00F02D3F" w:rsidRDefault="00F02D3F" w:rsidP="00F02D3F">
      <w:pPr>
        <w:rPr>
          <w:b/>
          <w:sz w:val="36"/>
        </w:rPr>
      </w:pPr>
    </w:p>
    <w:p w14:paraId="4B9478DD" w14:textId="77777777" w:rsidR="00F02D3F" w:rsidRDefault="00F02D3F" w:rsidP="00F02D3F">
      <w:pPr>
        <w:rPr>
          <w:b/>
          <w:sz w:val="36"/>
        </w:rPr>
      </w:pPr>
    </w:p>
    <w:p w14:paraId="19ED942C" w14:textId="77777777" w:rsidR="00F02D3F" w:rsidRDefault="00F02D3F" w:rsidP="00F02D3F">
      <w:pPr>
        <w:rPr>
          <w:b/>
          <w:sz w:val="36"/>
        </w:rPr>
      </w:pPr>
    </w:p>
    <w:p w14:paraId="4A5A2650" w14:textId="77777777" w:rsidR="00F02D3F" w:rsidRDefault="00F02D3F" w:rsidP="00F02D3F">
      <w:pPr>
        <w:rPr>
          <w:b/>
          <w:sz w:val="36"/>
        </w:rPr>
      </w:pPr>
    </w:p>
    <w:p w14:paraId="7F7CAC17" w14:textId="77777777" w:rsidR="00F02D3F" w:rsidRDefault="00F02D3F" w:rsidP="00F02D3F">
      <w:pPr>
        <w:rPr>
          <w:b/>
          <w:sz w:val="36"/>
        </w:rPr>
      </w:pPr>
    </w:p>
    <w:p w14:paraId="6CE2F72C" w14:textId="77777777" w:rsidR="00F02D3F" w:rsidRDefault="00F02D3F" w:rsidP="00F02D3F">
      <w:pPr>
        <w:rPr>
          <w:b/>
          <w:sz w:val="36"/>
        </w:rPr>
      </w:pPr>
    </w:p>
    <w:p w14:paraId="5A3146E6" w14:textId="77777777" w:rsidR="00F02D3F" w:rsidRDefault="00F02D3F" w:rsidP="00F02D3F">
      <w:pPr>
        <w:rPr>
          <w:b/>
          <w:sz w:val="36"/>
        </w:rPr>
      </w:pPr>
    </w:p>
    <w:p w14:paraId="2F79BF65" w14:textId="77777777" w:rsidR="00F02D3F" w:rsidRDefault="00F02D3F" w:rsidP="00F02D3F">
      <w:pPr>
        <w:rPr>
          <w:b/>
          <w:sz w:val="36"/>
        </w:rPr>
      </w:pPr>
    </w:p>
    <w:p w14:paraId="6CB0575C" w14:textId="77777777" w:rsidR="00F02D3F" w:rsidRDefault="00F02D3F" w:rsidP="00F02D3F">
      <w:pPr>
        <w:rPr>
          <w:b/>
          <w:sz w:val="36"/>
        </w:rPr>
      </w:pPr>
    </w:p>
    <w:p w14:paraId="4414642D" w14:textId="77777777" w:rsidR="00F02D3F" w:rsidRDefault="00F02D3F" w:rsidP="00F02D3F">
      <w:pPr>
        <w:spacing w:before="2400"/>
        <w:jc w:val="center"/>
        <w:rPr>
          <w:b/>
          <w:sz w:val="36"/>
        </w:rPr>
      </w:pPr>
      <w:r>
        <w:rPr>
          <w:b/>
          <w:sz w:val="36"/>
        </w:rPr>
        <w:lastRenderedPageBreak/>
        <w:t>ERCOT Nodal Protocols</w:t>
      </w:r>
    </w:p>
    <w:p w14:paraId="5D53E0A5" w14:textId="77777777" w:rsidR="00F02D3F" w:rsidRDefault="00F02D3F" w:rsidP="00F02D3F">
      <w:pPr>
        <w:jc w:val="center"/>
        <w:rPr>
          <w:b/>
          <w:sz w:val="36"/>
          <w:szCs w:val="36"/>
        </w:rPr>
      </w:pPr>
    </w:p>
    <w:p w14:paraId="75DE1306" w14:textId="77777777" w:rsidR="00F02D3F" w:rsidRDefault="00F02D3F" w:rsidP="00F02D3F">
      <w:pPr>
        <w:jc w:val="center"/>
        <w:rPr>
          <w:b/>
          <w:sz w:val="36"/>
        </w:rPr>
      </w:pPr>
      <w:r>
        <w:rPr>
          <w:b/>
          <w:sz w:val="36"/>
          <w:szCs w:val="36"/>
        </w:rPr>
        <w:t xml:space="preserve">Section 14:  State of Texas </w:t>
      </w:r>
      <w:del w:id="140" w:author="TEBA" w:date="2024-11-07T14:59:00Z">
        <w:r w:rsidDel="004C30CF">
          <w:rPr>
            <w:b/>
            <w:sz w:val="36"/>
          </w:rPr>
          <w:delText>Renewable Energy Credit</w:delText>
        </w:r>
      </w:del>
      <w:ins w:id="141" w:author="TEBA" w:date="2024-11-07T14:59:00Z">
        <w:r>
          <w:rPr>
            <w:b/>
            <w:sz w:val="36"/>
          </w:rPr>
          <w:t>Energ</w:t>
        </w:r>
      </w:ins>
      <w:ins w:id="142" w:author="TEBA" w:date="2024-11-07T15:00:00Z">
        <w:r>
          <w:rPr>
            <w:b/>
            <w:sz w:val="36"/>
          </w:rPr>
          <w:t>y Attribute Certificate</w:t>
        </w:r>
      </w:ins>
      <w:r>
        <w:rPr>
          <w:b/>
          <w:sz w:val="36"/>
        </w:rPr>
        <w:t xml:space="preserve"> Trading Program</w:t>
      </w:r>
    </w:p>
    <w:p w14:paraId="638CBB66" w14:textId="77777777" w:rsidR="00F02D3F" w:rsidRDefault="00F02D3F" w:rsidP="00F02D3F">
      <w:pPr>
        <w:jc w:val="center"/>
        <w:rPr>
          <w:b/>
          <w:sz w:val="36"/>
        </w:rPr>
      </w:pPr>
    </w:p>
    <w:p w14:paraId="28FE1963" w14:textId="77777777" w:rsidR="00F02D3F" w:rsidRDefault="00F02D3F" w:rsidP="00F02D3F">
      <w:pPr>
        <w:jc w:val="center"/>
        <w:rPr>
          <w:b/>
          <w:sz w:val="36"/>
          <w:szCs w:val="36"/>
        </w:rPr>
      </w:pPr>
    </w:p>
    <w:p w14:paraId="3720C2EE" w14:textId="77777777" w:rsidR="00F02D3F" w:rsidRDefault="00F02D3F" w:rsidP="00F02D3F">
      <w:pPr>
        <w:pStyle w:val="BodyText"/>
        <w:jc w:val="center"/>
        <w:rPr>
          <w:b/>
        </w:rPr>
      </w:pPr>
      <w:del w:id="143" w:author="TEBA" w:date="2024-11-25T10:18:00Z">
        <w:r w:rsidDel="008D725C">
          <w:rPr>
            <w:b/>
          </w:rPr>
          <w:delText>November 1, 2024</w:delText>
        </w:r>
      </w:del>
      <w:ins w:id="144" w:author="TEBA" w:date="2024-11-25T10:18:00Z">
        <w:r>
          <w:rPr>
            <w:b/>
          </w:rPr>
          <w:t>TBD</w:t>
        </w:r>
      </w:ins>
    </w:p>
    <w:p w14:paraId="7EE307BD" w14:textId="77777777" w:rsidR="00F02D3F" w:rsidRDefault="00F02D3F" w:rsidP="00F02D3F">
      <w:pPr>
        <w:pStyle w:val="BodyText"/>
        <w:jc w:val="center"/>
        <w:rPr>
          <w:b/>
        </w:rPr>
      </w:pPr>
    </w:p>
    <w:p w14:paraId="66ACD159" w14:textId="77777777" w:rsidR="00F02D3F" w:rsidRDefault="00F02D3F" w:rsidP="00F02D3F">
      <w:pPr>
        <w:pBdr>
          <w:top w:val="single" w:sz="4" w:space="25" w:color="auto"/>
        </w:pBdr>
        <w:rPr>
          <w:b/>
          <w:sz w:val="20"/>
        </w:rPr>
      </w:pPr>
    </w:p>
    <w:p w14:paraId="0EE82E8F" w14:textId="77777777" w:rsidR="00F02D3F" w:rsidRDefault="00F02D3F" w:rsidP="00F02D3F">
      <w:r>
        <w:br w:type="page"/>
      </w:r>
    </w:p>
    <w:p w14:paraId="7C4ED4A6" w14:textId="77777777" w:rsidR="00F02D3F" w:rsidRDefault="00F02D3F" w:rsidP="00F02D3F">
      <w:pPr>
        <w:pStyle w:val="Heading1"/>
        <w:numPr>
          <w:ilvl w:val="0"/>
          <w:numId w:val="0"/>
        </w:numPr>
      </w:pPr>
      <w:bookmarkStart w:id="145" w:name="_Toc180673452"/>
      <w:r>
        <w:lastRenderedPageBreak/>
        <w:t>14</w:t>
      </w:r>
      <w:r>
        <w:tab/>
      </w:r>
      <w:proofErr w:type="gramStart"/>
      <w:r>
        <w:t>State</w:t>
      </w:r>
      <w:proofErr w:type="gramEnd"/>
      <w:r>
        <w:t xml:space="preserve"> of Texas </w:t>
      </w:r>
      <w:del w:id="146" w:author="TEBA" w:date="2024-11-07T15:01:00Z">
        <w:r w:rsidDel="004C30CF">
          <w:delText>Renewable Energy Credit</w:delText>
        </w:r>
      </w:del>
      <w:ins w:id="147" w:author="TEBA" w:date="2024-11-07T15:01:00Z">
        <w:r>
          <w:t>ENERGY ATTRIBUTE CERTIFICATE</w:t>
        </w:r>
      </w:ins>
      <w:r>
        <w:t xml:space="preserve"> Trading Program</w:t>
      </w:r>
      <w:bookmarkEnd w:id="145"/>
    </w:p>
    <w:p w14:paraId="7740E70D" w14:textId="77777777" w:rsidR="00F02D3F" w:rsidRDefault="00F02D3F" w:rsidP="00F02D3F">
      <w:pPr>
        <w:pStyle w:val="H2"/>
      </w:pPr>
      <w:bookmarkStart w:id="148" w:name="_Toc239073016"/>
      <w:bookmarkStart w:id="149" w:name="_Toc180673453"/>
      <w:commentRangeStart w:id="150"/>
      <w:r>
        <w:t>14.1</w:t>
      </w:r>
      <w:commentRangeEnd w:id="150"/>
      <w:r>
        <w:rPr>
          <w:rStyle w:val="CommentReference"/>
          <w:b w:val="0"/>
        </w:rPr>
        <w:commentReference w:id="150"/>
      </w:r>
      <w:r>
        <w:tab/>
        <w:t>Overview</w:t>
      </w:r>
      <w:bookmarkEnd w:id="148"/>
      <w:bookmarkEnd w:id="149"/>
    </w:p>
    <w:p w14:paraId="0FECDC94" w14:textId="77777777" w:rsidR="00F02D3F" w:rsidRDefault="00F02D3F" w:rsidP="00F02D3F">
      <w:pPr>
        <w:pStyle w:val="BodyText"/>
        <w:ind w:left="720" w:hanging="720"/>
      </w:pPr>
      <w:bookmarkStart w:id="151" w:name="_Hlk184724752"/>
      <w:r>
        <w:t>(1)</w:t>
      </w:r>
      <w:r>
        <w:tab/>
        <w:t xml:space="preserve">On May 9, 2000, the Public Utility Commission of Texas (PUCT) appointed ERCOT as Program Administrator of the Renewable Energy Credits (REC) </w:t>
      </w:r>
      <w:del w:id="152" w:author="TEBA" w:date="2024-12-13T13:49:00Z">
        <w:r w:rsidDel="002868A1">
          <w:delText xml:space="preserve">Trading </w:delText>
        </w:r>
      </w:del>
      <w:ins w:id="153" w:author="TEBA" w:date="2024-12-13T13:49:00Z">
        <w:r>
          <w:t xml:space="preserve">trading </w:t>
        </w:r>
      </w:ins>
      <w:del w:id="154" w:author="TEBA" w:date="2024-12-13T13:49:00Z">
        <w:r w:rsidDel="002868A1">
          <w:delText>Program</w:delText>
        </w:r>
      </w:del>
      <w:ins w:id="155" w:author="TEBA" w:date="2024-12-13T13:49:00Z">
        <w:r>
          <w:t>program</w:t>
        </w:r>
      </w:ins>
      <w:r>
        <w:t xml:space="preserve"> described in subsection (h) of P.U.C. </w:t>
      </w:r>
      <w:r w:rsidRPr="00A37962">
        <w:rPr>
          <w:smallCaps/>
        </w:rPr>
        <w:t>Subst.</w:t>
      </w:r>
      <w:r>
        <w:t xml:space="preserve"> R. 25.173, Renewable Energy Credit Program.  On November 30, 2023, the PUCT reaffirmed ERCOT as Program Administrator of the REC </w:t>
      </w:r>
      <w:del w:id="156" w:author="TEBA" w:date="2024-12-13T13:49:00Z">
        <w:r w:rsidDel="002868A1">
          <w:delText xml:space="preserve">Trading </w:delText>
        </w:r>
      </w:del>
      <w:ins w:id="157" w:author="TEBA" w:date="2024-12-13T13:49:00Z">
        <w:r>
          <w:t xml:space="preserve">trading </w:t>
        </w:r>
      </w:ins>
      <w:del w:id="158" w:author="TEBA" w:date="2024-12-13T13:49:00Z">
        <w:r w:rsidDel="002868A1">
          <w:delText>Program</w:delText>
        </w:r>
      </w:del>
      <w:ins w:id="159" w:author="TEBA" w:date="2024-12-13T13:49:00Z">
        <w:r>
          <w:t>program</w:t>
        </w:r>
      </w:ins>
      <w:r>
        <w:t xml:space="preserve"> described in subsection (a)(2) of P.U.C. </w:t>
      </w:r>
      <w:r w:rsidRPr="00A37962">
        <w:rPr>
          <w:smallCaps/>
        </w:rPr>
        <w:t>Subst.</w:t>
      </w:r>
      <w:r>
        <w:t xml:space="preserve"> R. 25.173.  The PUCT also established a </w:t>
      </w:r>
      <w:bookmarkStart w:id="160" w:name="_Hlk183454582"/>
      <w:r>
        <w:t xml:space="preserve">Solar Renewable Portfolio Standard </w:t>
      </w:r>
      <w:bookmarkEnd w:id="160"/>
      <w:r>
        <w:t xml:space="preserve">(SRPS) pursuant to Section 53 of House Bill 1500, enacted by the 88th Texas Legislature, Regular Session, to be phased out by September 1, 2025.  Public Utility Regulatory Act (PURA) </w:t>
      </w:r>
      <w:r w:rsidRPr="00994701">
        <w:t>§</w:t>
      </w:r>
      <w:r>
        <w:t xml:space="preserve"> 39.9113, adopted by the 88</w:t>
      </w:r>
      <w:r w:rsidRPr="00994701">
        <w:t>th</w:t>
      </w:r>
      <w:r>
        <w:t xml:space="preserve"> Texas Legislature and </w:t>
      </w:r>
      <w:r w:rsidRPr="00113268">
        <w:t>implemented by</w:t>
      </w:r>
      <w:r>
        <w:t xml:space="preserve"> the PUCT in P.U.C. </w:t>
      </w:r>
      <w:r w:rsidRPr="00A37962">
        <w:rPr>
          <w:smallCaps/>
        </w:rPr>
        <w:t>Subst.</w:t>
      </w:r>
      <w:r>
        <w:t xml:space="preserve"> R. 25.173, require that ERCOT administer a voluntary trading program on an ongoing basis.</w:t>
      </w:r>
    </w:p>
    <w:bookmarkEnd w:id="151"/>
    <w:p w14:paraId="0CD6E12D" w14:textId="77777777" w:rsidR="00F02D3F" w:rsidRDefault="00F02D3F" w:rsidP="00F02D3F">
      <w:pPr>
        <w:pStyle w:val="BodyText"/>
        <w:ind w:left="720" w:hanging="720"/>
      </w:pPr>
      <w:ins w:id="161" w:author="TEBA" w:date="2024-11-07T15:02:00Z">
        <w:r>
          <w:t>(2)</w:t>
        </w:r>
        <w:r>
          <w:tab/>
          <w:t>ERCOT has determined it is appropriate to allow generators to earn Energy Attribute Certificates</w:t>
        </w:r>
      </w:ins>
      <w:ins w:id="162" w:author="TEBA" w:date="2024-11-07T15:03:00Z">
        <w:r>
          <w:t xml:space="preserve"> (EACs) as described in Section 14</w:t>
        </w:r>
      </w:ins>
      <w:ins w:id="163" w:author="TEBA" w:date="2024-11-25T18:58:00Z">
        <w:r>
          <w:t>, State of Texas Energy Attribute Certificate Trading Program</w:t>
        </w:r>
      </w:ins>
      <w:ins w:id="164" w:author="TEBA" w:date="2024-11-07T15:03:00Z">
        <w:r>
          <w:t xml:space="preserve">. </w:t>
        </w:r>
      </w:ins>
      <w:ins w:id="165" w:author="TEBA" w:date="2024-11-25T21:15:00Z">
        <w:r>
          <w:t xml:space="preserve"> </w:t>
        </w:r>
      </w:ins>
      <w:ins w:id="166" w:author="TEBA" w:date="2024-11-07T15:03:00Z">
        <w:r>
          <w:t>RECs are a subcategory of EACs.</w:t>
        </w:r>
      </w:ins>
    </w:p>
    <w:p w14:paraId="2A8932CC" w14:textId="77777777" w:rsidR="00F02D3F" w:rsidRDefault="00F02D3F" w:rsidP="00F02D3F">
      <w:pPr>
        <w:pStyle w:val="BodyText"/>
        <w:ind w:left="720" w:hanging="720"/>
      </w:pPr>
      <w:r>
        <w:t>(</w:t>
      </w:r>
      <w:ins w:id="167" w:author="TEBA" w:date="2024-11-07T15:03:00Z">
        <w:r>
          <w:t>3</w:t>
        </w:r>
      </w:ins>
      <w:del w:id="168" w:author="TEBA" w:date="2024-11-07T15:03:00Z">
        <w:r w:rsidDel="004C30CF">
          <w:delText>2</w:delText>
        </w:r>
      </w:del>
      <w:r>
        <w:t>)</w:t>
      </w:r>
      <w:r>
        <w:tab/>
        <w:t>The purpose</w:t>
      </w:r>
      <w:del w:id="169" w:author="TEBA" w:date="2024-11-07T15:03:00Z">
        <w:r w:rsidDel="004C30CF">
          <w:delText>s</w:delText>
        </w:r>
      </w:del>
      <w:r>
        <w:t xml:space="preserve"> of the </w:t>
      </w:r>
      <w:del w:id="170" w:author="TEBA" w:date="2024-11-07T15:03:00Z">
        <w:r w:rsidDel="004C30CF">
          <w:delText>R</w:delText>
        </w:r>
      </w:del>
      <w:r>
        <w:t>E</w:t>
      </w:r>
      <w:ins w:id="171" w:author="TEBA" w:date="2024-11-07T15:03:00Z">
        <w:r>
          <w:t>A</w:t>
        </w:r>
      </w:ins>
      <w:r>
        <w:t xml:space="preserve">C Trading Program </w:t>
      </w:r>
      <w:ins w:id="172" w:author="TEBA" w:date="2024-11-07T15:03:00Z">
        <w:r>
          <w:t>is to provide a voluntary EAC and REC</w:t>
        </w:r>
      </w:ins>
      <w:ins w:id="173" w:author="TEBA" w:date="2024-11-07T15:04:00Z">
        <w:r>
          <w:t xml:space="preserve"> market as required by PURA §39.9113 and these Protocols.</w:t>
        </w:r>
      </w:ins>
      <w:del w:id="174" w:author="TEBA" w:date="2024-11-07T15:03:00Z">
        <w:r w:rsidDel="004C30CF">
          <w:delText>are:</w:delText>
        </w:r>
      </w:del>
      <w:r>
        <w:t xml:space="preserve"> </w:t>
      </w:r>
    </w:p>
    <w:p w14:paraId="6C6E7F78" w14:textId="77777777" w:rsidR="00F02D3F" w:rsidDel="004C30CF" w:rsidRDefault="00F02D3F" w:rsidP="00F02D3F">
      <w:pPr>
        <w:pStyle w:val="List"/>
        <w:ind w:left="1440"/>
        <w:rPr>
          <w:del w:id="175" w:author="TEBA" w:date="2024-11-07T15:04:00Z"/>
        </w:rPr>
      </w:pPr>
      <w:del w:id="176" w:author="TEBA" w:date="2024-11-07T15:04:00Z">
        <w:r w:rsidDel="004C30CF">
          <w:delText>(a)</w:delText>
        </w:r>
        <w:r w:rsidDel="004C30CF">
          <w:tab/>
          <w:delText>To ensure that the total amount of installed generating capacity from new solar renewable energy technologies in this state totals 1,310 megawatts (MW) by January 1, 2024 and 655 MW by January 1, 2025;</w:delText>
        </w:r>
      </w:del>
    </w:p>
    <w:p w14:paraId="661D03BF" w14:textId="77777777" w:rsidR="00F02D3F" w:rsidDel="004C30CF" w:rsidRDefault="00F02D3F" w:rsidP="00F02D3F">
      <w:pPr>
        <w:pStyle w:val="List"/>
        <w:ind w:left="1440"/>
        <w:rPr>
          <w:del w:id="177" w:author="TEBA" w:date="2024-11-07T15:04:00Z"/>
        </w:rPr>
      </w:pPr>
      <w:del w:id="178" w:author="TEBA" w:date="2024-11-07T15:04:00Z">
        <w:r w:rsidDel="004C30CF">
          <w:delText>(b)</w:delText>
        </w:r>
        <w:r w:rsidDel="004C30CF">
          <w:tab/>
          <w:delText>To provide for a REC Trading Program to facilitate voluntary trading under subsection (g) of P.U.C. S</w:delText>
        </w:r>
        <w:r w:rsidRPr="009276AF" w:rsidDel="004C30CF">
          <w:rPr>
            <w:smallCaps/>
          </w:rPr>
          <w:delText>ubst</w:delText>
        </w:r>
        <w:r w:rsidDel="004C30CF">
          <w:delText xml:space="preserve">. R. 25.173 and PURA § 39.9113, and by which the solar renewable energy requirements established by subsection (f) of P.U.C. </w:delText>
        </w:r>
        <w:r w:rsidRPr="009276AF" w:rsidDel="004C30CF">
          <w:rPr>
            <w:smallCaps/>
          </w:rPr>
          <w:delText>Subst.</w:delText>
        </w:r>
        <w:r w:rsidDel="004C30CF">
          <w:delText xml:space="preserve"> R. 25.173 may be achieved in the most efficient and economical manner; to encourage the development, construction, and operation of new renewable energy Resources at those sites in this state that have the greatest economic potential for capture and development of this state’s environmentally beneficial Resources; to protect and enhance the quality of the environment in Texas through increased use of renewable Resources; and</w:delText>
        </w:r>
      </w:del>
    </w:p>
    <w:p w14:paraId="0225989F" w14:textId="77777777" w:rsidR="00F02D3F" w:rsidDel="004C30CF" w:rsidRDefault="00F02D3F" w:rsidP="00F02D3F">
      <w:pPr>
        <w:pStyle w:val="List"/>
        <w:ind w:left="1440"/>
        <w:rPr>
          <w:del w:id="179" w:author="TEBA" w:date="2024-11-07T15:04:00Z"/>
        </w:rPr>
      </w:pPr>
      <w:del w:id="180" w:author="TEBA" w:date="2024-11-07T15:04:00Z">
        <w:r w:rsidDel="004C30CF">
          <w:delText>(c)</w:delText>
        </w:r>
        <w:r w:rsidDel="004C30CF">
          <w:tab/>
          <w:delText>To ensure that all Customers have access to providers of energy generated by renewable energy Resources pursuant to PURA § 39.101(b)(3).</w:delText>
        </w:r>
      </w:del>
    </w:p>
    <w:p w14:paraId="775CC441" w14:textId="77777777" w:rsidR="00F02D3F" w:rsidRDefault="00F02D3F" w:rsidP="00F02D3F">
      <w:pPr>
        <w:spacing w:after="240"/>
        <w:ind w:left="720" w:hanging="720"/>
      </w:pPr>
      <w:r>
        <w:t>(</w:t>
      </w:r>
      <w:del w:id="181" w:author="TEBA" w:date="2024-11-25T21:14:00Z">
        <w:r w:rsidDel="00320D77">
          <w:delText>3</w:delText>
        </w:r>
      </w:del>
      <w:ins w:id="182" w:author="TEBA" w:date="2024-11-25T21:14:00Z">
        <w:r>
          <w:t>4</w:t>
        </w:r>
      </w:ins>
      <w:r>
        <w:t>)</w:t>
      </w:r>
      <w:r>
        <w:tab/>
        <w:t xml:space="preserve">ERCOT shall administer the </w:t>
      </w:r>
      <w:del w:id="183" w:author="TEBA" w:date="2024-11-07T15:04:00Z">
        <w:r w:rsidDel="004C30CF">
          <w:delText>R</w:delText>
        </w:r>
      </w:del>
      <w:r>
        <w:t>E</w:t>
      </w:r>
      <w:ins w:id="184" w:author="TEBA" w:date="2024-11-07T15:04:00Z">
        <w:r>
          <w:t>A</w:t>
        </w:r>
      </w:ins>
      <w:r>
        <w:t>C Trading Program, which became effective July 1, 2001</w:t>
      </w:r>
      <w:ins w:id="185" w:author="TEBA" w:date="2024-11-07T15:04:00Z">
        <w:r>
          <w:t xml:space="preserve">, and </w:t>
        </w:r>
      </w:ins>
      <w:ins w:id="186" w:author="TEBA" w:date="2024-11-27T09:53:00Z">
        <w:r>
          <w:t>is to become</w:t>
        </w:r>
      </w:ins>
      <w:ins w:id="187" w:author="TEBA" w:date="2024-11-07T15:04:00Z">
        <w:r>
          <w:t xml:space="preserve"> a voluntary market on </w:t>
        </w:r>
      </w:ins>
      <w:ins w:id="188" w:author="TEBA" w:date="2024-11-08T07:35:00Z">
        <w:r>
          <w:t>September 1, 2025</w:t>
        </w:r>
      </w:ins>
      <w:r>
        <w:t xml:space="preserve">.  Entities participating in the </w:t>
      </w:r>
      <w:del w:id="189" w:author="TEBA" w:date="2024-11-08T07:35:00Z">
        <w:r w:rsidDel="008962F1">
          <w:delText>R</w:delText>
        </w:r>
      </w:del>
      <w:r>
        <w:t>E</w:t>
      </w:r>
      <w:ins w:id="190" w:author="TEBA" w:date="2024-11-08T07:35:00Z">
        <w:r>
          <w:t>A</w:t>
        </w:r>
      </w:ins>
      <w:r>
        <w:t>C Trading Program must register with and execute the appropriate agreements with ERCOT.</w:t>
      </w:r>
    </w:p>
    <w:p w14:paraId="3CE1F02C" w14:textId="77777777" w:rsidR="00F02D3F" w:rsidRDefault="00F02D3F" w:rsidP="00F02D3F">
      <w:pPr>
        <w:pStyle w:val="H2"/>
        <w:ind w:left="907" w:hanging="907"/>
      </w:pPr>
      <w:bookmarkStart w:id="191" w:name="_Toc239073017"/>
      <w:bookmarkStart w:id="192" w:name="_Toc180673454"/>
      <w:commentRangeStart w:id="193"/>
      <w:r>
        <w:lastRenderedPageBreak/>
        <w:t>14.2</w:t>
      </w:r>
      <w:commentRangeEnd w:id="193"/>
      <w:r>
        <w:rPr>
          <w:rStyle w:val="CommentReference"/>
          <w:b w:val="0"/>
        </w:rPr>
        <w:commentReference w:id="193"/>
      </w:r>
      <w:r>
        <w:tab/>
        <w:t>Duties of ERCOT</w:t>
      </w:r>
      <w:bookmarkEnd w:id="191"/>
      <w:bookmarkEnd w:id="192"/>
    </w:p>
    <w:p w14:paraId="42C78A72" w14:textId="77777777" w:rsidR="00F02D3F" w:rsidRDefault="00F02D3F" w:rsidP="00F02D3F">
      <w:pPr>
        <w:pStyle w:val="BodyText"/>
        <w:ind w:left="720" w:hanging="720"/>
        <w:rPr>
          <w:iCs/>
        </w:rPr>
      </w:pPr>
      <w:r>
        <w:t>(1)</w:t>
      </w:r>
      <w:r>
        <w:tab/>
      </w:r>
      <w:r>
        <w:rPr>
          <w:iCs/>
        </w:rPr>
        <w:t xml:space="preserve">As </w:t>
      </w:r>
      <w:r w:rsidRPr="005A12EF">
        <w:t>described</w:t>
      </w:r>
      <w:r>
        <w:rPr>
          <w:iCs/>
        </w:rPr>
        <w:t xml:space="preserve"> in more detail in this Section, ERCOT shall:</w:t>
      </w:r>
    </w:p>
    <w:p w14:paraId="7C1715AC" w14:textId="77777777" w:rsidR="00F02D3F" w:rsidRDefault="00F02D3F" w:rsidP="00F02D3F">
      <w:pPr>
        <w:pStyle w:val="List"/>
        <w:ind w:left="1440"/>
      </w:pPr>
      <w:r>
        <w:t>(a)</w:t>
      </w:r>
      <w:r>
        <w:tab/>
        <w:t xml:space="preserve">Register </w:t>
      </w:r>
      <w:del w:id="194" w:author="TEBA" w:date="2024-11-08T07:37:00Z">
        <w:r w:rsidDel="008A48FC">
          <w:delText xml:space="preserve">renewable </w:delText>
        </w:r>
      </w:del>
      <w:r>
        <w:t>energy generators;</w:t>
      </w:r>
    </w:p>
    <w:p w14:paraId="1CA754A8" w14:textId="77777777" w:rsidR="00F02D3F" w:rsidRDefault="00F02D3F" w:rsidP="00F02D3F">
      <w:pPr>
        <w:pStyle w:val="List"/>
        <w:ind w:left="1440"/>
      </w:pPr>
      <w:r>
        <w:t>(b)</w:t>
      </w:r>
      <w:r>
        <w:tab/>
        <w:t xml:space="preserve">Register Retail Entities;   </w:t>
      </w:r>
    </w:p>
    <w:p w14:paraId="5A677D88" w14:textId="77777777" w:rsidR="00F02D3F" w:rsidRDefault="00F02D3F" w:rsidP="00F02D3F">
      <w:pPr>
        <w:pStyle w:val="List"/>
        <w:ind w:left="1440"/>
      </w:pPr>
      <w:r>
        <w:t>(c)</w:t>
      </w:r>
      <w:r>
        <w:tab/>
        <w:t xml:space="preserve">Register other Entities choosing to participate in the </w:t>
      </w:r>
      <w:del w:id="195" w:author="TEBA" w:date="2024-11-08T07:38:00Z">
        <w:r w:rsidDel="008A48FC">
          <w:delText xml:space="preserve">Renewable </w:delText>
        </w:r>
      </w:del>
      <w:r>
        <w:t xml:space="preserve">Energy </w:t>
      </w:r>
      <w:ins w:id="196" w:author="TEBA" w:date="2024-11-08T07:38:00Z">
        <w:r>
          <w:t xml:space="preserve">Attribute </w:t>
        </w:r>
      </w:ins>
      <w:del w:id="197" w:author="TEBA" w:date="2024-11-08T07:38:00Z">
        <w:r w:rsidDel="008A48FC">
          <w:delText xml:space="preserve">Credit </w:delText>
        </w:r>
      </w:del>
      <w:ins w:id="198" w:author="TEBA" w:date="2024-11-08T07:38:00Z">
        <w:r>
          <w:t xml:space="preserve">Certificate </w:t>
        </w:r>
      </w:ins>
      <w:r>
        <w:t>(</w:t>
      </w:r>
      <w:del w:id="199" w:author="TEBA" w:date="2024-11-08T07:38:00Z">
        <w:r w:rsidDel="008A48FC">
          <w:delText>R</w:delText>
        </w:r>
      </w:del>
      <w:r>
        <w:t>E</w:t>
      </w:r>
      <w:ins w:id="200" w:author="TEBA" w:date="2024-11-08T07:38:00Z">
        <w:r>
          <w:t>A</w:t>
        </w:r>
      </w:ins>
      <w:r>
        <w:t>C) Trading Program;</w:t>
      </w:r>
    </w:p>
    <w:p w14:paraId="4F47B5B4" w14:textId="77777777" w:rsidR="00F02D3F" w:rsidRDefault="00F02D3F" w:rsidP="00F02D3F">
      <w:pPr>
        <w:pStyle w:val="List"/>
        <w:ind w:left="1440"/>
      </w:pPr>
      <w:r>
        <w:t>(d)</w:t>
      </w:r>
      <w:r>
        <w:tab/>
        <w:t xml:space="preserve">Create and maintain </w:t>
      </w:r>
      <w:del w:id="201" w:author="TEBA" w:date="2024-11-08T07:38:00Z">
        <w:r w:rsidDel="008A48FC">
          <w:delText>R</w:delText>
        </w:r>
      </w:del>
      <w:r>
        <w:t>E</w:t>
      </w:r>
      <w:ins w:id="202" w:author="TEBA" w:date="2024-11-08T07:38:00Z">
        <w:r>
          <w:t>A</w:t>
        </w:r>
      </w:ins>
      <w:r>
        <w:t xml:space="preserve">C trading accounts for </w:t>
      </w:r>
      <w:del w:id="203" w:author="TEBA" w:date="2024-11-08T07:38:00Z">
        <w:r w:rsidDel="008A48FC">
          <w:delText>R</w:delText>
        </w:r>
      </w:del>
      <w:r>
        <w:t>E</w:t>
      </w:r>
      <w:ins w:id="204" w:author="TEBA" w:date="2024-11-08T07:38:00Z">
        <w:r>
          <w:t>A</w:t>
        </w:r>
      </w:ins>
      <w:r>
        <w:t>C Trading Program participants;</w:t>
      </w:r>
    </w:p>
    <w:p w14:paraId="0D12986E" w14:textId="77777777" w:rsidR="00F02D3F" w:rsidDel="008A48FC" w:rsidRDefault="00F02D3F" w:rsidP="00F02D3F">
      <w:pPr>
        <w:pStyle w:val="List"/>
        <w:ind w:left="1440"/>
        <w:rPr>
          <w:del w:id="205" w:author="TEBA" w:date="2024-11-08T07:38:00Z"/>
        </w:rPr>
      </w:pPr>
      <w:del w:id="206" w:author="TEBA" w:date="2024-11-08T07:38:00Z">
        <w:r w:rsidDel="008A48FC">
          <w:delText>(e)</w:delText>
        </w:r>
        <w:r w:rsidDel="008A48FC">
          <w:tab/>
          <w:delText>Determine the annual Solar Renewable Portfolio Standard (SRPS) requirement for each Retail Entity in Texas using the formulas set forth in this Section;</w:delText>
        </w:r>
      </w:del>
    </w:p>
    <w:p w14:paraId="1D6E65DE" w14:textId="77777777" w:rsidR="00F02D3F" w:rsidRDefault="00F02D3F" w:rsidP="00F02D3F">
      <w:pPr>
        <w:pStyle w:val="List"/>
        <w:ind w:left="1440"/>
      </w:pPr>
      <w:r>
        <w:t>(</w:t>
      </w:r>
      <w:ins w:id="207" w:author="TEBA" w:date="2024-11-08T07:45:00Z">
        <w:r>
          <w:t>e</w:t>
        </w:r>
      </w:ins>
      <w:del w:id="208" w:author="TEBA" w:date="2024-11-08T07:45:00Z">
        <w:r w:rsidDel="008A48FC">
          <w:delText>f</w:delText>
        </w:r>
      </w:del>
      <w:r>
        <w:t>)</w:t>
      </w:r>
      <w:r>
        <w:tab/>
        <w:t xml:space="preserve">On a </w:t>
      </w:r>
      <w:del w:id="209" w:author="TEBA" w:date="2024-11-08T07:38:00Z">
        <w:r w:rsidDel="008A48FC">
          <w:delText xml:space="preserve">quarterly </w:delText>
        </w:r>
      </w:del>
      <w:ins w:id="210" w:author="TEBA" w:date="2024-11-08T07:38:00Z">
        <w:r>
          <w:t xml:space="preserve">monthly </w:t>
        </w:r>
      </w:ins>
      <w:r>
        <w:t xml:space="preserve">basis, award </w:t>
      </w:r>
      <w:del w:id="211" w:author="TEBA" w:date="2024-11-08T07:38:00Z">
        <w:r w:rsidDel="008A48FC">
          <w:delText>R</w:delText>
        </w:r>
      </w:del>
      <w:r>
        <w:t>E</w:t>
      </w:r>
      <w:ins w:id="212" w:author="TEBA" w:date="2024-11-08T07:39:00Z">
        <w:r>
          <w:t>A</w:t>
        </w:r>
      </w:ins>
      <w:r>
        <w:t xml:space="preserve">Cs </w:t>
      </w:r>
      <w:del w:id="213" w:author="TEBA" w:date="2024-11-08T07:39:00Z">
        <w:r w:rsidDel="008A48FC">
          <w:delText xml:space="preserve">or Compliance Premiums </w:delText>
        </w:r>
      </w:del>
      <w:r>
        <w:t xml:space="preserve">earned by </w:t>
      </w:r>
      <w:ins w:id="214" w:author="TEBA" w:date="2024-11-25T19:04:00Z">
        <w:r>
          <w:t>Renewable Energy Credit (</w:t>
        </w:r>
      </w:ins>
      <w:r>
        <w:t>REC</w:t>
      </w:r>
      <w:ins w:id="215" w:author="TEBA" w:date="2024-11-25T19:04:00Z">
        <w:r>
          <w:t>)</w:t>
        </w:r>
      </w:ins>
      <w:r>
        <w:t xml:space="preserve"> </w:t>
      </w:r>
      <w:ins w:id="216" w:author="TEBA" w:date="2024-11-08T07:39:00Z">
        <w:r>
          <w:t xml:space="preserve">and EAC </w:t>
        </w:r>
      </w:ins>
      <w:r>
        <w:t>generators based on verified MWh production data;</w:t>
      </w:r>
    </w:p>
    <w:p w14:paraId="2F46A814" w14:textId="77777777" w:rsidR="00F02D3F" w:rsidDel="008A48FC" w:rsidRDefault="00F02D3F" w:rsidP="00F02D3F">
      <w:pPr>
        <w:pStyle w:val="List"/>
        <w:ind w:left="1440"/>
        <w:rPr>
          <w:del w:id="217" w:author="TEBA" w:date="2024-11-08T07:39:00Z"/>
        </w:rPr>
      </w:pPr>
      <w:del w:id="218" w:author="TEBA" w:date="2024-11-08T07:39:00Z">
        <w:r w:rsidDel="008A48FC">
          <w:delText>(g)</w:delText>
        </w:r>
        <w:r w:rsidDel="008A48FC">
          <w:tab/>
          <w:delText>Verify that Retail Entities meet annual SREC compliance requirements;</w:delText>
        </w:r>
      </w:del>
    </w:p>
    <w:p w14:paraId="44AAC41C" w14:textId="77777777" w:rsidR="00F02D3F" w:rsidRDefault="00F02D3F" w:rsidP="00F02D3F">
      <w:pPr>
        <w:pStyle w:val="List"/>
        <w:ind w:left="1440"/>
      </w:pPr>
      <w:r>
        <w:t>(</w:t>
      </w:r>
      <w:ins w:id="219" w:author="TEBA" w:date="2024-11-08T07:45:00Z">
        <w:r>
          <w:t>f</w:t>
        </w:r>
      </w:ins>
      <w:del w:id="220" w:author="TEBA" w:date="2024-11-08T07:45:00Z">
        <w:r w:rsidDel="008A48FC">
          <w:delText>h</w:delText>
        </w:r>
      </w:del>
      <w:r>
        <w:t>)</w:t>
      </w:r>
      <w:r>
        <w:tab/>
        <w:t xml:space="preserve">Retire </w:t>
      </w:r>
      <w:del w:id="221" w:author="TEBA" w:date="2024-11-08T07:39:00Z">
        <w:r w:rsidDel="008A48FC">
          <w:delText>R</w:delText>
        </w:r>
      </w:del>
      <w:r>
        <w:t>E</w:t>
      </w:r>
      <w:ins w:id="222" w:author="TEBA" w:date="2024-11-08T07:39:00Z">
        <w:r>
          <w:t>A</w:t>
        </w:r>
      </w:ins>
      <w:r>
        <w:t xml:space="preserve">Cs </w:t>
      </w:r>
      <w:del w:id="223" w:author="TEBA" w:date="2024-11-25T10:28:00Z">
        <w:r w:rsidDel="00EF0261">
          <w:delText>o</w:delText>
        </w:r>
      </w:del>
      <w:del w:id="224" w:author="TEBA" w:date="2024-11-08T07:39:00Z">
        <w:r w:rsidDel="008A48FC">
          <w:delText>r Compliance Premiums</w:delText>
        </w:r>
      </w:del>
      <w:del w:id="225" w:author="TEBA" w:date="2024-11-25T21:17:00Z">
        <w:r w:rsidDel="00320D77">
          <w:delText xml:space="preserve"> </w:delText>
        </w:r>
      </w:del>
      <w:r>
        <w:t xml:space="preserve">as directed by </w:t>
      </w:r>
      <w:del w:id="226" w:author="TEBA" w:date="2024-11-08T07:39:00Z">
        <w:r w:rsidDel="008A48FC">
          <w:delText>R</w:delText>
        </w:r>
      </w:del>
      <w:r>
        <w:t>E</w:t>
      </w:r>
      <w:ins w:id="227" w:author="TEBA" w:date="2024-11-08T07:39:00Z">
        <w:r>
          <w:t>A</w:t>
        </w:r>
      </w:ins>
      <w:r>
        <w:t>C Trading Program participants;</w:t>
      </w:r>
    </w:p>
    <w:p w14:paraId="66322C87" w14:textId="77777777" w:rsidR="00F02D3F" w:rsidRDefault="00F02D3F" w:rsidP="00F02D3F">
      <w:pPr>
        <w:pStyle w:val="List"/>
        <w:ind w:left="1440"/>
      </w:pPr>
      <w:r>
        <w:t>(</w:t>
      </w:r>
      <w:ins w:id="228" w:author="TEBA" w:date="2024-11-08T07:45:00Z">
        <w:r>
          <w:t>g</w:t>
        </w:r>
      </w:ins>
      <w:del w:id="229" w:author="TEBA" w:date="2024-11-08T07:45:00Z">
        <w:r w:rsidDel="008A48FC">
          <w:delText>i</w:delText>
        </w:r>
      </w:del>
      <w:r>
        <w:t>)</w:t>
      </w:r>
      <w:r>
        <w:tab/>
        <w:t xml:space="preserve">Retire </w:t>
      </w:r>
      <w:del w:id="230" w:author="TEBA" w:date="2024-11-08T07:39:00Z">
        <w:r w:rsidDel="008A48FC">
          <w:delText>R</w:delText>
        </w:r>
      </w:del>
      <w:r>
        <w:t>E</w:t>
      </w:r>
      <w:ins w:id="231" w:author="TEBA" w:date="2024-11-08T07:39:00Z">
        <w:r>
          <w:t>A</w:t>
        </w:r>
      </w:ins>
      <w:r>
        <w:t xml:space="preserve">Cs </w:t>
      </w:r>
      <w:del w:id="232" w:author="TEBA" w:date="2024-11-08T07:40:00Z">
        <w:r w:rsidDel="008A48FC">
          <w:delText xml:space="preserve">or Compliance Premiums </w:delText>
        </w:r>
      </w:del>
      <w:r>
        <w:t>as they expire;</w:t>
      </w:r>
    </w:p>
    <w:p w14:paraId="2DE32663" w14:textId="77777777" w:rsidR="00F02D3F" w:rsidRDefault="00F02D3F" w:rsidP="00F02D3F">
      <w:pPr>
        <w:pStyle w:val="List"/>
        <w:ind w:left="1440"/>
      </w:pPr>
      <w:r>
        <w:t>(</w:t>
      </w:r>
      <w:ins w:id="233" w:author="TEBA" w:date="2024-11-08T07:45:00Z">
        <w:r>
          <w:t>h</w:t>
        </w:r>
      </w:ins>
      <w:del w:id="234" w:author="TEBA" w:date="2024-11-08T07:45:00Z">
        <w:r w:rsidDel="008A48FC">
          <w:delText>j</w:delText>
        </w:r>
      </w:del>
      <w:r>
        <w:t>)</w:t>
      </w:r>
      <w:r>
        <w:tab/>
        <w:t>On a monthly basis, make public the aggregated total MWh competitive energy sales in Texas;</w:t>
      </w:r>
    </w:p>
    <w:p w14:paraId="7E447AA7" w14:textId="77777777" w:rsidR="00F02D3F" w:rsidRDefault="00F02D3F" w:rsidP="00F02D3F">
      <w:pPr>
        <w:pStyle w:val="List"/>
        <w:ind w:left="1440"/>
      </w:pPr>
      <w:r>
        <w:t>(</w:t>
      </w:r>
      <w:ins w:id="235" w:author="TEBA" w:date="2024-11-08T07:45:00Z">
        <w:r>
          <w:t>i</w:t>
        </w:r>
      </w:ins>
      <w:del w:id="236" w:author="TEBA" w:date="2024-11-08T07:45:00Z">
        <w:r w:rsidDel="008A48FC">
          <w:delText>k</w:delText>
        </w:r>
      </w:del>
      <w:r>
        <w:t>)</w:t>
      </w:r>
      <w:r>
        <w:tab/>
        <w:t xml:space="preserve">Make public a list of </w:t>
      </w:r>
      <w:del w:id="237" w:author="TEBA" w:date="2024-11-08T07:40:00Z">
        <w:r w:rsidDel="008A48FC">
          <w:delText>R</w:delText>
        </w:r>
      </w:del>
      <w:r>
        <w:t>E</w:t>
      </w:r>
      <w:ins w:id="238" w:author="TEBA" w:date="2024-11-08T07:40:00Z">
        <w:r>
          <w:t>A</w:t>
        </w:r>
      </w:ins>
      <w:r>
        <w:t>C Account Holders with contact information (e-mail, address, and</w:t>
      </w:r>
      <w:ins w:id="239" w:author="TEBA" w:date="2024-11-08T07:40:00Z">
        <w:r>
          <w:t>/or</w:t>
        </w:r>
      </w:ins>
      <w:r>
        <w:t xml:space="preserve"> telephone number) </w:t>
      </w:r>
      <w:proofErr w:type="gramStart"/>
      <w:r>
        <w:t>so as to</w:t>
      </w:r>
      <w:proofErr w:type="gramEnd"/>
      <w:r>
        <w:t xml:space="preserve"> facilitate </w:t>
      </w:r>
      <w:del w:id="240" w:author="TEBA" w:date="2024-11-08T07:40:00Z">
        <w:r w:rsidDel="008A48FC">
          <w:delText>R</w:delText>
        </w:r>
      </w:del>
      <w:r>
        <w:t>E</w:t>
      </w:r>
      <w:ins w:id="241" w:author="TEBA" w:date="2024-11-08T07:40:00Z">
        <w:r>
          <w:t>A</w:t>
        </w:r>
      </w:ins>
      <w:r>
        <w:t xml:space="preserve">C </w:t>
      </w:r>
      <w:del w:id="242" w:author="TEBA" w:date="2024-11-08T07:41:00Z">
        <w:r w:rsidDel="008A48FC">
          <w:delText xml:space="preserve">or Compliance Premium </w:delText>
        </w:r>
      </w:del>
      <w:r>
        <w:t>trading;</w:t>
      </w:r>
    </w:p>
    <w:p w14:paraId="24225EF1" w14:textId="77777777" w:rsidR="00F02D3F" w:rsidRDefault="00F02D3F" w:rsidP="00F02D3F">
      <w:pPr>
        <w:pStyle w:val="List"/>
        <w:ind w:left="1440"/>
      </w:pPr>
      <w:r>
        <w:t>(</w:t>
      </w:r>
      <w:ins w:id="243" w:author="TEBA" w:date="2024-11-08T07:45:00Z">
        <w:r>
          <w:t>j</w:t>
        </w:r>
      </w:ins>
      <w:del w:id="244" w:author="TEBA" w:date="2024-11-08T07:45:00Z">
        <w:r w:rsidDel="008A48FC">
          <w:delText>l</w:delText>
        </w:r>
      </w:del>
      <w:r>
        <w:t>)</w:t>
      </w:r>
      <w:r>
        <w:tab/>
        <w:t>Maintain a list of offset generators and the Retail Entities to whom such a generator’s offsets were awarded by the Public Utility Commission of Texas (PUCT);</w:t>
      </w:r>
    </w:p>
    <w:p w14:paraId="55A10A35" w14:textId="77777777" w:rsidR="00F02D3F" w:rsidRDefault="00F02D3F" w:rsidP="00F02D3F">
      <w:pPr>
        <w:pStyle w:val="List"/>
        <w:ind w:left="1440"/>
      </w:pPr>
      <w:r>
        <w:t>(</w:t>
      </w:r>
      <w:ins w:id="245" w:author="TEBA" w:date="2024-11-08T07:45:00Z">
        <w:r>
          <w:t>k</w:t>
        </w:r>
      </w:ins>
      <w:del w:id="246" w:author="TEBA" w:date="2024-11-08T07:45:00Z">
        <w:r w:rsidDel="008A48FC">
          <w:delText>m</w:delText>
        </w:r>
      </w:del>
      <w:r>
        <w:t>)</w:t>
      </w:r>
      <w:r>
        <w:tab/>
        <w:t>Conduct a</w:t>
      </w:r>
      <w:ins w:id="247" w:author="TEBA" w:date="2024-11-25T18:37:00Z">
        <w:r>
          <w:t>n</w:t>
        </w:r>
      </w:ins>
      <w:r>
        <w:t xml:space="preserve"> </w:t>
      </w:r>
      <w:del w:id="248" w:author="TEBA" w:date="2024-11-08T07:41:00Z">
        <w:r w:rsidDel="008A48FC">
          <w:delText>R</w:delText>
        </w:r>
      </w:del>
      <w:r>
        <w:t>E</w:t>
      </w:r>
      <w:ins w:id="249" w:author="TEBA" w:date="2024-11-08T07:41:00Z">
        <w:r>
          <w:t>A</w:t>
        </w:r>
      </w:ins>
      <w:r>
        <w:t>C Trading Program Settlement process annually;</w:t>
      </w:r>
    </w:p>
    <w:p w14:paraId="1E11781C" w14:textId="77777777" w:rsidR="00F02D3F" w:rsidRDefault="00F02D3F" w:rsidP="00F02D3F">
      <w:pPr>
        <w:pStyle w:val="List"/>
        <w:ind w:left="1440"/>
      </w:pPr>
      <w:r>
        <w:t>(</w:t>
      </w:r>
      <w:ins w:id="250" w:author="TEBA" w:date="2024-11-08T07:45:00Z">
        <w:r>
          <w:t>l</w:t>
        </w:r>
      </w:ins>
      <w:del w:id="251" w:author="TEBA" w:date="2024-11-08T07:45:00Z">
        <w:r w:rsidDel="008A48FC">
          <w:delText>n</w:delText>
        </w:r>
      </w:del>
      <w:r>
        <w:t>)</w:t>
      </w:r>
      <w:r>
        <w:tab/>
        <w:t xml:space="preserve">File an annual report with the PUCT as specified in subsection (h)(11) of P.U.C. </w:t>
      </w:r>
      <w:r>
        <w:rPr>
          <w:smallCaps/>
          <w:szCs w:val="24"/>
        </w:rPr>
        <w:t>Subst</w:t>
      </w:r>
      <w:r>
        <w:t xml:space="preserve">. R. 25.173, </w:t>
      </w:r>
      <w:r>
        <w:rPr>
          <w:iCs/>
        </w:rPr>
        <w:t>Renewable Energy Credit Program</w:t>
      </w:r>
      <w:r>
        <w:t>;</w:t>
      </w:r>
    </w:p>
    <w:p w14:paraId="1F399062" w14:textId="77777777" w:rsidR="00F02D3F" w:rsidRDefault="00F02D3F" w:rsidP="00F02D3F">
      <w:pPr>
        <w:pStyle w:val="List"/>
        <w:ind w:left="1440"/>
      </w:pPr>
      <w:r>
        <w:t>(</w:t>
      </w:r>
      <w:ins w:id="252" w:author="TEBA" w:date="2024-11-08T07:45:00Z">
        <w:r>
          <w:t>m</w:t>
        </w:r>
      </w:ins>
      <w:del w:id="253" w:author="TEBA" w:date="2024-11-08T07:45:00Z">
        <w:r w:rsidDel="008A48FC">
          <w:delText>o</w:delText>
        </w:r>
      </w:del>
      <w:r>
        <w:t>)</w:t>
      </w:r>
      <w:r>
        <w:tab/>
        <w:t>Monitor the operational status of participating renewable energy generation facilities in Texas and record retirements;</w:t>
      </w:r>
    </w:p>
    <w:p w14:paraId="7E64BAA4" w14:textId="77777777" w:rsidR="00F02D3F" w:rsidDel="008A48FC" w:rsidRDefault="00F02D3F" w:rsidP="00F02D3F">
      <w:pPr>
        <w:pStyle w:val="List"/>
        <w:ind w:left="1440"/>
        <w:rPr>
          <w:del w:id="254" w:author="TEBA" w:date="2024-11-08T07:42:00Z"/>
        </w:rPr>
      </w:pPr>
      <w:del w:id="255" w:author="TEBA" w:date="2024-11-08T07:42:00Z">
        <w:r w:rsidDel="008A48FC">
          <w:delText>(p)</w:delText>
        </w:r>
        <w:r w:rsidDel="008A48FC">
          <w:tab/>
          <w:delText>Compute and apply a revised Capacity Conversion Factor (CCF) (as described in Section 14.9.2, Capacity Conversion Factor);</w:delText>
        </w:r>
      </w:del>
    </w:p>
    <w:p w14:paraId="79592ADF" w14:textId="77777777" w:rsidR="00F02D3F" w:rsidRDefault="00F02D3F" w:rsidP="00F02D3F">
      <w:pPr>
        <w:pStyle w:val="List"/>
        <w:ind w:left="1440"/>
      </w:pPr>
      <w:r>
        <w:lastRenderedPageBreak/>
        <w:t>(</w:t>
      </w:r>
      <w:ins w:id="256" w:author="TEBA" w:date="2024-11-08T07:45:00Z">
        <w:r>
          <w:t>n</w:t>
        </w:r>
      </w:ins>
      <w:del w:id="257" w:author="TEBA" w:date="2024-11-08T07:45:00Z">
        <w:r w:rsidDel="008A48FC">
          <w:delText>q</w:delText>
        </w:r>
      </w:del>
      <w:r>
        <w:t>)</w:t>
      </w:r>
      <w:r>
        <w:tab/>
        <w:t>Audit MWh production data from certified REC generating facilities</w:t>
      </w:r>
      <w:ins w:id="258" w:author="TEBA" w:date="2024-11-08T07:42:00Z">
        <w:r>
          <w:t xml:space="preserve"> and other registered EAC generating facilities</w:t>
        </w:r>
      </w:ins>
      <w:r>
        <w:t>;</w:t>
      </w:r>
    </w:p>
    <w:p w14:paraId="6CCEB29B" w14:textId="77777777" w:rsidR="00F02D3F" w:rsidRDefault="00F02D3F" w:rsidP="00F02D3F">
      <w:pPr>
        <w:pStyle w:val="List"/>
        <w:ind w:left="1440"/>
      </w:pPr>
      <w:r>
        <w:t>(</w:t>
      </w:r>
      <w:ins w:id="259" w:author="TEBA" w:date="2024-11-08T07:46:00Z">
        <w:r>
          <w:t>o</w:t>
        </w:r>
      </w:ins>
      <w:del w:id="260" w:author="TEBA" w:date="2024-11-08T07:46:00Z">
        <w:r w:rsidDel="008A48FC">
          <w:delText>r</w:delText>
        </w:r>
      </w:del>
      <w:r>
        <w:t>)</w:t>
      </w:r>
      <w:r>
        <w:tab/>
        <w:t>Audit MWh production from renewable energy generation facilities producing offsets for Retail Entities on an annual basis;</w:t>
      </w:r>
    </w:p>
    <w:p w14:paraId="50A6DF6A" w14:textId="77777777" w:rsidR="00F02D3F" w:rsidRDefault="00F02D3F" w:rsidP="00F02D3F">
      <w:pPr>
        <w:pStyle w:val="List"/>
        <w:ind w:left="1440"/>
      </w:pPr>
      <w:r>
        <w:t>(</w:t>
      </w:r>
      <w:ins w:id="261" w:author="TEBA" w:date="2024-11-08T07:46:00Z">
        <w:r>
          <w:t>p</w:t>
        </w:r>
      </w:ins>
      <w:del w:id="262" w:author="TEBA" w:date="2024-11-08T07:46:00Z">
        <w:r w:rsidDel="008A48FC">
          <w:delText>s</w:delText>
        </w:r>
      </w:del>
      <w:r>
        <w:t>)</w:t>
      </w:r>
      <w:r>
        <w:tab/>
        <w:t xml:space="preserve">Post a list of Facility Identification Numbers, and the associated </w:t>
      </w:r>
      <w:del w:id="263" w:author="TEBA" w:date="2024-11-08T07:43:00Z">
        <w:r w:rsidDel="008A48FC">
          <w:delText xml:space="preserve">renewable </w:delText>
        </w:r>
      </w:del>
      <w:r>
        <w:t>energy generation facility name, location, type, and noncompetitive certification data on the ERCOT website</w:t>
      </w:r>
      <w:ins w:id="264" w:author="TEBA" w:date="2024-11-08T07:43:00Z">
        <w:r>
          <w:t xml:space="preserve"> and a database of all EACs (</w:t>
        </w:r>
      </w:ins>
      <w:ins w:id="265" w:author="TEBA" w:date="2024-11-27T09:27:00Z">
        <w:r>
          <w:t>with</w:t>
        </w:r>
      </w:ins>
      <w:ins w:id="266" w:author="TEBA" w:date="2024-11-08T07:43:00Z">
        <w:r>
          <w:t xml:space="preserve"> confidentiality protections described in </w:t>
        </w:r>
        <w:r w:rsidRPr="00303687">
          <w:t>Se</w:t>
        </w:r>
      </w:ins>
      <w:ins w:id="267" w:author="TEBA" w:date="2024-11-22T09:58:00Z">
        <w:r>
          <w:t>c</w:t>
        </w:r>
      </w:ins>
      <w:ins w:id="268" w:author="TEBA" w:date="2024-11-08T07:43:00Z">
        <w:r w:rsidRPr="00303687">
          <w:t>tion 14</w:t>
        </w:r>
      </w:ins>
      <w:ins w:id="269" w:author="TEBA" w:date="2024-11-22T09:57:00Z">
        <w:r w:rsidRPr="00303687">
          <w:t>.</w:t>
        </w:r>
        <w:r>
          <w:t>1</w:t>
        </w:r>
      </w:ins>
      <w:ins w:id="270" w:author="TEBA" w:date="2024-11-22T09:58:00Z">
        <w:r>
          <w:t>1</w:t>
        </w:r>
      </w:ins>
      <w:ins w:id="271" w:author="TEBA" w:date="2024-11-25T19:20:00Z">
        <w:r>
          <w:t xml:space="preserve">, </w:t>
        </w:r>
        <w:r w:rsidRPr="00894370">
          <w:t>Maintain Public Information</w:t>
        </w:r>
      </w:ins>
      <w:ins w:id="272" w:author="TEBA" w:date="2024-11-08T07:43:00Z">
        <w:r>
          <w:t>)</w:t>
        </w:r>
      </w:ins>
      <w:r>
        <w:t>;</w:t>
      </w:r>
      <w:del w:id="273" w:author="TEBA" w:date="2024-11-25T22:52:00Z">
        <w:r w:rsidDel="007322C7">
          <w:delText xml:space="preserve"> and</w:delText>
        </w:r>
      </w:del>
    </w:p>
    <w:p w14:paraId="2CD5D022" w14:textId="77777777" w:rsidR="00F02D3F" w:rsidRDefault="00F02D3F" w:rsidP="00F02D3F">
      <w:pPr>
        <w:pStyle w:val="List"/>
        <w:ind w:left="1440"/>
      </w:pPr>
      <w:del w:id="274" w:author="TEBA" w:date="2024-12-13T13:50:00Z">
        <w:r w:rsidDel="001E4C5F">
          <w:delText>(t)</w:delText>
        </w:r>
        <w:r w:rsidDel="001E4C5F">
          <w:tab/>
          <w:delText>Receive, implement and protect the confidentiality of Electric Service Identifiers (ESI IDs), identity of Retail Electric Provider (REP), and consumption data associated with transmission-level C</w:delText>
        </w:r>
        <w:r w:rsidRPr="00982241" w:rsidDel="001E4C5F">
          <w:delText>ustomers</w:delText>
        </w:r>
        <w:r w:rsidDel="001E4C5F">
          <w:delText xml:space="preserve"> that choose to have their Load excluded from the SRPS calculation consistent with Section 14.5.3, End-Use Customers, and subsection (f) of P.U.C. </w:delText>
        </w:r>
        <w:r w:rsidRPr="00F72F4D" w:rsidDel="001E4C5F">
          <w:rPr>
            <w:iCs/>
            <w:smallCaps/>
          </w:rPr>
          <w:delText>Subst</w:delText>
        </w:r>
        <w:r w:rsidDel="001E4C5F">
          <w:rPr>
            <w:iCs/>
          </w:rPr>
          <w:delText>. R. 25.173.</w:delText>
        </w:r>
      </w:del>
    </w:p>
    <w:p w14:paraId="219E6E09" w14:textId="77777777" w:rsidR="00F02D3F" w:rsidRDefault="00F02D3F" w:rsidP="00F02D3F">
      <w:pPr>
        <w:pStyle w:val="List"/>
        <w:ind w:left="1440"/>
        <w:rPr>
          <w:ins w:id="275" w:author="TEBA" w:date="2024-11-08T07:44:00Z"/>
          <w:iCs/>
        </w:rPr>
      </w:pPr>
      <w:ins w:id="276" w:author="TEBA" w:date="2024-11-08T07:44:00Z">
        <w:r>
          <w:rPr>
            <w:iCs/>
          </w:rPr>
          <w:t>(</w:t>
        </w:r>
      </w:ins>
      <w:ins w:id="277" w:author="TEBA" w:date="2024-12-13T13:50:00Z">
        <w:r>
          <w:rPr>
            <w:iCs/>
          </w:rPr>
          <w:t>q</w:t>
        </w:r>
      </w:ins>
      <w:ins w:id="278" w:author="TEBA" w:date="2024-11-08T07:44:00Z">
        <w:r>
          <w:rPr>
            <w:iCs/>
          </w:rPr>
          <w:t>)</w:t>
        </w:r>
        <w:r>
          <w:rPr>
            <w:iCs/>
          </w:rPr>
          <w:tab/>
          <w:t>Enable functionality to support the creation and issuance of fractional EACs timestamped at the hourly level;</w:t>
        </w:r>
      </w:ins>
    </w:p>
    <w:p w14:paraId="55F02643" w14:textId="77777777" w:rsidR="00F02D3F" w:rsidRDefault="00F02D3F" w:rsidP="00F02D3F">
      <w:pPr>
        <w:pStyle w:val="List"/>
        <w:ind w:left="1440"/>
        <w:rPr>
          <w:ins w:id="279" w:author="TEBA" w:date="2024-11-08T07:44:00Z"/>
          <w:iCs/>
        </w:rPr>
      </w:pPr>
      <w:ins w:id="280" w:author="TEBA" w:date="2024-11-08T07:44:00Z">
        <w:r>
          <w:rPr>
            <w:iCs/>
          </w:rPr>
          <w:t>(</w:t>
        </w:r>
      </w:ins>
      <w:ins w:id="281" w:author="TEBA" w:date="2024-12-13T13:50:00Z">
        <w:r>
          <w:rPr>
            <w:iCs/>
          </w:rPr>
          <w:t>r</w:t>
        </w:r>
      </w:ins>
      <w:ins w:id="282" w:author="TEBA" w:date="2024-11-08T07:44:00Z">
        <w:r>
          <w:rPr>
            <w:iCs/>
          </w:rPr>
          <w:t>)</w:t>
        </w:r>
        <w:r>
          <w:rPr>
            <w:iCs/>
          </w:rPr>
          <w:tab/>
          <w:t xml:space="preserve">Provide public documentation on the process for EAC Account Holders and other parties to access account data via a </w:t>
        </w:r>
      </w:ins>
      <w:ins w:id="283" w:author="TEBA" w:date="2024-11-27T10:42:00Z">
        <w:r>
          <w:rPr>
            <w:iCs/>
          </w:rPr>
          <w:t>Representational State Transfer (</w:t>
        </w:r>
      </w:ins>
      <w:ins w:id="284" w:author="TEBA" w:date="2024-11-08T07:44:00Z">
        <w:r>
          <w:rPr>
            <w:iCs/>
          </w:rPr>
          <w:t>REST</w:t>
        </w:r>
      </w:ins>
      <w:ins w:id="285" w:author="TEBA" w:date="2024-11-27T10:42:00Z">
        <w:r>
          <w:rPr>
            <w:iCs/>
          </w:rPr>
          <w:t>)</w:t>
        </w:r>
      </w:ins>
      <w:ins w:id="286" w:author="TEBA" w:date="2024-11-08T07:44:00Z">
        <w:r>
          <w:rPr>
            <w:iCs/>
          </w:rPr>
          <w:t xml:space="preserve"> </w:t>
        </w:r>
      </w:ins>
      <w:ins w:id="287" w:author="TEBA" w:date="2024-11-25T22:53:00Z">
        <w:r>
          <w:rPr>
            <w:iCs/>
          </w:rPr>
          <w:t>A</w:t>
        </w:r>
      </w:ins>
      <w:ins w:id="288" w:author="TEBA" w:date="2024-11-08T07:44:00Z">
        <w:r>
          <w:rPr>
            <w:iCs/>
          </w:rPr>
          <w:t xml:space="preserve">pplication </w:t>
        </w:r>
      </w:ins>
      <w:ins w:id="289" w:author="TEBA" w:date="2024-11-25T22:53:00Z">
        <w:r>
          <w:rPr>
            <w:iCs/>
          </w:rPr>
          <w:t>P</w:t>
        </w:r>
      </w:ins>
      <w:ins w:id="290" w:author="TEBA" w:date="2024-11-08T07:44:00Z">
        <w:r>
          <w:rPr>
            <w:iCs/>
          </w:rPr>
          <w:t xml:space="preserve">rogramming </w:t>
        </w:r>
      </w:ins>
      <w:ins w:id="291" w:author="TEBA" w:date="2024-11-25T22:53:00Z">
        <w:r>
          <w:rPr>
            <w:iCs/>
          </w:rPr>
          <w:t>I</w:t>
        </w:r>
      </w:ins>
      <w:ins w:id="292" w:author="TEBA" w:date="2024-11-08T07:44:00Z">
        <w:r>
          <w:rPr>
            <w:iCs/>
          </w:rPr>
          <w:t>nterface</w:t>
        </w:r>
      </w:ins>
      <w:ins w:id="293" w:author="TEBA" w:date="2024-11-25T22:54:00Z">
        <w:r>
          <w:rPr>
            <w:iCs/>
          </w:rPr>
          <w:t xml:space="preserve"> (API)</w:t>
        </w:r>
      </w:ins>
      <w:ins w:id="294" w:author="TEBA" w:date="2024-11-08T07:44:00Z">
        <w:r>
          <w:rPr>
            <w:iCs/>
          </w:rPr>
          <w:t xml:space="preserve">. </w:t>
        </w:r>
      </w:ins>
      <w:ins w:id="295" w:author="TEBA" w:date="2024-11-25T21:18:00Z">
        <w:r>
          <w:rPr>
            <w:iCs/>
          </w:rPr>
          <w:t xml:space="preserve"> </w:t>
        </w:r>
      </w:ins>
      <w:ins w:id="296" w:author="TEBA" w:date="2024-11-08T07:44:00Z">
        <w:r>
          <w:rPr>
            <w:iCs/>
          </w:rPr>
          <w:t xml:space="preserve">For third parties, the functionality should be able to access public data or data authorized by EAC Account Holders. </w:t>
        </w:r>
      </w:ins>
      <w:ins w:id="297" w:author="TEBA" w:date="2024-11-25T21:18:00Z">
        <w:r>
          <w:rPr>
            <w:iCs/>
          </w:rPr>
          <w:t xml:space="preserve"> </w:t>
        </w:r>
      </w:ins>
      <w:ins w:id="298" w:author="TEBA" w:date="2024-11-08T07:44:00Z">
        <w:r>
          <w:rPr>
            <w:iCs/>
          </w:rPr>
          <w:t xml:space="preserve">The API should also facilitate </w:t>
        </w:r>
      </w:ins>
      <w:ins w:id="299" w:author="TEBA" w:date="2024-11-22T09:59:00Z">
        <w:r>
          <w:rPr>
            <w:iCs/>
          </w:rPr>
          <w:t>actions (e.g.</w:t>
        </w:r>
      </w:ins>
      <w:ins w:id="300" w:author="TEBA" w:date="2024-11-25T19:35:00Z">
        <w:r>
          <w:rPr>
            <w:iCs/>
          </w:rPr>
          <w:t>,</w:t>
        </w:r>
      </w:ins>
      <w:ins w:id="301" w:author="TEBA" w:date="2024-11-22T09:59:00Z">
        <w:r>
          <w:rPr>
            <w:iCs/>
          </w:rPr>
          <w:t xml:space="preserve"> transfers, confirmations, </w:t>
        </w:r>
      </w:ins>
      <w:ins w:id="302" w:author="TEBA" w:date="2024-11-22T12:39:00Z">
        <w:r>
          <w:rPr>
            <w:iCs/>
          </w:rPr>
          <w:t>retirements</w:t>
        </w:r>
      </w:ins>
      <w:ins w:id="303" w:author="TEBA" w:date="2024-11-22T09:59:00Z">
        <w:r>
          <w:rPr>
            <w:iCs/>
          </w:rPr>
          <w:t>)</w:t>
        </w:r>
      </w:ins>
      <w:ins w:id="304" w:author="TEBA" w:date="2024-11-08T07:44:00Z">
        <w:r>
          <w:rPr>
            <w:iCs/>
          </w:rPr>
          <w:t xml:space="preserve"> between EAC Account Holders; and</w:t>
        </w:r>
      </w:ins>
    </w:p>
    <w:p w14:paraId="78F8ADC1" w14:textId="77777777" w:rsidR="00F02D3F" w:rsidRDefault="00F02D3F" w:rsidP="00F02D3F">
      <w:pPr>
        <w:pStyle w:val="List"/>
        <w:ind w:left="1440"/>
        <w:rPr>
          <w:ins w:id="305" w:author="TEBA" w:date="2024-11-08T07:45:00Z"/>
          <w:iCs/>
        </w:rPr>
      </w:pPr>
      <w:ins w:id="306" w:author="TEBA" w:date="2024-11-08T07:45:00Z">
        <w:r>
          <w:rPr>
            <w:iCs/>
          </w:rPr>
          <w:t>(</w:t>
        </w:r>
      </w:ins>
      <w:ins w:id="307" w:author="TEBA" w:date="2024-12-13T13:50:00Z">
        <w:r>
          <w:rPr>
            <w:iCs/>
          </w:rPr>
          <w:t>s</w:t>
        </w:r>
      </w:ins>
      <w:ins w:id="308" w:author="TEBA" w:date="2024-11-08T07:45:00Z">
        <w:r>
          <w:rPr>
            <w:iCs/>
          </w:rPr>
          <w:t>)</w:t>
        </w:r>
        <w:r>
          <w:rPr>
            <w:iCs/>
          </w:rPr>
          <w:tab/>
          <w:t>Provide functionality to disaggregate an EAC to enable the transfer of only a portion of the credit to another party.</w:t>
        </w:r>
      </w:ins>
    </w:p>
    <w:p w14:paraId="772EC803" w14:textId="77777777" w:rsidR="00F02D3F" w:rsidRDefault="00F02D3F" w:rsidP="00F02D3F">
      <w:pPr>
        <w:pStyle w:val="List"/>
        <w:rPr>
          <w:ins w:id="309" w:author="TEBA" w:date="2024-11-08T07:48:00Z"/>
        </w:rPr>
      </w:pPr>
      <w:ins w:id="310" w:author="TEBA" w:date="2024-11-08T07:45:00Z">
        <w:r>
          <w:t>(2)</w:t>
        </w:r>
        <w:r>
          <w:tab/>
          <w:t>ERCOT may delegate the functions of Program Administrator to a national EAC registry software provider</w:t>
        </w:r>
      </w:ins>
      <w:ins w:id="311" w:author="TEBA" w:date="2024-11-08T07:46:00Z">
        <w:r>
          <w:t>, and if it does so it must request f</w:t>
        </w:r>
      </w:ins>
      <w:ins w:id="312" w:author="TEBA" w:date="2024-11-08T07:47:00Z">
        <w:r>
          <w:t xml:space="preserve">eedback from EAC Market Participants and </w:t>
        </w:r>
      </w:ins>
      <w:ins w:id="313" w:author="TEBA" w:date="2024-11-25T19:40:00Z">
        <w:r>
          <w:t>Technical Advisory Committee (</w:t>
        </w:r>
      </w:ins>
      <w:ins w:id="314" w:author="TEBA" w:date="2024-11-08T07:47:00Z">
        <w:r>
          <w:t>TAC</w:t>
        </w:r>
      </w:ins>
      <w:ins w:id="315" w:author="TEBA" w:date="2024-11-25T19:40:00Z">
        <w:r>
          <w:t>)</w:t>
        </w:r>
      </w:ins>
      <w:ins w:id="316" w:author="TEBA" w:date="2024-11-08T07:47:00Z">
        <w:r>
          <w:t xml:space="preserve">. </w:t>
        </w:r>
      </w:ins>
      <w:ins w:id="317" w:author="TEBA" w:date="2024-11-25T21:19:00Z">
        <w:r>
          <w:t xml:space="preserve"> </w:t>
        </w:r>
      </w:ins>
      <w:ins w:id="318" w:author="TEBA" w:date="2024-11-08T07:47:00Z">
        <w:r>
          <w:t>This feedback should be a sign</w:t>
        </w:r>
      </w:ins>
      <w:ins w:id="319" w:author="TEBA" w:date="2024-11-08T07:48:00Z">
        <w:r>
          <w:t xml:space="preserve">ificant </w:t>
        </w:r>
      </w:ins>
      <w:ins w:id="320" w:author="TEBA" w:date="2024-11-08T07:47:00Z">
        <w:r>
          <w:t xml:space="preserve">factor in determining the choice of the national EAC registry software provider. </w:t>
        </w:r>
      </w:ins>
    </w:p>
    <w:p w14:paraId="58BC0184" w14:textId="77777777" w:rsidR="00F02D3F" w:rsidRDefault="00F02D3F" w:rsidP="00F02D3F">
      <w:pPr>
        <w:pStyle w:val="H3"/>
      </w:pPr>
      <w:bookmarkStart w:id="321" w:name="_Toc180673455"/>
      <w:r>
        <w:t>14.2.1</w:t>
      </w:r>
      <w:r>
        <w:tab/>
        <w:t>Site Visits</w:t>
      </w:r>
      <w:bookmarkEnd w:id="321"/>
    </w:p>
    <w:p w14:paraId="3F930A7B" w14:textId="77777777" w:rsidR="00F02D3F" w:rsidRDefault="00F02D3F" w:rsidP="00F02D3F">
      <w:pPr>
        <w:spacing w:after="240"/>
        <w:ind w:left="720" w:hanging="720"/>
      </w:pPr>
      <w:r>
        <w:t>(1)</w:t>
      </w:r>
      <w:r>
        <w:tab/>
        <w:t xml:space="preserve">ERCOT may conduct site visits to </w:t>
      </w:r>
      <w:del w:id="322" w:author="TEBA" w:date="2024-11-08T07:48:00Z">
        <w:r w:rsidDel="00FF2FEB">
          <w:delText xml:space="preserve">renewable </w:delText>
        </w:r>
      </w:del>
      <w:r>
        <w:t xml:space="preserve">energy generation facilities on a random basis to ensure integrity of the </w:t>
      </w:r>
      <w:del w:id="323" w:author="TEBA" w:date="2024-11-08T07:48:00Z">
        <w:r w:rsidDel="00FF2FEB">
          <w:delText>R</w:delText>
        </w:r>
      </w:del>
      <w:r>
        <w:t>E</w:t>
      </w:r>
      <w:ins w:id="324" w:author="TEBA" w:date="2024-11-08T07:48:00Z">
        <w:r>
          <w:t>A</w:t>
        </w:r>
      </w:ins>
      <w:r>
        <w:t xml:space="preserve">C Trading Program, as deemed necessary.  ERCOT shall require each registered </w:t>
      </w:r>
      <w:del w:id="325" w:author="TEBA" w:date="2024-11-08T07:49:00Z">
        <w:r w:rsidDel="00FF2FEB">
          <w:delText xml:space="preserve">renewable </w:delText>
        </w:r>
      </w:del>
      <w:r>
        <w:t xml:space="preserve">energy generator to provide one or more contact persons for purpose of site visit notification.  ERCOT shall provide at least 48 hours’ notice to the designated contact(s) prior to conducting a site visit for </w:t>
      </w:r>
      <w:r w:rsidRPr="000E70A9">
        <w:t>Intermit</w:t>
      </w:r>
      <w:r>
        <w:t>tent Renewable Resources (IRRs) only.</w:t>
      </w:r>
    </w:p>
    <w:p w14:paraId="0705EF3F" w14:textId="77777777" w:rsidR="00F02D3F" w:rsidRDefault="00F02D3F" w:rsidP="00F02D3F">
      <w:pPr>
        <w:pStyle w:val="H2"/>
        <w:ind w:left="907" w:hanging="907"/>
      </w:pPr>
      <w:bookmarkStart w:id="326" w:name="_Toc180673456"/>
      <w:r>
        <w:lastRenderedPageBreak/>
        <w:t>14.3</w:t>
      </w:r>
      <w:r>
        <w:tab/>
        <w:t xml:space="preserve">Creation of </w:t>
      </w:r>
      <w:del w:id="327" w:author="TEBA" w:date="2024-11-08T07:49:00Z">
        <w:r w:rsidDel="00FF2FEB">
          <w:delText xml:space="preserve">Renewable </w:delText>
        </w:r>
      </w:del>
      <w:r>
        <w:t xml:space="preserve">Energy </w:t>
      </w:r>
      <w:ins w:id="328" w:author="TEBA" w:date="2024-11-08T07:49:00Z">
        <w:r>
          <w:t xml:space="preserve">Attribute </w:t>
        </w:r>
      </w:ins>
      <w:del w:id="329" w:author="TEBA" w:date="2024-11-08T07:49:00Z">
        <w:r w:rsidDel="00FF2FEB">
          <w:delText xml:space="preserve">Credit </w:delText>
        </w:r>
      </w:del>
      <w:ins w:id="330" w:author="TEBA" w:date="2024-11-08T07:49:00Z">
        <w:r>
          <w:t xml:space="preserve">Certificate </w:t>
        </w:r>
      </w:ins>
      <w:r>
        <w:t xml:space="preserve">Accounts and Attributes of </w:t>
      </w:r>
      <w:del w:id="331" w:author="TEBA" w:date="2024-11-08T07:49:00Z">
        <w:r w:rsidDel="00FF2FEB">
          <w:delText xml:space="preserve">Renewable </w:delText>
        </w:r>
      </w:del>
      <w:r>
        <w:t xml:space="preserve">Energy </w:t>
      </w:r>
      <w:ins w:id="332" w:author="TEBA" w:date="2024-11-08T07:49:00Z">
        <w:r>
          <w:t xml:space="preserve">Attribute </w:t>
        </w:r>
      </w:ins>
      <w:del w:id="333" w:author="TEBA" w:date="2024-11-08T07:49:00Z">
        <w:r w:rsidDel="00FF2FEB">
          <w:delText>Credits</w:delText>
        </w:r>
      </w:del>
      <w:bookmarkEnd w:id="326"/>
      <w:ins w:id="334" w:author="TEBA" w:date="2024-11-08T07:49:00Z">
        <w:r>
          <w:t>Certificates</w:t>
        </w:r>
      </w:ins>
    </w:p>
    <w:p w14:paraId="09B80035" w14:textId="77777777" w:rsidR="00F02D3F" w:rsidRDefault="00F02D3F" w:rsidP="00F02D3F">
      <w:pPr>
        <w:pStyle w:val="H3"/>
      </w:pPr>
      <w:bookmarkStart w:id="335" w:name="_Toc180673457"/>
      <w:r>
        <w:t>14.3.1</w:t>
      </w:r>
      <w:r>
        <w:tab/>
        <w:t xml:space="preserve">Creation of </w:t>
      </w:r>
      <w:del w:id="336" w:author="TEBA" w:date="2024-11-08T07:51:00Z">
        <w:r w:rsidDel="00FF2FEB">
          <w:delText xml:space="preserve">Renewable </w:delText>
        </w:r>
      </w:del>
      <w:r>
        <w:t>Energy</w:t>
      </w:r>
      <w:ins w:id="337" w:author="TEBA" w:date="2024-11-08T07:51:00Z">
        <w:r>
          <w:t xml:space="preserve"> Attribute</w:t>
        </w:r>
      </w:ins>
      <w:r>
        <w:t xml:space="preserve"> </w:t>
      </w:r>
      <w:del w:id="338" w:author="TEBA" w:date="2024-11-08T07:51:00Z">
        <w:r w:rsidDel="00FF2FEB">
          <w:delText xml:space="preserve">Credit </w:delText>
        </w:r>
      </w:del>
      <w:ins w:id="339" w:author="TEBA" w:date="2024-11-08T07:51:00Z">
        <w:r>
          <w:t xml:space="preserve">Certificate </w:t>
        </w:r>
      </w:ins>
      <w:r>
        <w:t>Accounts</w:t>
      </w:r>
      <w:bookmarkEnd w:id="335"/>
    </w:p>
    <w:p w14:paraId="72ECAD32" w14:textId="77777777" w:rsidR="00F02D3F" w:rsidRDefault="00F02D3F" w:rsidP="00F02D3F">
      <w:pPr>
        <w:spacing w:after="240"/>
        <w:ind w:left="720" w:hanging="720"/>
      </w:pPr>
      <w:r>
        <w:t>(1)</w:t>
      </w:r>
      <w:r>
        <w:tab/>
        <w:t xml:space="preserve">ERCOT shall create </w:t>
      </w:r>
      <w:del w:id="340" w:author="TEBA" w:date="2024-11-08T07:51:00Z">
        <w:r w:rsidDel="00FF2FEB">
          <w:delText xml:space="preserve">Renewable </w:delText>
        </w:r>
      </w:del>
      <w:r>
        <w:t xml:space="preserve">Energy </w:t>
      </w:r>
      <w:ins w:id="341" w:author="TEBA" w:date="2024-11-08T07:51:00Z">
        <w:r>
          <w:t xml:space="preserve">Attribute </w:t>
        </w:r>
      </w:ins>
      <w:del w:id="342" w:author="TEBA" w:date="2024-11-08T07:51:00Z">
        <w:r w:rsidDel="00FF2FEB">
          <w:delText xml:space="preserve">Credit </w:delText>
        </w:r>
      </w:del>
      <w:ins w:id="343" w:author="TEBA" w:date="2024-11-08T07:51:00Z">
        <w:r>
          <w:t xml:space="preserve">Certificate </w:t>
        </w:r>
      </w:ins>
      <w:r>
        <w:t>(</w:t>
      </w:r>
      <w:del w:id="344" w:author="TEBA" w:date="2024-11-08T07:51:00Z">
        <w:r w:rsidDel="00FF2FEB">
          <w:delText>R</w:delText>
        </w:r>
      </w:del>
      <w:r>
        <w:t>E</w:t>
      </w:r>
      <w:ins w:id="345" w:author="TEBA" w:date="2024-11-08T07:51:00Z">
        <w:r>
          <w:t>A</w:t>
        </w:r>
      </w:ins>
      <w:r>
        <w:t xml:space="preserve">C) Accounts for any party desiring to participate in the </w:t>
      </w:r>
      <w:del w:id="346" w:author="TEBA" w:date="2024-11-08T07:51:00Z">
        <w:r w:rsidDel="00FF2FEB">
          <w:delText>R</w:delText>
        </w:r>
      </w:del>
      <w:r>
        <w:t>E</w:t>
      </w:r>
      <w:ins w:id="347" w:author="TEBA" w:date="2024-11-08T07:51:00Z">
        <w:r>
          <w:t>A</w:t>
        </w:r>
      </w:ins>
      <w:r>
        <w:t xml:space="preserve">C Trading Program.  ERCOT shall require all holders of </w:t>
      </w:r>
      <w:del w:id="348" w:author="TEBA" w:date="2024-11-08T07:51:00Z">
        <w:r w:rsidDel="00FF2FEB">
          <w:delText>R</w:delText>
        </w:r>
      </w:del>
      <w:r>
        <w:t>E</w:t>
      </w:r>
      <w:ins w:id="349" w:author="TEBA" w:date="2024-11-08T07:51:00Z">
        <w:r>
          <w:t>A</w:t>
        </w:r>
      </w:ins>
      <w:r>
        <w:t>C Accounts to execute a Standard Form Market Participant Agreement (as provided for in Section 22, Attachment A, Standard Form Market Participant Agreement) with ERCOT.  Each party requesting a</w:t>
      </w:r>
      <w:ins w:id="350" w:author="TEBA" w:date="2024-11-25T18:37:00Z">
        <w:r>
          <w:t>n</w:t>
        </w:r>
      </w:ins>
      <w:r>
        <w:t xml:space="preserve"> </w:t>
      </w:r>
      <w:del w:id="351" w:author="TEBA" w:date="2024-11-08T07:51:00Z">
        <w:r w:rsidDel="00FF2FEB">
          <w:delText>R</w:delText>
        </w:r>
      </w:del>
      <w:r>
        <w:t>E</w:t>
      </w:r>
      <w:ins w:id="352" w:author="TEBA" w:date="2024-11-08T07:51:00Z">
        <w:r>
          <w:t>A</w:t>
        </w:r>
      </w:ins>
      <w:r>
        <w:t xml:space="preserve">C Account must name a Designated Representative.  The Designated Representative must have the authority to represent and legally bind the </w:t>
      </w:r>
      <w:del w:id="353" w:author="TEBA" w:date="2024-11-08T07:51:00Z">
        <w:r w:rsidDel="00FF2FEB">
          <w:delText>R</w:delText>
        </w:r>
      </w:del>
      <w:r>
        <w:t>E</w:t>
      </w:r>
      <w:ins w:id="354" w:author="TEBA" w:date="2024-11-08T07:51:00Z">
        <w:r>
          <w:t>A</w:t>
        </w:r>
      </w:ins>
      <w:r>
        <w:t xml:space="preserve">C Account Holder in all matters pertaining to the </w:t>
      </w:r>
      <w:del w:id="355" w:author="TEBA" w:date="2024-11-08T07:51:00Z">
        <w:r w:rsidDel="00FF2FEB">
          <w:delText>R</w:delText>
        </w:r>
      </w:del>
      <w:r>
        <w:t>E</w:t>
      </w:r>
      <w:ins w:id="356" w:author="TEBA" w:date="2024-11-08T07:51:00Z">
        <w:r>
          <w:t>A</w:t>
        </w:r>
      </w:ins>
      <w:r>
        <w:t>C Trading Program.  These individuals will be the contact persons for ERCOT on matters regarding a</w:t>
      </w:r>
      <w:ins w:id="357" w:author="TEBA" w:date="2024-11-25T18:37:00Z">
        <w:r>
          <w:t>n</w:t>
        </w:r>
      </w:ins>
      <w:r>
        <w:t xml:space="preserve"> </w:t>
      </w:r>
      <w:del w:id="358" w:author="TEBA" w:date="2024-11-08T07:51:00Z">
        <w:r w:rsidDel="00FF2FEB">
          <w:delText>R</w:delText>
        </w:r>
      </w:del>
      <w:r>
        <w:t>E</w:t>
      </w:r>
      <w:ins w:id="359" w:author="TEBA" w:date="2024-11-08T07:51:00Z">
        <w:r>
          <w:t>A</w:t>
        </w:r>
      </w:ins>
      <w:r>
        <w:t>C Account.</w:t>
      </w:r>
    </w:p>
    <w:p w14:paraId="7CBD3CFD" w14:textId="77777777" w:rsidR="00F02D3F" w:rsidRDefault="00F02D3F" w:rsidP="00F02D3F">
      <w:pPr>
        <w:keepNext/>
        <w:tabs>
          <w:tab w:val="left" w:pos="1080"/>
        </w:tabs>
        <w:spacing w:before="240" w:after="240"/>
        <w:ind w:left="1080" w:hanging="1080"/>
        <w:outlineLvl w:val="2"/>
        <w:rPr>
          <w:b/>
          <w:bCs/>
          <w:i/>
        </w:rPr>
      </w:pPr>
      <w:bookmarkStart w:id="360" w:name="_Toc239073021"/>
      <w:bookmarkStart w:id="361" w:name="_Toc180673458"/>
      <w:commentRangeStart w:id="362"/>
      <w:r>
        <w:rPr>
          <w:b/>
          <w:bCs/>
          <w:i/>
        </w:rPr>
        <w:t>14.3.2</w:t>
      </w:r>
      <w:commentRangeEnd w:id="362"/>
      <w:r>
        <w:rPr>
          <w:rStyle w:val="CommentReference"/>
        </w:rPr>
        <w:commentReference w:id="362"/>
      </w:r>
      <w:r>
        <w:rPr>
          <w:b/>
          <w:bCs/>
          <w:i/>
        </w:rPr>
        <w:tab/>
      </w:r>
      <w:bookmarkStart w:id="363" w:name="_Hlk192574717"/>
      <w:r>
        <w:rPr>
          <w:b/>
          <w:bCs/>
          <w:i/>
        </w:rPr>
        <w:t xml:space="preserve">Attributes of </w:t>
      </w:r>
      <w:del w:id="364" w:author="TEBA" w:date="2024-11-08T07:52:00Z">
        <w:r w:rsidDel="00FF2FEB">
          <w:rPr>
            <w:b/>
            <w:bCs/>
            <w:i/>
          </w:rPr>
          <w:delText xml:space="preserve">Renewable </w:delText>
        </w:r>
      </w:del>
      <w:r>
        <w:rPr>
          <w:b/>
          <w:bCs/>
          <w:i/>
        </w:rPr>
        <w:t xml:space="preserve">Energy </w:t>
      </w:r>
      <w:ins w:id="365" w:author="TEBA" w:date="2024-11-08T07:52:00Z">
        <w:r>
          <w:rPr>
            <w:b/>
            <w:bCs/>
            <w:i/>
          </w:rPr>
          <w:t xml:space="preserve">Attribute </w:t>
        </w:r>
      </w:ins>
      <w:del w:id="366" w:author="TEBA" w:date="2024-11-08T07:52:00Z">
        <w:r w:rsidDel="00FF2FEB">
          <w:rPr>
            <w:b/>
            <w:bCs/>
            <w:i/>
          </w:rPr>
          <w:delText xml:space="preserve">Credits </w:delText>
        </w:r>
      </w:del>
      <w:ins w:id="367" w:author="TEBA" w:date="2024-11-08T07:52:00Z">
        <w:r>
          <w:rPr>
            <w:b/>
            <w:bCs/>
            <w:i/>
          </w:rPr>
          <w:t xml:space="preserve">Certificates </w:t>
        </w:r>
      </w:ins>
      <w:del w:id="368" w:author="TEBA" w:date="2024-11-08T07:52:00Z">
        <w:r w:rsidDel="00FF2FEB">
          <w:rPr>
            <w:b/>
            <w:bCs/>
            <w:i/>
          </w:rPr>
          <w:delText>and Compliance Premiums</w:delText>
        </w:r>
      </w:del>
      <w:bookmarkEnd w:id="360"/>
      <w:bookmarkEnd w:id="361"/>
      <w:bookmarkEnd w:id="363"/>
    </w:p>
    <w:p w14:paraId="02D9B06C" w14:textId="77777777" w:rsidR="00F02D3F" w:rsidRDefault="00F02D3F" w:rsidP="00F02D3F">
      <w:pPr>
        <w:pStyle w:val="BodyText"/>
        <w:ind w:left="720" w:hanging="720"/>
      </w:pPr>
      <w:r>
        <w:t>(1)</w:t>
      </w:r>
      <w:r>
        <w:tab/>
        <w:t>A</w:t>
      </w:r>
      <w:ins w:id="369" w:author="TEBA" w:date="2024-11-08T07:52:00Z">
        <w:r>
          <w:t>n</w:t>
        </w:r>
      </w:ins>
      <w:r>
        <w:t xml:space="preserve"> </w:t>
      </w:r>
      <w:del w:id="370" w:author="TEBA" w:date="2024-11-08T07:52:00Z">
        <w:r w:rsidDel="00FF2FEB">
          <w:delText>R</w:delText>
        </w:r>
      </w:del>
      <w:r>
        <w:t>E</w:t>
      </w:r>
      <w:ins w:id="371" w:author="TEBA" w:date="2024-11-08T07:52:00Z">
        <w:r>
          <w:t>A</w:t>
        </w:r>
      </w:ins>
      <w:r>
        <w:t xml:space="preserve">C </w:t>
      </w:r>
      <w:del w:id="372" w:author="TEBA" w:date="2024-11-08T07:52:00Z">
        <w:r w:rsidDel="00FF2FEB">
          <w:delText xml:space="preserve">or Compliance Premium </w:delText>
        </w:r>
      </w:del>
      <w:r>
        <w:t xml:space="preserve">is a tradable instrument that represents </w:t>
      </w:r>
      <w:proofErr w:type="gramStart"/>
      <w:r>
        <w:t>all of</w:t>
      </w:r>
      <w:proofErr w:type="gramEnd"/>
      <w:r>
        <w:t xml:space="preserve"> the </w:t>
      </w:r>
      <w:del w:id="373" w:author="TEBA" w:date="2024-11-08T07:52:00Z">
        <w:r w:rsidDel="00FF2FEB">
          <w:delText xml:space="preserve">renewable </w:delText>
        </w:r>
      </w:del>
      <w:r>
        <w:t xml:space="preserve">attributes associated with one MWh </w:t>
      </w:r>
      <w:ins w:id="374" w:author="TEBA" w:date="2024-11-08T07:53:00Z">
        <w:r>
          <w:t xml:space="preserve">(or one million </w:t>
        </w:r>
      </w:ins>
      <w:ins w:id="375" w:author="TEBA" w:date="2024-11-25T19:52:00Z">
        <w:r>
          <w:t>Watt-hour (</w:t>
        </w:r>
      </w:ins>
      <w:ins w:id="376" w:author="TEBA" w:date="2024-11-08T07:53:00Z">
        <w:r>
          <w:t>Wh</w:t>
        </w:r>
      </w:ins>
      <w:ins w:id="377" w:author="TEBA" w:date="2024-11-25T19:52:00Z">
        <w:r>
          <w:t>)</w:t>
        </w:r>
      </w:ins>
      <w:ins w:id="378" w:author="TEBA" w:date="2024-11-08T07:53:00Z">
        <w:r>
          <w:t xml:space="preserve">) </w:t>
        </w:r>
      </w:ins>
      <w:r>
        <w:t xml:space="preserve">of production from a certified </w:t>
      </w:r>
      <w:del w:id="379" w:author="TEBA" w:date="2024-11-08T07:53:00Z">
        <w:r w:rsidDel="00FF2FEB">
          <w:delText xml:space="preserve">renewable </w:delText>
        </w:r>
      </w:del>
      <w:ins w:id="380" w:author="TEBA" w:date="2024-11-08T07:53:00Z">
        <w:r>
          <w:t xml:space="preserve">REC </w:t>
        </w:r>
      </w:ins>
      <w:r>
        <w:t>generator</w:t>
      </w:r>
      <w:ins w:id="381" w:author="TEBA" w:date="2024-11-08T07:53:00Z">
        <w:r>
          <w:t xml:space="preserve"> or registered EAC generator</w:t>
        </w:r>
      </w:ins>
      <w:r>
        <w:t xml:space="preserve">.  </w:t>
      </w:r>
      <w:ins w:id="382" w:author="TEBA" w:date="2024-11-08T07:53:00Z">
        <w:r>
          <w:t xml:space="preserve">RECs are a subcategory of EACs. </w:t>
        </w:r>
      </w:ins>
      <w:ins w:id="383" w:author="TEBA" w:date="2024-11-25T21:20:00Z">
        <w:r>
          <w:t xml:space="preserve"> </w:t>
        </w:r>
      </w:ins>
      <w:r>
        <w:t>A</w:t>
      </w:r>
      <w:ins w:id="384" w:author="TEBA" w:date="2024-11-08T07:54:00Z">
        <w:r>
          <w:t>n</w:t>
        </w:r>
      </w:ins>
      <w:r>
        <w:t xml:space="preserve"> </w:t>
      </w:r>
      <w:del w:id="385" w:author="TEBA" w:date="2024-11-08T07:54:00Z">
        <w:r w:rsidDel="00FF2FEB">
          <w:delText>R</w:delText>
        </w:r>
      </w:del>
      <w:r>
        <w:t>E</w:t>
      </w:r>
      <w:ins w:id="386" w:author="TEBA" w:date="2024-11-08T07:54:00Z">
        <w:r>
          <w:t>A</w:t>
        </w:r>
      </w:ins>
      <w:r>
        <w:t xml:space="preserve">C </w:t>
      </w:r>
      <w:del w:id="387" w:author="TEBA" w:date="2024-11-08T07:54:00Z">
        <w:r w:rsidDel="00FF2FEB">
          <w:delText xml:space="preserve">or Compliance Premium </w:delText>
        </w:r>
      </w:del>
      <w:r>
        <w:t xml:space="preserve">may trade separately from energy.  </w:t>
      </w:r>
      <w:del w:id="388" w:author="TEBA" w:date="2024-11-08T07:54:00Z">
        <w:r w:rsidDel="00FF2FEB">
          <w:delText>R</w:delText>
        </w:r>
      </w:del>
      <w:r>
        <w:t>E</w:t>
      </w:r>
      <w:ins w:id="389" w:author="TEBA" w:date="2024-11-08T07:54:00Z">
        <w:r>
          <w:t>A</w:t>
        </w:r>
      </w:ins>
      <w:r>
        <w:t xml:space="preserve">Cs are distributed to </w:t>
      </w:r>
      <w:del w:id="390" w:author="TEBA" w:date="2024-11-08T07:54:00Z">
        <w:r w:rsidDel="00FF2FEB">
          <w:delText>R</w:delText>
        </w:r>
      </w:del>
      <w:r>
        <w:t>E</w:t>
      </w:r>
      <w:ins w:id="391" w:author="TEBA" w:date="2024-11-08T07:54:00Z">
        <w:r>
          <w:t>A</w:t>
        </w:r>
      </w:ins>
      <w:r>
        <w:t xml:space="preserve">C generators on a </w:t>
      </w:r>
      <w:del w:id="392" w:author="TEBA" w:date="2024-11-08T07:54:00Z">
        <w:r w:rsidDel="00FF2FEB">
          <w:delText xml:space="preserve">quarterly </w:delText>
        </w:r>
      </w:del>
      <w:ins w:id="393" w:author="TEBA" w:date="2024-11-08T07:54:00Z">
        <w:r>
          <w:t xml:space="preserve">monthly </w:t>
        </w:r>
      </w:ins>
      <w:r>
        <w:t xml:space="preserve">basis by ERCOT.  The number of </w:t>
      </w:r>
      <w:del w:id="394" w:author="TEBA" w:date="2024-11-08T07:54:00Z">
        <w:r w:rsidDel="00FF2FEB">
          <w:delText>R</w:delText>
        </w:r>
      </w:del>
      <w:r>
        <w:t>E</w:t>
      </w:r>
      <w:ins w:id="395" w:author="TEBA" w:date="2024-11-08T07:54:00Z">
        <w:r>
          <w:t>A</w:t>
        </w:r>
      </w:ins>
      <w:r>
        <w:t xml:space="preserve">Cs distributed to a certified generator is based on physically metered MWh production.  </w:t>
      </w:r>
      <w:del w:id="396" w:author="TEBA" w:date="2024-11-08T07:54:00Z">
        <w:r w:rsidDel="00FF2FEB">
          <w:delText>R</w:delText>
        </w:r>
      </w:del>
      <w:r>
        <w:t>E</w:t>
      </w:r>
      <w:ins w:id="397" w:author="TEBA" w:date="2024-11-08T07:54:00Z">
        <w:r>
          <w:t>A</w:t>
        </w:r>
      </w:ins>
      <w:r>
        <w:t>Cs may be traded, transferred, and retired.</w:t>
      </w:r>
    </w:p>
    <w:p w14:paraId="7451D21C" w14:textId="77777777" w:rsidR="00F02D3F" w:rsidDel="00FF2FEB" w:rsidRDefault="00F02D3F" w:rsidP="00F02D3F">
      <w:pPr>
        <w:spacing w:after="240"/>
        <w:ind w:left="720" w:hanging="720"/>
        <w:rPr>
          <w:del w:id="398" w:author="TEBA" w:date="2024-11-08T07:54:00Z"/>
          <w:iCs/>
        </w:rPr>
      </w:pPr>
      <w:del w:id="399" w:author="TEBA" w:date="2024-11-08T07:54:00Z">
        <w:r w:rsidDel="00FF2FEB">
          <w:rPr>
            <w:iCs/>
          </w:rPr>
          <w:delText>(2)</w:delText>
        </w:r>
        <w:r w:rsidDel="00FF2FEB">
          <w:rPr>
            <w:iCs/>
          </w:rPr>
          <w:tab/>
          <w:delText xml:space="preserve">Compliance Premiums are awarded by the Program Administrator in conjunction with an SREC that is generated by a renewable energy Resource that meets the criteria of subsection (e) of P.U.C. </w:delText>
        </w:r>
        <w:r w:rsidDel="00FF2FEB">
          <w:rPr>
            <w:iCs/>
            <w:smallCaps/>
          </w:rPr>
          <w:delText>Subst.</w:delText>
        </w:r>
        <w:r w:rsidDel="00FF2FEB">
          <w:rPr>
            <w:iCs/>
          </w:rPr>
          <w:delText xml:space="preserve"> R. 25.173, </w:delText>
        </w:r>
        <w:r w:rsidDel="00FF2FEB">
          <w:delText>Renewable Energy Credit Program</w:delText>
        </w:r>
        <w:r w:rsidDel="00FF2FEB">
          <w:rPr>
            <w:iCs/>
          </w:rPr>
          <w:delText>.  For the purpose of the Solar Renewable Portfolio Standard (SRPS) requirements, one Compliance Premium is equal to one REC.</w:delText>
        </w:r>
        <w:r w:rsidRPr="00C6024E" w:rsidDel="00FF2FEB">
          <w:rPr>
            <w:iCs/>
          </w:rPr>
          <w:delText xml:space="preserve"> </w:delText>
        </w:r>
        <w:r w:rsidDel="00FF2FEB">
          <w:rPr>
            <w:iCs/>
          </w:rPr>
          <w:delText xml:space="preserve"> Compliance Premiums will not be awarded after December 31, 2024.</w:delText>
        </w:r>
      </w:del>
    </w:p>
    <w:p w14:paraId="01F662D5" w14:textId="77777777" w:rsidR="00F02D3F" w:rsidRDefault="00F02D3F" w:rsidP="00F02D3F">
      <w:pPr>
        <w:spacing w:after="240"/>
        <w:ind w:left="720" w:hanging="720"/>
        <w:rPr>
          <w:iCs/>
        </w:rPr>
      </w:pPr>
      <w:r>
        <w:rPr>
          <w:iCs/>
        </w:rPr>
        <w:t>(</w:t>
      </w:r>
      <w:ins w:id="400" w:author="TEBA" w:date="2024-11-08T07:54:00Z">
        <w:r>
          <w:rPr>
            <w:iCs/>
          </w:rPr>
          <w:t>2</w:t>
        </w:r>
      </w:ins>
      <w:del w:id="401" w:author="TEBA" w:date="2024-11-08T07:54:00Z">
        <w:r w:rsidDel="00FF2FEB">
          <w:rPr>
            <w:iCs/>
          </w:rPr>
          <w:delText>3</w:delText>
        </w:r>
      </w:del>
      <w:r>
        <w:rPr>
          <w:iCs/>
        </w:rPr>
        <w:t>)</w:t>
      </w:r>
      <w:r>
        <w:rPr>
          <w:iCs/>
        </w:rPr>
        <w:tab/>
        <w:t xml:space="preserve">The </w:t>
      </w:r>
      <w:del w:id="402" w:author="TEBA" w:date="2024-11-08T07:55:00Z">
        <w:r w:rsidDel="00FF2FEB">
          <w:rPr>
            <w:iCs/>
          </w:rPr>
          <w:delText xml:space="preserve">components </w:delText>
        </w:r>
      </w:del>
      <w:ins w:id="403" w:author="TEBA" w:date="2024-11-08T07:55:00Z">
        <w:r>
          <w:rPr>
            <w:iCs/>
          </w:rPr>
          <w:t xml:space="preserve">attributes </w:t>
        </w:r>
      </w:ins>
      <w:r>
        <w:rPr>
          <w:iCs/>
        </w:rPr>
        <w:t>of a</w:t>
      </w:r>
      <w:ins w:id="404" w:author="TEBA" w:date="2024-11-08T07:54:00Z">
        <w:r>
          <w:rPr>
            <w:iCs/>
          </w:rPr>
          <w:t>n</w:t>
        </w:r>
      </w:ins>
      <w:r>
        <w:rPr>
          <w:iCs/>
        </w:rPr>
        <w:t xml:space="preserve"> </w:t>
      </w:r>
      <w:del w:id="405" w:author="TEBA" w:date="2024-11-08T07:54:00Z">
        <w:r w:rsidDel="00FF2FEB">
          <w:rPr>
            <w:iCs/>
          </w:rPr>
          <w:delText>R</w:delText>
        </w:r>
      </w:del>
      <w:r>
        <w:rPr>
          <w:iCs/>
        </w:rPr>
        <w:t>E</w:t>
      </w:r>
      <w:ins w:id="406" w:author="TEBA" w:date="2024-11-08T07:54:00Z">
        <w:r>
          <w:rPr>
            <w:iCs/>
          </w:rPr>
          <w:t>A</w:t>
        </w:r>
      </w:ins>
      <w:r>
        <w:rPr>
          <w:iCs/>
        </w:rPr>
        <w:t xml:space="preserve">C and </w:t>
      </w:r>
      <w:del w:id="407" w:author="TEBA" w:date="2024-11-08T07:54:00Z">
        <w:r w:rsidDel="00FF2FEB">
          <w:rPr>
            <w:iCs/>
          </w:rPr>
          <w:delText xml:space="preserve">Compliance Premium </w:delText>
        </w:r>
      </w:del>
      <w:r>
        <w:rPr>
          <w:iCs/>
        </w:rPr>
        <w:t xml:space="preserve">are defined in the table below. </w:t>
      </w:r>
    </w:p>
    <w:tbl>
      <w:tblPr>
        <w:tblW w:w="0" w:type="auto"/>
        <w:tblInd w:w="82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659"/>
        <w:gridCol w:w="1301"/>
        <w:gridCol w:w="3870"/>
      </w:tblGrid>
      <w:tr w:rsidR="00F02D3F" w14:paraId="499E8EFE" w14:textId="77777777" w:rsidTr="00927624">
        <w:tc>
          <w:tcPr>
            <w:tcW w:w="2659" w:type="dxa"/>
            <w:tcBorders>
              <w:top w:val="single" w:sz="18" w:space="0" w:color="auto"/>
              <w:bottom w:val="double" w:sz="4" w:space="0" w:color="auto"/>
            </w:tcBorders>
            <w:vAlign w:val="bottom"/>
          </w:tcPr>
          <w:p w14:paraId="643A23B9" w14:textId="77777777" w:rsidR="00F02D3F" w:rsidRDefault="00F02D3F" w:rsidP="00927624">
            <w:pPr>
              <w:jc w:val="center"/>
              <w:rPr>
                <w:b/>
              </w:rPr>
            </w:pPr>
            <w:del w:id="408" w:author="TEBA" w:date="2024-11-08T07:55:00Z">
              <w:r w:rsidDel="00FF2FEB">
                <w:rPr>
                  <w:b/>
                </w:rPr>
                <w:delText>R</w:delText>
              </w:r>
            </w:del>
            <w:r>
              <w:rPr>
                <w:b/>
              </w:rPr>
              <w:t>E</w:t>
            </w:r>
            <w:ins w:id="409" w:author="TEBA" w:date="2024-11-08T07:55:00Z">
              <w:r>
                <w:rPr>
                  <w:b/>
                </w:rPr>
                <w:t>A</w:t>
              </w:r>
            </w:ins>
            <w:r>
              <w:rPr>
                <w:b/>
              </w:rPr>
              <w:t xml:space="preserve">C </w:t>
            </w:r>
            <w:del w:id="410" w:author="TEBA" w:date="2024-11-08T07:55:00Z">
              <w:r w:rsidDel="00FF2FEB">
                <w:rPr>
                  <w:b/>
                </w:rPr>
                <w:delText>Information</w:delText>
              </w:r>
            </w:del>
            <w:ins w:id="411" w:author="TEBA" w:date="2024-11-08T07:55:00Z">
              <w:r>
                <w:rPr>
                  <w:b/>
                </w:rPr>
                <w:t>Attribute</w:t>
              </w:r>
            </w:ins>
          </w:p>
        </w:tc>
        <w:tc>
          <w:tcPr>
            <w:tcW w:w="1301" w:type="dxa"/>
            <w:tcBorders>
              <w:top w:val="single" w:sz="18" w:space="0" w:color="auto"/>
              <w:bottom w:val="double" w:sz="4" w:space="0" w:color="auto"/>
            </w:tcBorders>
            <w:vAlign w:val="bottom"/>
          </w:tcPr>
          <w:p w14:paraId="25795FB4" w14:textId="77777777" w:rsidR="00F02D3F" w:rsidRDefault="00F02D3F" w:rsidP="00927624">
            <w:pPr>
              <w:jc w:val="center"/>
              <w:rPr>
                <w:b/>
              </w:rPr>
            </w:pPr>
            <w:r>
              <w:rPr>
                <w:b/>
              </w:rPr>
              <w:t>Field Length</w:t>
            </w:r>
          </w:p>
        </w:tc>
        <w:tc>
          <w:tcPr>
            <w:tcW w:w="3870" w:type="dxa"/>
            <w:tcBorders>
              <w:top w:val="single" w:sz="18" w:space="0" w:color="auto"/>
              <w:bottom w:val="double" w:sz="4" w:space="0" w:color="auto"/>
            </w:tcBorders>
            <w:vAlign w:val="bottom"/>
          </w:tcPr>
          <w:p w14:paraId="3C5951A9" w14:textId="77777777" w:rsidR="00F02D3F" w:rsidRDefault="00F02D3F" w:rsidP="00927624">
            <w:pPr>
              <w:jc w:val="center"/>
              <w:rPr>
                <w:b/>
              </w:rPr>
            </w:pPr>
            <w:r>
              <w:rPr>
                <w:b/>
              </w:rPr>
              <w:t>Description</w:t>
            </w:r>
          </w:p>
        </w:tc>
      </w:tr>
      <w:tr w:rsidR="00F02D3F" w14:paraId="2E202C56" w14:textId="77777777" w:rsidTr="00927624">
        <w:tc>
          <w:tcPr>
            <w:tcW w:w="2659" w:type="dxa"/>
            <w:tcBorders>
              <w:top w:val="double" w:sz="4" w:space="0" w:color="auto"/>
              <w:bottom w:val="single" w:sz="4" w:space="0" w:color="auto"/>
              <w:right w:val="single" w:sz="4" w:space="0" w:color="auto"/>
            </w:tcBorders>
          </w:tcPr>
          <w:p w14:paraId="62E094DE" w14:textId="77777777" w:rsidR="00F02D3F" w:rsidRDefault="00F02D3F" w:rsidP="00927624">
            <w:r>
              <w:t>Year</w:t>
            </w:r>
          </w:p>
        </w:tc>
        <w:tc>
          <w:tcPr>
            <w:tcW w:w="1301" w:type="dxa"/>
            <w:tcBorders>
              <w:top w:val="double" w:sz="4" w:space="0" w:color="auto"/>
              <w:left w:val="single" w:sz="4" w:space="0" w:color="auto"/>
              <w:bottom w:val="single" w:sz="4" w:space="0" w:color="auto"/>
              <w:right w:val="single" w:sz="4" w:space="0" w:color="auto"/>
            </w:tcBorders>
          </w:tcPr>
          <w:p w14:paraId="5CBBE662" w14:textId="77777777" w:rsidR="00F02D3F" w:rsidRDefault="00F02D3F" w:rsidP="00927624">
            <w:r>
              <w:t>4 Digits</w:t>
            </w:r>
          </w:p>
        </w:tc>
        <w:tc>
          <w:tcPr>
            <w:tcW w:w="3870" w:type="dxa"/>
            <w:tcBorders>
              <w:top w:val="double" w:sz="4" w:space="0" w:color="auto"/>
              <w:left w:val="single" w:sz="4" w:space="0" w:color="auto"/>
              <w:bottom w:val="single" w:sz="4" w:space="0" w:color="auto"/>
            </w:tcBorders>
          </w:tcPr>
          <w:p w14:paraId="2F82205C" w14:textId="77777777" w:rsidR="00F02D3F" w:rsidRDefault="00F02D3F" w:rsidP="00927624">
            <w:r>
              <w:t xml:space="preserve">Year </w:t>
            </w:r>
            <w:del w:id="412" w:author="TEBA" w:date="2024-11-08T07:55:00Z">
              <w:r w:rsidDel="00FF2FEB">
                <w:delText>R</w:delText>
              </w:r>
            </w:del>
            <w:r>
              <w:t>E</w:t>
            </w:r>
            <w:ins w:id="413" w:author="TEBA" w:date="2024-11-08T07:55:00Z">
              <w:r>
                <w:t>A</w:t>
              </w:r>
            </w:ins>
            <w:r>
              <w:t>C was issued.</w:t>
            </w:r>
          </w:p>
        </w:tc>
      </w:tr>
      <w:tr w:rsidR="00F02D3F" w14:paraId="2959BE7C" w14:textId="77777777" w:rsidTr="00927624">
        <w:tc>
          <w:tcPr>
            <w:tcW w:w="2659" w:type="dxa"/>
            <w:tcBorders>
              <w:top w:val="single" w:sz="4" w:space="0" w:color="auto"/>
              <w:bottom w:val="single" w:sz="4" w:space="0" w:color="auto"/>
              <w:right w:val="single" w:sz="4" w:space="0" w:color="auto"/>
            </w:tcBorders>
          </w:tcPr>
          <w:p w14:paraId="23519A96" w14:textId="77777777" w:rsidR="00F02D3F" w:rsidRDefault="00F02D3F" w:rsidP="00927624">
            <w:r>
              <w:t>Quarter</w:t>
            </w:r>
          </w:p>
        </w:tc>
        <w:tc>
          <w:tcPr>
            <w:tcW w:w="1301" w:type="dxa"/>
            <w:tcBorders>
              <w:top w:val="single" w:sz="4" w:space="0" w:color="auto"/>
              <w:left w:val="single" w:sz="4" w:space="0" w:color="auto"/>
              <w:bottom w:val="single" w:sz="4" w:space="0" w:color="auto"/>
              <w:right w:val="single" w:sz="4" w:space="0" w:color="auto"/>
            </w:tcBorders>
          </w:tcPr>
          <w:p w14:paraId="0CA440F1" w14:textId="77777777" w:rsidR="00F02D3F" w:rsidRDefault="00F02D3F" w:rsidP="00927624">
            <w:r>
              <w:t>1 Digit</w:t>
            </w:r>
          </w:p>
        </w:tc>
        <w:tc>
          <w:tcPr>
            <w:tcW w:w="3870" w:type="dxa"/>
            <w:tcBorders>
              <w:top w:val="single" w:sz="4" w:space="0" w:color="auto"/>
              <w:left w:val="single" w:sz="4" w:space="0" w:color="auto"/>
              <w:bottom w:val="single" w:sz="4" w:space="0" w:color="auto"/>
            </w:tcBorders>
          </w:tcPr>
          <w:p w14:paraId="145C05DD" w14:textId="77777777" w:rsidR="00F02D3F" w:rsidRDefault="00F02D3F" w:rsidP="00927624">
            <w:r>
              <w:t xml:space="preserve">Quarter </w:t>
            </w:r>
            <w:del w:id="414" w:author="TEBA" w:date="2024-11-08T07:55:00Z">
              <w:r w:rsidDel="00FF2FEB">
                <w:delText>R</w:delText>
              </w:r>
            </w:del>
            <w:r>
              <w:t>E</w:t>
            </w:r>
            <w:ins w:id="415" w:author="TEBA" w:date="2024-11-08T07:55:00Z">
              <w:r>
                <w:t>A</w:t>
              </w:r>
            </w:ins>
            <w:r>
              <w:t>C was issued.</w:t>
            </w:r>
          </w:p>
        </w:tc>
      </w:tr>
      <w:tr w:rsidR="00F02D3F" w14:paraId="0958CB4D" w14:textId="77777777" w:rsidTr="00927624">
        <w:trPr>
          <w:ins w:id="416" w:author="TEBA" w:date="2024-11-08T07:55:00Z"/>
        </w:trPr>
        <w:tc>
          <w:tcPr>
            <w:tcW w:w="2659" w:type="dxa"/>
            <w:tcBorders>
              <w:top w:val="single" w:sz="4" w:space="0" w:color="auto"/>
              <w:bottom w:val="single" w:sz="4" w:space="0" w:color="auto"/>
              <w:right w:val="single" w:sz="4" w:space="0" w:color="auto"/>
            </w:tcBorders>
          </w:tcPr>
          <w:p w14:paraId="72ED74A9" w14:textId="77777777" w:rsidR="00F02D3F" w:rsidRDefault="00F02D3F" w:rsidP="00927624">
            <w:pPr>
              <w:rPr>
                <w:ins w:id="417" w:author="TEBA" w:date="2024-11-08T07:55:00Z"/>
              </w:rPr>
            </w:pPr>
            <w:ins w:id="418" w:author="TEBA" w:date="2024-11-08T07:55:00Z">
              <w:r>
                <w:t>Month</w:t>
              </w:r>
            </w:ins>
          </w:p>
        </w:tc>
        <w:tc>
          <w:tcPr>
            <w:tcW w:w="1301" w:type="dxa"/>
            <w:tcBorders>
              <w:top w:val="single" w:sz="4" w:space="0" w:color="auto"/>
              <w:left w:val="single" w:sz="4" w:space="0" w:color="auto"/>
              <w:bottom w:val="single" w:sz="4" w:space="0" w:color="auto"/>
              <w:right w:val="single" w:sz="4" w:space="0" w:color="auto"/>
            </w:tcBorders>
          </w:tcPr>
          <w:p w14:paraId="1AA15A87" w14:textId="77777777" w:rsidR="00F02D3F" w:rsidRDefault="00F02D3F" w:rsidP="00927624">
            <w:pPr>
              <w:rPr>
                <w:ins w:id="419" w:author="TEBA" w:date="2024-11-08T07:55:00Z"/>
              </w:rPr>
            </w:pPr>
            <w:ins w:id="420" w:author="TEBA" w:date="2024-11-08T07:55:00Z">
              <w:r>
                <w:t>2 Digits</w:t>
              </w:r>
            </w:ins>
          </w:p>
        </w:tc>
        <w:tc>
          <w:tcPr>
            <w:tcW w:w="3870" w:type="dxa"/>
            <w:tcBorders>
              <w:top w:val="single" w:sz="4" w:space="0" w:color="auto"/>
              <w:left w:val="single" w:sz="4" w:space="0" w:color="auto"/>
              <w:bottom w:val="single" w:sz="4" w:space="0" w:color="auto"/>
            </w:tcBorders>
          </w:tcPr>
          <w:p w14:paraId="3B1AAC82" w14:textId="77777777" w:rsidR="00F02D3F" w:rsidRDefault="00F02D3F" w:rsidP="00927624">
            <w:pPr>
              <w:rPr>
                <w:ins w:id="421" w:author="TEBA" w:date="2024-11-08T07:55:00Z"/>
              </w:rPr>
            </w:pPr>
            <w:ins w:id="422" w:author="TEBA" w:date="2024-11-08T07:55:00Z">
              <w:r>
                <w:t>Month EAC was issued.</w:t>
              </w:r>
            </w:ins>
          </w:p>
        </w:tc>
      </w:tr>
      <w:tr w:rsidR="00F02D3F" w14:paraId="42340D2A" w14:textId="77777777" w:rsidTr="00927624">
        <w:trPr>
          <w:ins w:id="423" w:author="TEBA" w:date="2024-11-08T07:56:00Z"/>
        </w:trPr>
        <w:tc>
          <w:tcPr>
            <w:tcW w:w="2659" w:type="dxa"/>
            <w:tcBorders>
              <w:top w:val="single" w:sz="4" w:space="0" w:color="auto"/>
              <w:bottom w:val="single" w:sz="4" w:space="0" w:color="auto"/>
              <w:right w:val="single" w:sz="4" w:space="0" w:color="auto"/>
            </w:tcBorders>
          </w:tcPr>
          <w:p w14:paraId="2E7BF4CF" w14:textId="77777777" w:rsidR="00F02D3F" w:rsidRDefault="00F02D3F" w:rsidP="00927624">
            <w:pPr>
              <w:rPr>
                <w:ins w:id="424" w:author="TEBA" w:date="2024-11-08T07:56:00Z"/>
              </w:rPr>
            </w:pPr>
            <w:ins w:id="425" w:author="TEBA" w:date="2024-11-08T07:57:00Z">
              <w:r>
                <w:t>[Optional] Hour</w:t>
              </w:r>
            </w:ins>
          </w:p>
        </w:tc>
        <w:tc>
          <w:tcPr>
            <w:tcW w:w="1301" w:type="dxa"/>
            <w:tcBorders>
              <w:top w:val="single" w:sz="4" w:space="0" w:color="auto"/>
              <w:left w:val="single" w:sz="4" w:space="0" w:color="auto"/>
              <w:bottom w:val="single" w:sz="4" w:space="0" w:color="auto"/>
              <w:right w:val="single" w:sz="4" w:space="0" w:color="auto"/>
            </w:tcBorders>
          </w:tcPr>
          <w:p w14:paraId="646B66A3" w14:textId="77777777" w:rsidR="00F02D3F" w:rsidRDefault="00F02D3F" w:rsidP="00927624">
            <w:pPr>
              <w:rPr>
                <w:ins w:id="426" w:author="TEBA" w:date="2024-11-08T07:56:00Z"/>
              </w:rPr>
            </w:pPr>
            <w:ins w:id="427" w:author="TEBA" w:date="2024-11-08T07:57:00Z">
              <w:r>
                <w:t xml:space="preserve">Datetime (18 </w:t>
              </w:r>
            </w:ins>
            <w:ins w:id="428" w:author="TEBA" w:date="2024-11-25T15:18:00Z">
              <w:r>
                <w:t>D</w:t>
              </w:r>
            </w:ins>
            <w:ins w:id="429" w:author="TEBA" w:date="2024-11-08T07:57:00Z">
              <w:r>
                <w:t>igits)</w:t>
              </w:r>
            </w:ins>
          </w:p>
        </w:tc>
        <w:tc>
          <w:tcPr>
            <w:tcW w:w="3870" w:type="dxa"/>
            <w:tcBorders>
              <w:top w:val="single" w:sz="4" w:space="0" w:color="auto"/>
              <w:left w:val="single" w:sz="4" w:space="0" w:color="auto"/>
              <w:bottom w:val="single" w:sz="4" w:space="0" w:color="auto"/>
            </w:tcBorders>
          </w:tcPr>
          <w:p w14:paraId="074D7953" w14:textId="77777777" w:rsidR="00F02D3F" w:rsidRDefault="00F02D3F" w:rsidP="00927624">
            <w:pPr>
              <w:rPr>
                <w:ins w:id="430" w:author="TEBA" w:date="2024-11-08T07:56:00Z"/>
              </w:rPr>
            </w:pPr>
            <w:ins w:id="431" w:author="TEBA" w:date="2024-11-08T07:57:00Z">
              <w:r>
                <w:t xml:space="preserve">Period start of generation in </w:t>
              </w:r>
            </w:ins>
            <w:ins w:id="432" w:author="TEBA" w:date="2024-11-27T10:46:00Z">
              <w:r>
                <w:t>Coordinated Universal Time (</w:t>
              </w:r>
            </w:ins>
            <w:ins w:id="433" w:author="TEBA" w:date="2024-11-08T07:57:00Z">
              <w:r>
                <w:t>UTC</w:t>
              </w:r>
            </w:ins>
            <w:ins w:id="434" w:author="TEBA" w:date="2024-11-27T10:46:00Z">
              <w:r>
                <w:t>)</w:t>
              </w:r>
            </w:ins>
            <w:ins w:id="435" w:author="TEBA" w:date="2024-11-08T07:57:00Z">
              <w:r>
                <w:t>, 1 hour interval</w:t>
              </w:r>
            </w:ins>
            <w:ins w:id="436" w:author="TEBA" w:date="2024-11-25T14:18:00Z">
              <w:r>
                <w:t>.</w:t>
              </w:r>
            </w:ins>
          </w:p>
        </w:tc>
      </w:tr>
      <w:tr w:rsidR="00F02D3F" w14:paraId="294479AF" w14:textId="77777777" w:rsidTr="00927624">
        <w:trPr>
          <w:ins w:id="437" w:author="TEBA" w:date="2024-11-08T07:56:00Z"/>
        </w:trPr>
        <w:tc>
          <w:tcPr>
            <w:tcW w:w="2659" w:type="dxa"/>
            <w:tcBorders>
              <w:top w:val="single" w:sz="4" w:space="0" w:color="auto"/>
              <w:bottom w:val="single" w:sz="4" w:space="0" w:color="auto"/>
              <w:right w:val="single" w:sz="4" w:space="0" w:color="auto"/>
            </w:tcBorders>
          </w:tcPr>
          <w:p w14:paraId="61E9DDF2" w14:textId="77777777" w:rsidR="00F02D3F" w:rsidRDefault="00F02D3F" w:rsidP="00927624">
            <w:pPr>
              <w:rPr>
                <w:ins w:id="438" w:author="TEBA" w:date="2024-11-08T07:56:00Z"/>
              </w:rPr>
            </w:pPr>
            <w:ins w:id="439" w:author="TEBA" w:date="2024-11-08T07:57:00Z">
              <w:r>
                <w:lastRenderedPageBreak/>
                <w:t>Zone</w:t>
              </w:r>
            </w:ins>
          </w:p>
        </w:tc>
        <w:tc>
          <w:tcPr>
            <w:tcW w:w="1301" w:type="dxa"/>
            <w:tcBorders>
              <w:top w:val="single" w:sz="4" w:space="0" w:color="auto"/>
              <w:left w:val="single" w:sz="4" w:space="0" w:color="auto"/>
              <w:bottom w:val="single" w:sz="4" w:space="0" w:color="auto"/>
              <w:right w:val="single" w:sz="4" w:space="0" w:color="auto"/>
            </w:tcBorders>
          </w:tcPr>
          <w:p w14:paraId="63F47703" w14:textId="77777777" w:rsidR="00F02D3F" w:rsidRDefault="00F02D3F" w:rsidP="00927624">
            <w:pPr>
              <w:rPr>
                <w:ins w:id="440" w:author="TEBA" w:date="2024-11-08T07:56:00Z"/>
              </w:rPr>
            </w:pPr>
            <w:ins w:id="441" w:author="TEBA" w:date="2024-11-08T07:57:00Z">
              <w:r>
                <w:t>20 Characters</w:t>
              </w:r>
            </w:ins>
          </w:p>
        </w:tc>
        <w:tc>
          <w:tcPr>
            <w:tcW w:w="3870" w:type="dxa"/>
            <w:tcBorders>
              <w:top w:val="single" w:sz="4" w:space="0" w:color="auto"/>
              <w:left w:val="single" w:sz="4" w:space="0" w:color="auto"/>
              <w:bottom w:val="single" w:sz="4" w:space="0" w:color="auto"/>
            </w:tcBorders>
          </w:tcPr>
          <w:p w14:paraId="34868FB9" w14:textId="77777777" w:rsidR="00F02D3F" w:rsidRDefault="00F02D3F" w:rsidP="00927624">
            <w:pPr>
              <w:rPr>
                <w:ins w:id="442" w:author="TEBA" w:date="2024-11-08T07:56:00Z"/>
              </w:rPr>
            </w:pPr>
            <w:ins w:id="443" w:author="TEBA" w:date="2024-11-08T07:57:00Z">
              <w:r>
                <w:t>Load Zone where the generator is located.</w:t>
              </w:r>
            </w:ins>
          </w:p>
        </w:tc>
      </w:tr>
      <w:tr w:rsidR="00F02D3F" w14:paraId="0509C2B0" w14:textId="77777777" w:rsidTr="00927624">
        <w:trPr>
          <w:ins w:id="444" w:author="TEBA" w:date="2024-11-08T07:56:00Z"/>
        </w:trPr>
        <w:tc>
          <w:tcPr>
            <w:tcW w:w="2659" w:type="dxa"/>
            <w:tcBorders>
              <w:top w:val="single" w:sz="4" w:space="0" w:color="auto"/>
              <w:bottom w:val="single" w:sz="4" w:space="0" w:color="auto"/>
              <w:right w:val="single" w:sz="4" w:space="0" w:color="auto"/>
            </w:tcBorders>
          </w:tcPr>
          <w:p w14:paraId="42FD015F" w14:textId="77777777" w:rsidR="00F02D3F" w:rsidRDefault="00F02D3F" w:rsidP="00927624">
            <w:pPr>
              <w:rPr>
                <w:ins w:id="445" w:author="TEBA" w:date="2024-11-08T07:56:00Z"/>
              </w:rPr>
            </w:pPr>
            <w:ins w:id="446" w:author="TEBA" w:date="2024-11-08T07:57:00Z">
              <w:r>
                <w:t>Latitude/Longitude</w:t>
              </w:r>
            </w:ins>
          </w:p>
        </w:tc>
        <w:tc>
          <w:tcPr>
            <w:tcW w:w="1301" w:type="dxa"/>
            <w:tcBorders>
              <w:top w:val="single" w:sz="4" w:space="0" w:color="auto"/>
              <w:left w:val="single" w:sz="4" w:space="0" w:color="auto"/>
              <w:bottom w:val="single" w:sz="4" w:space="0" w:color="auto"/>
              <w:right w:val="single" w:sz="4" w:space="0" w:color="auto"/>
            </w:tcBorders>
          </w:tcPr>
          <w:p w14:paraId="7F2A6855" w14:textId="77777777" w:rsidR="00F02D3F" w:rsidRDefault="00F02D3F" w:rsidP="00927624">
            <w:pPr>
              <w:rPr>
                <w:ins w:id="447" w:author="TEBA" w:date="2024-11-08T07:56:00Z"/>
              </w:rPr>
            </w:pPr>
            <w:ins w:id="448" w:author="TEBA" w:date="2024-11-08T07:57:00Z">
              <w:r>
                <w:t xml:space="preserve">22 </w:t>
              </w:r>
            </w:ins>
            <w:ins w:id="449" w:author="TEBA" w:date="2024-11-25T14:18:00Z">
              <w:r>
                <w:t>C</w:t>
              </w:r>
            </w:ins>
            <w:ins w:id="450" w:author="TEBA" w:date="2024-11-08T07:57:00Z">
              <w:r>
                <w:t>haracters</w:t>
              </w:r>
            </w:ins>
          </w:p>
        </w:tc>
        <w:tc>
          <w:tcPr>
            <w:tcW w:w="3870" w:type="dxa"/>
            <w:tcBorders>
              <w:top w:val="single" w:sz="4" w:space="0" w:color="auto"/>
              <w:left w:val="single" w:sz="4" w:space="0" w:color="auto"/>
              <w:bottom w:val="single" w:sz="4" w:space="0" w:color="auto"/>
            </w:tcBorders>
          </w:tcPr>
          <w:p w14:paraId="18F18861" w14:textId="77777777" w:rsidR="00F02D3F" w:rsidRDefault="00F02D3F" w:rsidP="00927624">
            <w:pPr>
              <w:rPr>
                <w:ins w:id="451" w:author="TEBA" w:date="2024-11-08T07:56:00Z"/>
              </w:rPr>
            </w:pPr>
            <w:ins w:id="452" w:author="TEBA" w:date="2024-11-08T07:57:00Z">
              <w:r>
                <w:t xml:space="preserve">Latitude and Longitude of the facility, to six digits for each value. </w:t>
              </w:r>
            </w:ins>
          </w:p>
        </w:tc>
      </w:tr>
      <w:tr w:rsidR="00F02D3F" w14:paraId="1429ECB4" w14:textId="77777777" w:rsidTr="00927624">
        <w:trPr>
          <w:ins w:id="453" w:author="TEBA" w:date="2024-11-08T07:56:00Z"/>
        </w:trPr>
        <w:tc>
          <w:tcPr>
            <w:tcW w:w="2659" w:type="dxa"/>
            <w:tcBorders>
              <w:top w:val="single" w:sz="4" w:space="0" w:color="auto"/>
              <w:bottom w:val="single" w:sz="4" w:space="0" w:color="auto"/>
              <w:right w:val="single" w:sz="4" w:space="0" w:color="auto"/>
            </w:tcBorders>
          </w:tcPr>
          <w:p w14:paraId="627E9E6C" w14:textId="77777777" w:rsidR="00F02D3F" w:rsidRDefault="00F02D3F" w:rsidP="00927624">
            <w:pPr>
              <w:rPr>
                <w:ins w:id="454" w:author="TEBA" w:date="2024-11-08T07:56:00Z"/>
              </w:rPr>
            </w:pPr>
            <w:ins w:id="455" w:author="TEBA" w:date="2024-11-08T07:57:00Z">
              <w:r>
                <w:t>REC Attribute</w:t>
              </w:r>
            </w:ins>
          </w:p>
        </w:tc>
        <w:tc>
          <w:tcPr>
            <w:tcW w:w="1301" w:type="dxa"/>
            <w:tcBorders>
              <w:top w:val="single" w:sz="4" w:space="0" w:color="auto"/>
              <w:left w:val="single" w:sz="4" w:space="0" w:color="auto"/>
              <w:bottom w:val="single" w:sz="4" w:space="0" w:color="auto"/>
              <w:right w:val="single" w:sz="4" w:space="0" w:color="auto"/>
            </w:tcBorders>
          </w:tcPr>
          <w:p w14:paraId="2E906FD3" w14:textId="77777777" w:rsidR="00F02D3F" w:rsidRDefault="00F02D3F" w:rsidP="00927624">
            <w:pPr>
              <w:rPr>
                <w:ins w:id="456" w:author="TEBA" w:date="2024-11-08T07:56:00Z"/>
              </w:rPr>
            </w:pPr>
            <w:ins w:id="457" w:author="TEBA" w:date="2024-11-08T07:57:00Z">
              <w:r>
                <w:t>1 Digit</w:t>
              </w:r>
            </w:ins>
          </w:p>
        </w:tc>
        <w:tc>
          <w:tcPr>
            <w:tcW w:w="3870" w:type="dxa"/>
            <w:tcBorders>
              <w:top w:val="single" w:sz="4" w:space="0" w:color="auto"/>
              <w:left w:val="single" w:sz="4" w:space="0" w:color="auto"/>
              <w:bottom w:val="single" w:sz="4" w:space="0" w:color="auto"/>
            </w:tcBorders>
          </w:tcPr>
          <w:p w14:paraId="761EBC47" w14:textId="77777777" w:rsidR="00F02D3F" w:rsidRDefault="00F02D3F" w:rsidP="00927624">
            <w:pPr>
              <w:rPr>
                <w:ins w:id="458" w:author="TEBA" w:date="2024-11-08T07:56:00Z"/>
              </w:rPr>
            </w:pPr>
            <w:ins w:id="459" w:author="TEBA" w:date="2024-11-08T07:57:00Z">
              <w:r>
                <w:t>1 if the EAC is a REC, 0 if it is not a REC</w:t>
              </w:r>
            </w:ins>
            <w:ins w:id="460" w:author="TEBA" w:date="2024-11-25T14:18:00Z">
              <w:r>
                <w:t>.</w:t>
              </w:r>
            </w:ins>
          </w:p>
        </w:tc>
      </w:tr>
      <w:tr w:rsidR="00F02D3F" w14:paraId="3D2822D9" w14:textId="77777777" w:rsidTr="00927624">
        <w:trPr>
          <w:ins w:id="461" w:author="TEBA" w:date="2024-11-08T07:56:00Z"/>
        </w:trPr>
        <w:tc>
          <w:tcPr>
            <w:tcW w:w="2659" w:type="dxa"/>
            <w:tcBorders>
              <w:top w:val="single" w:sz="4" w:space="0" w:color="auto"/>
              <w:bottom w:val="single" w:sz="4" w:space="0" w:color="auto"/>
              <w:right w:val="single" w:sz="4" w:space="0" w:color="auto"/>
            </w:tcBorders>
          </w:tcPr>
          <w:p w14:paraId="276A6113" w14:textId="77777777" w:rsidR="00F02D3F" w:rsidRDefault="00F02D3F" w:rsidP="00927624">
            <w:pPr>
              <w:rPr>
                <w:ins w:id="462" w:author="TEBA" w:date="2024-11-08T07:56:00Z"/>
              </w:rPr>
            </w:pPr>
            <w:ins w:id="463" w:author="TEBA" w:date="2024-11-08T07:57:00Z">
              <w:r>
                <w:t>State</w:t>
              </w:r>
            </w:ins>
          </w:p>
        </w:tc>
        <w:tc>
          <w:tcPr>
            <w:tcW w:w="1301" w:type="dxa"/>
            <w:tcBorders>
              <w:top w:val="single" w:sz="4" w:space="0" w:color="auto"/>
              <w:left w:val="single" w:sz="4" w:space="0" w:color="auto"/>
              <w:bottom w:val="single" w:sz="4" w:space="0" w:color="auto"/>
              <w:right w:val="single" w:sz="4" w:space="0" w:color="auto"/>
            </w:tcBorders>
          </w:tcPr>
          <w:p w14:paraId="371AEBC5" w14:textId="77777777" w:rsidR="00F02D3F" w:rsidRDefault="00F02D3F" w:rsidP="00927624">
            <w:pPr>
              <w:rPr>
                <w:ins w:id="464" w:author="TEBA" w:date="2024-11-08T07:56:00Z"/>
              </w:rPr>
            </w:pPr>
            <w:ins w:id="465" w:author="TEBA" w:date="2024-11-08T07:57:00Z">
              <w:r>
                <w:t>1</w:t>
              </w:r>
            </w:ins>
            <w:ins w:id="466" w:author="TEBA" w:date="2024-11-27T09:30:00Z">
              <w:r>
                <w:t>4</w:t>
              </w:r>
            </w:ins>
            <w:ins w:id="467" w:author="TEBA" w:date="2024-11-08T07:57:00Z">
              <w:r>
                <w:t xml:space="preserve"> Characters</w:t>
              </w:r>
            </w:ins>
          </w:p>
        </w:tc>
        <w:tc>
          <w:tcPr>
            <w:tcW w:w="3870" w:type="dxa"/>
            <w:tcBorders>
              <w:top w:val="single" w:sz="4" w:space="0" w:color="auto"/>
              <w:left w:val="single" w:sz="4" w:space="0" w:color="auto"/>
              <w:bottom w:val="single" w:sz="4" w:space="0" w:color="auto"/>
            </w:tcBorders>
          </w:tcPr>
          <w:p w14:paraId="1ED3C48D" w14:textId="77777777" w:rsidR="00F02D3F" w:rsidRDefault="00F02D3F" w:rsidP="00927624">
            <w:pPr>
              <w:rPr>
                <w:ins w:id="468" w:author="TEBA" w:date="2024-11-08T07:56:00Z"/>
              </w:rPr>
            </w:pPr>
            <w:ins w:id="469" w:author="TEBA" w:date="2024-11-08T07:57:00Z">
              <w:r>
                <w:t>State name where generator is located.</w:t>
              </w:r>
            </w:ins>
          </w:p>
        </w:tc>
      </w:tr>
      <w:tr w:rsidR="00F02D3F" w14:paraId="6AA9099D" w14:textId="77777777" w:rsidTr="00927624">
        <w:trPr>
          <w:ins w:id="470" w:author="TEBA" w:date="2024-11-08T07:57:00Z"/>
        </w:trPr>
        <w:tc>
          <w:tcPr>
            <w:tcW w:w="2659" w:type="dxa"/>
            <w:tcBorders>
              <w:top w:val="single" w:sz="4" w:space="0" w:color="auto"/>
              <w:bottom w:val="single" w:sz="4" w:space="0" w:color="auto"/>
              <w:right w:val="single" w:sz="4" w:space="0" w:color="auto"/>
            </w:tcBorders>
          </w:tcPr>
          <w:p w14:paraId="47CDBF90" w14:textId="77777777" w:rsidR="00F02D3F" w:rsidRDefault="00F02D3F" w:rsidP="00927624">
            <w:pPr>
              <w:rPr>
                <w:ins w:id="471" w:author="TEBA" w:date="2024-11-08T07:57:00Z"/>
              </w:rPr>
            </w:pPr>
            <w:ins w:id="472" w:author="TEBA" w:date="2024-11-08T07:57:00Z">
              <w:r>
                <w:t>Commercial Operations Date</w:t>
              </w:r>
            </w:ins>
          </w:p>
        </w:tc>
        <w:tc>
          <w:tcPr>
            <w:tcW w:w="1301" w:type="dxa"/>
            <w:tcBorders>
              <w:top w:val="single" w:sz="4" w:space="0" w:color="auto"/>
              <w:left w:val="single" w:sz="4" w:space="0" w:color="auto"/>
              <w:bottom w:val="single" w:sz="4" w:space="0" w:color="auto"/>
              <w:right w:val="single" w:sz="4" w:space="0" w:color="auto"/>
            </w:tcBorders>
          </w:tcPr>
          <w:p w14:paraId="3B3AE442" w14:textId="77777777" w:rsidR="00F02D3F" w:rsidRDefault="00F02D3F" w:rsidP="00927624">
            <w:pPr>
              <w:rPr>
                <w:ins w:id="473" w:author="TEBA" w:date="2024-11-08T07:57:00Z"/>
              </w:rPr>
            </w:pPr>
            <w:ins w:id="474" w:author="TEBA" w:date="2024-11-08T07:57:00Z">
              <w:r>
                <w:t xml:space="preserve">10 </w:t>
              </w:r>
            </w:ins>
            <w:ins w:id="475" w:author="TEBA" w:date="2024-11-25T14:18:00Z">
              <w:r>
                <w:t>C</w:t>
              </w:r>
            </w:ins>
            <w:ins w:id="476" w:author="TEBA" w:date="2024-11-08T07:57:00Z">
              <w:r>
                <w:t>haracters</w:t>
              </w:r>
            </w:ins>
          </w:p>
        </w:tc>
        <w:tc>
          <w:tcPr>
            <w:tcW w:w="3870" w:type="dxa"/>
            <w:tcBorders>
              <w:top w:val="single" w:sz="4" w:space="0" w:color="auto"/>
              <w:left w:val="single" w:sz="4" w:space="0" w:color="auto"/>
              <w:bottom w:val="single" w:sz="4" w:space="0" w:color="auto"/>
            </w:tcBorders>
          </w:tcPr>
          <w:p w14:paraId="5D5395DC" w14:textId="77777777" w:rsidR="00F02D3F" w:rsidRDefault="00F02D3F" w:rsidP="00927624">
            <w:pPr>
              <w:rPr>
                <w:ins w:id="477" w:author="TEBA" w:date="2024-11-08T07:57:00Z"/>
              </w:rPr>
            </w:pPr>
            <w:ins w:id="478" w:author="TEBA" w:date="2024-11-08T07:57:00Z">
              <w:r>
                <w:t>Year, month, date in the format YYYY-MM-DD.</w:t>
              </w:r>
            </w:ins>
          </w:p>
        </w:tc>
      </w:tr>
      <w:tr w:rsidR="00F02D3F" w14:paraId="15754C2F" w14:textId="77777777" w:rsidTr="00927624">
        <w:trPr>
          <w:ins w:id="479" w:author="TEBA" w:date="2024-11-08T07:57:00Z"/>
        </w:trPr>
        <w:tc>
          <w:tcPr>
            <w:tcW w:w="2659" w:type="dxa"/>
            <w:tcBorders>
              <w:top w:val="single" w:sz="4" w:space="0" w:color="auto"/>
              <w:bottom w:val="single" w:sz="4" w:space="0" w:color="auto"/>
              <w:right w:val="single" w:sz="4" w:space="0" w:color="auto"/>
            </w:tcBorders>
          </w:tcPr>
          <w:p w14:paraId="71E2AD11" w14:textId="77777777" w:rsidR="00F02D3F" w:rsidRDefault="00F02D3F" w:rsidP="00927624">
            <w:pPr>
              <w:rPr>
                <w:ins w:id="480" w:author="TEBA" w:date="2024-11-08T07:57:00Z"/>
              </w:rPr>
            </w:pPr>
            <w:ins w:id="481" w:author="TEBA" w:date="2024-11-08T07:57:00Z">
              <w:r>
                <w:t>Quantity</w:t>
              </w:r>
            </w:ins>
          </w:p>
        </w:tc>
        <w:tc>
          <w:tcPr>
            <w:tcW w:w="1301" w:type="dxa"/>
            <w:tcBorders>
              <w:top w:val="single" w:sz="4" w:space="0" w:color="auto"/>
              <w:left w:val="single" w:sz="4" w:space="0" w:color="auto"/>
              <w:bottom w:val="single" w:sz="4" w:space="0" w:color="auto"/>
              <w:right w:val="single" w:sz="4" w:space="0" w:color="auto"/>
            </w:tcBorders>
          </w:tcPr>
          <w:p w14:paraId="201647A2" w14:textId="77777777" w:rsidR="00F02D3F" w:rsidRDefault="00F02D3F" w:rsidP="00927624">
            <w:pPr>
              <w:rPr>
                <w:ins w:id="482" w:author="TEBA" w:date="2024-11-08T07:57:00Z"/>
              </w:rPr>
            </w:pPr>
            <w:ins w:id="483" w:author="TEBA" w:date="2024-11-08T07:57:00Z">
              <w:r>
                <w:t>Float</w:t>
              </w:r>
            </w:ins>
          </w:p>
        </w:tc>
        <w:tc>
          <w:tcPr>
            <w:tcW w:w="3870" w:type="dxa"/>
            <w:tcBorders>
              <w:top w:val="single" w:sz="4" w:space="0" w:color="auto"/>
              <w:left w:val="single" w:sz="4" w:space="0" w:color="auto"/>
              <w:bottom w:val="single" w:sz="4" w:space="0" w:color="auto"/>
            </w:tcBorders>
          </w:tcPr>
          <w:p w14:paraId="11C6DF68" w14:textId="77777777" w:rsidR="00F02D3F" w:rsidRDefault="00F02D3F" w:rsidP="00927624">
            <w:pPr>
              <w:rPr>
                <w:ins w:id="484" w:author="TEBA" w:date="2024-11-08T07:57:00Z"/>
              </w:rPr>
            </w:pPr>
            <w:ins w:id="485" w:author="TEBA" w:date="2024-11-08T07:57:00Z">
              <w:r>
                <w:t xml:space="preserve">Total </w:t>
              </w:r>
            </w:ins>
            <w:ins w:id="486" w:author="TEBA" w:date="2024-11-25T19:52:00Z">
              <w:r>
                <w:t>Whs</w:t>
              </w:r>
            </w:ins>
            <w:ins w:id="487" w:author="TEBA" w:date="2024-11-08T07:57:00Z">
              <w:r>
                <w:t xml:space="preserve"> for the period (hour or month)</w:t>
              </w:r>
            </w:ins>
            <w:ins w:id="488" w:author="TEBA" w:date="2024-11-25T14:21:00Z">
              <w:r>
                <w:t>.</w:t>
              </w:r>
            </w:ins>
          </w:p>
        </w:tc>
      </w:tr>
      <w:tr w:rsidR="00F02D3F" w14:paraId="29654737" w14:textId="77777777" w:rsidTr="00927624">
        <w:trPr>
          <w:ins w:id="489" w:author="TEBA" w:date="2024-11-08T07:57:00Z"/>
        </w:trPr>
        <w:tc>
          <w:tcPr>
            <w:tcW w:w="2659" w:type="dxa"/>
            <w:tcBorders>
              <w:top w:val="single" w:sz="4" w:space="0" w:color="auto"/>
              <w:bottom w:val="single" w:sz="4" w:space="0" w:color="auto"/>
              <w:right w:val="single" w:sz="4" w:space="0" w:color="auto"/>
            </w:tcBorders>
          </w:tcPr>
          <w:p w14:paraId="4FF871C7" w14:textId="77777777" w:rsidR="00F02D3F" w:rsidRDefault="00F02D3F" w:rsidP="00927624">
            <w:pPr>
              <w:rPr>
                <w:ins w:id="490" w:author="TEBA" w:date="2024-11-08T07:57:00Z"/>
              </w:rPr>
            </w:pPr>
            <w:ins w:id="491" w:author="TEBA" w:date="2024-11-08T07:58:00Z">
              <w:r>
                <w:t>Third</w:t>
              </w:r>
            </w:ins>
            <w:ins w:id="492" w:author="TEBA" w:date="2024-11-25T18:47:00Z">
              <w:r>
                <w:t>-</w:t>
              </w:r>
            </w:ins>
            <w:ins w:id="493" w:author="TEBA" w:date="2024-11-08T07:58:00Z">
              <w:r>
                <w:t>Party Certification</w:t>
              </w:r>
            </w:ins>
          </w:p>
        </w:tc>
        <w:tc>
          <w:tcPr>
            <w:tcW w:w="1301" w:type="dxa"/>
            <w:tcBorders>
              <w:top w:val="single" w:sz="4" w:space="0" w:color="auto"/>
              <w:left w:val="single" w:sz="4" w:space="0" w:color="auto"/>
              <w:bottom w:val="single" w:sz="4" w:space="0" w:color="auto"/>
              <w:right w:val="single" w:sz="4" w:space="0" w:color="auto"/>
            </w:tcBorders>
          </w:tcPr>
          <w:p w14:paraId="0931BCCF" w14:textId="77777777" w:rsidR="00F02D3F" w:rsidRDefault="00F02D3F" w:rsidP="00927624">
            <w:pPr>
              <w:rPr>
                <w:ins w:id="494" w:author="TEBA" w:date="2024-11-08T07:57:00Z"/>
              </w:rPr>
            </w:pPr>
            <w:ins w:id="495" w:author="TEBA" w:date="2024-11-08T07:58:00Z">
              <w:r>
                <w:t>JSON Object</w:t>
              </w:r>
            </w:ins>
          </w:p>
        </w:tc>
        <w:tc>
          <w:tcPr>
            <w:tcW w:w="3870" w:type="dxa"/>
            <w:tcBorders>
              <w:top w:val="single" w:sz="4" w:space="0" w:color="auto"/>
              <w:left w:val="single" w:sz="4" w:space="0" w:color="auto"/>
              <w:bottom w:val="single" w:sz="4" w:space="0" w:color="auto"/>
            </w:tcBorders>
          </w:tcPr>
          <w:p w14:paraId="5424F8AF" w14:textId="77777777" w:rsidR="00F02D3F" w:rsidRDefault="00F02D3F" w:rsidP="00927624">
            <w:pPr>
              <w:rPr>
                <w:ins w:id="496" w:author="TEBA" w:date="2024-11-08T07:57:00Z"/>
              </w:rPr>
            </w:pPr>
            <w:ins w:id="497" w:author="TEBA" w:date="2024-11-08T07:58:00Z">
              <w:r>
                <w:t>Associated charge REC or EAC for a storage discharge EAC, as described by Section 14.1</w:t>
              </w:r>
            </w:ins>
            <w:ins w:id="498" w:author="TEBA" w:date="2024-11-27T09:40:00Z">
              <w:r>
                <w:t>2</w:t>
              </w:r>
            </w:ins>
            <w:ins w:id="499" w:author="TEBA" w:date="2024-11-25T20:31:00Z">
              <w:r>
                <w:t xml:space="preserve">, </w:t>
              </w:r>
              <w:r w:rsidRPr="00837464">
                <w:t>Third-Party Certification Data Fields</w:t>
              </w:r>
              <w:r>
                <w:t>,</w:t>
              </w:r>
            </w:ins>
            <w:ins w:id="500" w:author="TEBA" w:date="2024-11-08T07:58:00Z">
              <w:r>
                <w:t xml:space="preserve"> or other appropriate data for other types of third</w:t>
              </w:r>
            </w:ins>
            <w:ins w:id="501" w:author="TEBA" w:date="2024-11-25T18:47:00Z">
              <w:r>
                <w:t>-</w:t>
              </w:r>
            </w:ins>
            <w:ins w:id="502" w:author="TEBA" w:date="2024-11-08T07:58:00Z">
              <w:r>
                <w:t>party certifiers</w:t>
              </w:r>
            </w:ins>
            <w:ins w:id="503" w:author="TEBA" w:date="2024-11-25T14:21:00Z">
              <w:r>
                <w:t>.</w:t>
              </w:r>
            </w:ins>
          </w:p>
        </w:tc>
      </w:tr>
      <w:tr w:rsidR="00F02D3F" w14:paraId="4DBC8422" w14:textId="77777777" w:rsidTr="00927624">
        <w:trPr>
          <w:ins w:id="504" w:author="TEBA" w:date="2024-11-08T07:57:00Z"/>
        </w:trPr>
        <w:tc>
          <w:tcPr>
            <w:tcW w:w="2659" w:type="dxa"/>
            <w:tcBorders>
              <w:top w:val="single" w:sz="4" w:space="0" w:color="auto"/>
              <w:bottom w:val="single" w:sz="4" w:space="0" w:color="auto"/>
              <w:right w:val="single" w:sz="4" w:space="0" w:color="auto"/>
            </w:tcBorders>
          </w:tcPr>
          <w:p w14:paraId="2D69C334" w14:textId="77777777" w:rsidR="00F02D3F" w:rsidRDefault="00F02D3F" w:rsidP="00927624">
            <w:pPr>
              <w:rPr>
                <w:ins w:id="505" w:author="TEBA" w:date="2024-11-08T07:57:00Z"/>
              </w:rPr>
            </w:pPr>
            <w:ins w:id="506" w:author="TEBA" w:date="2024-11-08T07:58:00Z">
              <w:r>
                <w:rPr>
                  <w:iCs/>
                </w:rPr>
                <w:t>Third</w:t>
              </w:r>
            </w:ins>
            <w:ins w:id="507" w:author="TEBA" w:date="2024-11-25T18:47:00Z">
              <w:r>
                <w:rPr>
                  <w:iCs/>
                </w:rPr>
                <w:t>-</w:t>
              </w:r>
            </w:ins>
            <w:ins w:id="508" w:author="TEBA" w:date="2024-11-25T20:48:00Z">
              <w:r>
                <w:rPr>
                  <w:iCs/>
                </w:rPr>
                <w:t>P</w:t>
              </w:r>
            </w:ins>
            <w:ins w:id="509" w:author="TEBA" w:date="2024-11-08T07:58:00Z">
              <w:r>
                <w:rPr>
                  <w:iCs/>
                </w:rPr>
                <w:t xml:space="preserve">arty </w:t>
              </w:r>
            </w:ins>
            <w:ins w:id="510" w:author="TEBA" w:date="2024-11-25T20:48:00Z">
              <w:r>
                <w:rPr>
                  <w:iCs/>
                </w:rPr>
                <w:t>C</w:t>
              </w:r>
            </w:ins>
            <w:ins w:id="511" w:author="TEBA" w:date="2024-11-08T07:58:00Z">
              <w:r>
                <w:rPr>
                  <w:iCs/>
                </w:rPr>
                <w:t xml:space="preserve">ertification </w:t>
              </w:r>
            </w:ins>
            <w:ins w:id="512" w:author="TEBA" w:date="2024-11-25T20:48:00Z">
              <w:r>
                <w:rPr>
                  <w:iCs/>
                </w:rPr>
                <w:t>P</w:t>
              </w:r>
            </w:ins>
            <w:ins w:id="513" w:author="TEBA" w:date="2024-11-08T07:58:00Z">
              <w:r>
                <w:rPr>
                  <w:iCs/>
                </w:rPr>
                <w:t>rogram</w:t>
              </w:r>
            </w:ins>
          </w:p>
        </w:tc>
        <w:tc>
          <w:tcPr>
            <w:tcW w:w="1301" w:type="dxa"/>
            <w:tcBorders>
              <w:top w:val="single" w:sz="4" w:space="0" w:color="auto"/>
              <w:left w:val="single" w:sz="4" w:space="0" w:color="auto"/>
              <w:bottom w:val="single" w:sz="4" w:space="0" w:color="auto"/>
              <w:right w:val="single" w:sz="4" w:space="0" w:color="auto"/>
            </w:tcBorders>
          </w:tcPr>
          <w:p w14:paraId="4D725A89" w14:textId="77777777" w:rsidR="00F02D3F" w:rsidRDefault="00F02D3F" w:rsidP="00927624">
            <w:pPr>
              <w:rPr>
                <w:ins w:id="514" w:author="TEBA" w:date="2024-11-08T07:57:00Z"/>
              </w:rPr>
            </w:pPr>
            <w:ins w:id="515" w:author="TEBA" w:date="2024-11-08T07:58:00Z">
              <w:r>
                <w:t>255 Characters</w:t>
              </w:r>
            </w:ins>
          </w:p>
        </w:tc>
        <w:tc>
          <w:tcPr>
            <w:tcW w:w="3870" w:type="dxa"/>
            <w:tcBorders>
              <w:top w:val="single" w:sz="4" w:space="0" w:color="auto"/>
              <w:left w:val="single" w:sz="4" w:space="0" w:color="auto"/>
              <w:bottom w:val="single" w:sz="4" w:space="0" w:color="auto"/>
            </w:tcBorders>
          </w:tcPr>
          <w:p w14:paraId="37081FE6" w14:textId="77777777" w:rsidR="00F02D3F" w:rsidRDefault="00F02D3F" w:rsidP="00927624">
            <w:pPr>
              <w:rPr>
                <w:ins w:id="516" w:author="TEBA" w:date="2024-11-08T07:57:00Z"/>
              </w:rPr>
            </w:pPr>
            <w:ins w:id="517" w:author="TEBA" w:date="2024-11-08T07:58:00Z">
              <w:r>
                <w:t>The name of the third party the EAC Account Holder allowed to provide information to ERCOT for updating the third</w:t>
              </w:r>
            </w:ins>
            <w:ins w:id="518" w:author="TEBA" w:date="2024-11-25T18:48:00Z">
              <w:r>
                <w:t>-</w:t>
              </w:r>
            </w:ins>
            <w:ins w:id="519" w:author="TEBA" w:date="2024-11-08T07:58:00Z">
              <w:r>
                <w:t>party certification data field.</w:t>
              </w:r>
            </w:ins>
          </w:p>
        </w:tc>
      </w:tr>
      <w:tr w:rsidR="00F02D3F" w14:paraId="0FC78916" w14:textId="77777777" w:rsidTr="00927624">
        <w:trPr>
          <w:ins w:id="520" w:author="TEBA" w:date="2024-11-08T07:57:00Z"/>
        </w:trPr>
        <w:tc>
          <w:tcPr>
            <w:tcW w:w="2659" w:type="dxa"/>
            <w:tcBorders>
              <w:top w:val="single" w:sz="4" w:space="0" w:color="auto"/>
              <w:bottom w:val="single" w:sz="4" w:space="0" w:color="auto"/>
              <w:right w:val="single" w:sz="4" w:space="0" w:color="auto"/>
            </w:tcBorders>
          </w:tcPr>
          <w:p w14:paraId="5425F46D" w14:textId="77777777" w:rsidR="00F02D3F" w:rsidRDefault="00F02D3F" w:rsidP="00927624">
            <w:pPr>
              <w:rPr>
                <w:ins w:id="521" w:author="TEBA" w:date="2024-11-08T07:57:00Z"/>
              </w:rPr>
            </w:pPr>
            <w:ins w:id="522" w:author="TEBA" w:date="2024-11-08T07:58:00Z">
              <w:r>
                <w:t xml:space="preserve">Storage </w:t>
              </w:r>
            </w:ins>
            <w:ins w:id="523" w:author="TEBA" w:date="2024-11-25T14:25:00Z">
              <w:r>
                <w:t>M</w:t>
              </w:r>
            </w:ins>
            <w:ins w:id="524" w:author="TEBA" w:date="2024-11-08T07:58:00Z">
              <w:r>
                <w:t>etadata</w:t>
              </w:r>
            </w:ins>
          </w:p>
        </w:tc>
        <w:tc>
          <w:tcPr>
            <w:tcW w:w="1301" w:type="dxa"/>
            <w:tcBorders>
              <w:top w:val="single" w:sz="4" w:space="0" w:color="auto"/>
              <w:left w:val="single" w:sz="4" w:space="0" w:color="auto"/>
              <w:bottom w:val="single" w:sz="4" w:space="0" w:color="auto"/>
              <w:right w:val="single" w:sz="4" w:space="0" w:color="auto"/>
            </w:tcBorders>
          </w:tcPr>
          <w:p w14:paraId="4F1EDEE6" w14:textId="77777777" w:rsidR="00F02D3F" w:rsidRDefault="00F02D3F" w:rsidP="00927624">
            <w:pPr>
              <w:rPr>
                <w:ins w:id="525" w:author="TEBA" w:date="2024-11-08T07:57:00Z"/>
              </w:rPr>
            </w:pPr>
            <w:ins w:id="526" w:author="TEBA" w:date="2024-11-08T07:58:00Z">
              <w:r>
                <w:t>JSON Object</w:t>
              </w:r>
            </w:ins>
          </w:p>
        </w:tc>
        <w:tc>
          <w:tcPr>
            <w:tcW w:w="3870" w:type="dxa"/>
            <w:tcBorders>
              <w:top w:val="single" w:sz="4" w:space="0" w:color="auto"/>
              <w:left w:val="single" w:sz="4" w:space="0" w:color="auto"/>
              <w:bottom w:val="single" w:sz="4" w:space="0" w:color="auto"/>
            </w:tcBorders>
          </w:tcPr>
          <w:p w14:paraId="6E5A0D92" w14:textId="77777777" w:rsidR="00F02D3F" w:rsidRDefault="00F02D3F" w:rsidP="00927624">
            <w:pPr>
              <w:rPr>
                <w:ins w:id="527" w:author="TEBA" w:date="2024-11-08T07:57:00Z"/>
              </w:rPr>
            </w:pPr>
            <w:ins w:id="528" w:author="TEBA" w:date="2024-11-08T07:58:00Z">
              <w:r>
                <w:t>Additional associated charge records, discharge records, and energy losses, as inputted by the EAC Account Holder</w:t>
              </w:r>
            </w:ins>
            <w:ins w:id="529" w:author="TEBA" w:date="2024-11-25T14:21:00Z">
              <w:r>
                <w:t>.</w:t>
              </w:r>
            </w:ins>
          </w:p>
        </w:tc>
      </w:tr>
      <w:tr w:rsidR="00F02D3F" w14:paraId="20D5E5F7" w14:textId="77777777" w:rsidTr="00927624">
        <w:trPr>
          <w:ins w:id="530" w:author="TEBA" w:date="2024-11-08T07:57:00Z"/>
        </w:trPr>
        <w:tc>
          <w:tcPr>
            <w:tcW w:w="2659" w:type="dxa"/>
            <w:tcBorders>
              <w:top w:val="single" w:sz="4" w:space="0" w:color="auto"/>
              <w:bottom w:val="single" w:sz="4" w:space="0" w:color="auto"/>
              <w:right w:val="single" w:sz="4" w:space="0" w:color="auto"/>
            </w:tcBorders>
          </w:tcPr>
          <w:p w14:paraId="74E2CBF5" w14:textId="77777777" w:rsidR="00F02D3F" w:rsidRDefault="00F02D3F" w:rsidP="00927624">
            <w:pPr>
              <w:rPr>
                <w:ins w:id="531" w:author="TEBA" w:date="2024-11-08T07:57:00Z"/>
              </w:rPr>
            </w:pPr>
            <w:r>
              <w:t xml:space="preserve">Type of </w:t>
            </w:r>
            <w:ins w:id="532" w:author="TEBA" w:date="2024-11-22T10:00:00Z">
              <w:r>
                <w:t xml:space="preserve">Energy </w:t>
              </w:r>
            </w:ins>
            <w:del w:id="533" w:author="TEBA" w:date="2024-11-08T07:59:00Z">
              <w:r w:rsidDel="009553BB">
                <w:delText xml:space="preserve">Renewable </w:delText>
              </w:r>
            </w:del>
            <w:r>
              <w:t>Resource</w:t>
            </w:r>
          </w:p>
        </w:tc>
        <w:tc>
          <w:tcPr>
            <w:tcW w:w="1301" w:type="dxa"/>
            <w:tcBorders>
              <w:top w:val="single" w:sz="4" w:space="0" w:color="auto"/>
              <w:left w:val="single" w:sz="4" w:space="0" w:color="auto"/>
              <w:bottom w:val="single" w:sz="4" w:space="0" w:color="auto"/>
              <w:right w:val="single" w:sz="4" w:space="0" w:color="auto"/>
            </w:tcBorders>
          </w:tcPr>
          <w:p w14:paraId="3BB77455" w14:textId="77777777" w:rsidR="00F02D3F" w:rsidRDefault="00F02D3F" w:rsidP="00927624">
            <w:pPr>
              <w:rPr>
                <w:ins w:id="534" w:author="TEBA" w:date="2024-11-08T07:57:00Z"/>
              </w:rPr>
            </w:pPr>
            <w:r>
              <w:t>20 Characters</w:t>
            </w:r>
          </w:p>
        </w:tc>
        <w:tc>
          <w:tcPr>
            <w:tcW w:w="3870" w:type="dxa"/>
            <w:tcBorders>
              <w:top w:val="single" w:sz="4" w:space="0" w:color="auto"/>
              <w:left w:val="single" w:sz="4" w:space="0" w:color="auto"/>
              <w:bottom w:val="single" w:sz="4" w:space="0" w:color="auto"/>
            </w:tcBorders>
          </w:tcPr>
          <w:p w14:paraId="07F6C450" w14:textId="77777777" w:rsidR="00F02D3F" w:rsidRDefault="00F02D3F" w:rsidP="00927624">
            <w:pPr>
              <w:rPr>
                <w:ins w:id="535" w:author="TEBA" w:date="2024-11-08T07:57:00Z"/>
              </w:rPr>
            </w:pPr>
            <w:r>
              <w:t xml:space="preserve">Reference to type of </w:t>
            </w:r>
            <w:del w:id="536" w:author="TEBA" w:date="2024-11-22T10:00:00Z">
              <w:r w:rsidDel="00303687">
                <w:delText xml:space="preserve">renewable </w:delText>
              </w:r>
            </w:del>
            <w:ins w:id="537" w:author="TEBA" w:date="2024-11-22T10:00:00Z">
              <w:r>
                <w:t xml:space="preserve">energy </w:t>
              </w:r>
            </w:ins>
            <w:r>
              <w:t>Resource:  Solar, wind, biomass, tidal, geothermal, hydro, landfill gas, other</w:t>
            </w:r>
            <w:ins w:id="538" w:author="TEBA" w:date="2024-11-08T08:00:00Z">
              <w:r>
                <w:t>, nuclear, energy storage, low carbon gas, etc</w:t>
              </w:r>
            </w:ins>
            <w:r>
              <w:t>.</w:t>
            </w:r>
          </w:p>
        </w:tc>
      </w:tr>
      <w:tr w:rsidR="00F02D3F" w14:paraId="42176573" w14:textId="77777777" w:rsidTr="00927624">
        <w:tc>
          <w:tcPr>
            <w:tcW w:w="2659" w:type="dxa"/>
            <w:tcBorders>
              <w:top w:val="single" w:sz="4" w:space="0" w:color="auto"/>
              <w:bottom w:val="single" w:sz="4" w:space="0" w:color="auto"/>
              <w:right w:val="single" w:sz="4" w:space="0" w:color="auto"/>
            </w:tcBorders>
          </w:tcPr>
          <w:p w14:paraId="48E3F159" w14:textId="77777777" w:rsidR="00F02D3F" w:rsidRDefault="00F02D3F" w:rsidP="00927624">
            <w:r>
              <w:t>Facility Identification Number</w:t>
            </w:r>
          </w:p>
        </w:tc>
        <w:tc>
          <w:tcPr>
            <w:tcW w:w="1301" w:type="dxa"/>
            <w:tcBorders>
              <w:top w:val="single" w:sz="4" w:space="0" w:color="auto"/>
              <w:left w:val="single" w:sz="4" w:space="0" w:color="auto"/>
              <w:bottom w:val="single" w:sz="4" w:space="0" w:color="auto"/>
              <w:right w:val="single" w:sz="4" w:space="0" w:color="auto"/>
            </w:tcBorders>
          </w:tcPr>
          <w:p w14:paraId="6BAEBB25" w14:textId="77777777" w:rsidR="00F02D3F" w:rsidRDefault="00F02D3F" w:rsidP="00927624">
            <w:r>
              <w:t>5 Digits</w:t>
            </w:r>
          </w:p>
        </w:tc>
        <w:tc>
          <w:tcPr>
            <w:tcW w:w="3870" w:type="dxa"/>
            <w:tcBorders>
              <w:top w:val="single" w:sz="4" w:space="0" w:color="auto"/>
              <w:left w:val="single" w:sz="4" w:space="0" w:color="auto"/>
              <w:bottom w:val="single" w:sz="4" w:space="0" w:color="auto"/>
            </w:tcBorders>
          </w:tcPr>
          <w:p w14:paraId="294E7626" w14:textId="77777777" w:rsidR="00F02D3F" w:rsidRDefault="00F02D3F" w:rsidP="00927624">
            <w:r>
              <w:t>Number to be assigned by ERCOT.</w:t>
            </w:r>
          </w:p>
        </w:tc>
      </w:tr>
      <w:tr w:rsidR="00F02D3F" w14:paraId="0CE3D4BF" w14:textId="77777777" w:rsidTr="00927624">
        <w:tc>
          <w:tcPr>
            <w:tcW w:w="2659" w:type="dxa"/>
            <w:tcBorders>
              <w:top w:val="single" w:sz="4" w:space="0" w:color="auto"/>
              <w:bottom w:val="single" w:sz="18" w:space="0" w:color="auto"/>
              <w:right w:val="single" w:sz="4" w:space="0" w:color="auto"/>
            </w:tcBorders>
          </w:tcPr>
          <w:p w14:paraId="169BB7DC" w14:textId="77777777" w:rsidR="00F02D3F" w:rsidRDefault="00F02D3F" w:rsidP="00927624">
            <w:del w:id="539" w:author="TEBA" w:date="2024-11-08T08:00:00Z">
              <w:r w:rsidDel="009553BB">
                <w:delText>R</w:delText>
              </w:r>
            </w:del>
            <w:r>
              <w:t>E</w:t>
            </w:r>
            <w:ins w:id="540" w:author="TEBA" w:date="2024-11-08T08:00:00Z">
              <w:r>
                <w:t>A</w:t>
              </w:r>
            </w:ins>
            <w:r>
              <w:t>C Number</w:t>
            </w:r>
          </w:p>
        </w:tc>
        <w:tc>
          <w:tcPr>
            <w:tcW w:w="1301" w:type="dxa"/>
            <w:tcBorders>
              <w:top w:val="single" w:sz="4" w:space="0" w:color="auto"/>
              <w:left w:val="single" w:sz="4" w:space="0" w:color="auto"/>
              <w:bottom w:val="single" w:sz="18" w:space="0" w:color="auto"/>
              <w:right w:val="single" w:sz="4" w:space="0" w:color="auto"/>
            </w:tcBorders>
          </w:tcPr>
          <w:p w14:paraId="6EE9268C" w14:textId="77777777" w:rsidR="00F02D3F" w:rsidRDefault="00F02D3F" w:rsidP="00927624">
            <w:del w:id="541" w:author="TEBA" w:date="2024-11-08T08:01:00Z">
              <w:r w:rsidDel="009553BB">
                <w:delText>8 Digits</w:delText>
              </w:r>
            </w:del>
            <w:ins w:id="542" w:author="TEBA" w:date="2024-11-08T08:01:00Z">
              <w:r>
                <w:t xml:space="preserve">Up to 20 </w:t>
              </w:r>
            </w:ins>
            <w:ins w:id="543" w:author="TEBA" w:date="2024-11-22T12:36:00Z">
              <w:r>
                <w:t>Character</w:t>
              </w:r>
            </w:ins>
            <w:ins w:id="544" w:author="TEBA" w:date="2024-11-25T14:21:00Z">
              <w:r>
                <w:t>s</w:t>
              </w:r>
            </w:ins>
          </w:p>
        </w:tc>
        <w:tc>
          <w:tcPr>
            <w:tcW w:w="3870" w:type="dxa"/>
            <w:tcBorders>
              <w:top w:val="single" w:sz="4" w:space="0" w:color="auto"/>
              <w:left w:val="single" w:sz="4" w:space="0" w:color="auto"/>
              <w:bottom w:val="single" w:sz="18" w:space="0" w:color="auto"/>
            </w:tcBorders>
          </w:tcPr>
          <w:p w14:paraId="0178A879" w14:textId="77777777" w:rsidR="00F02D3F" w:rsidRDefault="00F02D3F" w:rsidP="00927624">
            <w:ins w:id="545" w:author="TEBA" w:date="2024-11-08T08:01:00Z">
              <w:r>
                <w:t xml:space="preserve">Sequential </w:t>
              </w:r>
            </w:ins>
            <w:del w:id="546" w:author="TEBA" w:date="2024-11-08T08:01:00Z">
              <w:r w:rsidDel="009553BB">
                <w:delText>R</w:delText>
              </w:r>
            </w:del>
            <w:r>
              <w:t>E</w:t>
            </w:r>
            <w:ins w:id="547" w:author="TEBA" w:date="2024-11-08T08:01:00Z">
              <w:r>
                <w:t>A</w:t>
              </w:r>
            </w:ins>
            <w:r>
              <w:t xml:space="preserve">C Number </w:t>
            </w:r>
            <w:ins w:id="548" w:author="TEBA" w:date="2024-11-22T12:36:00Z">
              <w:r>
                <w:t xml:space="preserve">range </w:t>
              </w:r>
            </w:ins>
            <w:r>
              <w:t xml:space="preserve">1 through the number of </w:t>
            </w:r>
            <w:del w:id="549" w:author="TEBA" w:date="2024-11-08T08:01:00Z">
              <w:r w:rsidDel="009553BB">
                <w:delText>M</w:delText>
              </w:r>
            </w:del>
            <w:r>
              <w:t xml:space="preserve">Wh generated by the facility during the </w:t>
            </w:r>
            <w:del w:id="550" w:author="TEBA" w:date="2024-11-08T08:02:00Z">
              <w:r w:rsidDel="009553BB">
                <w:delText>quarter</w:delText>
              </w:r>
            </w:del>
            <w:ins w:id="551" w:author="TEBA" w:date="2024-11-08T08:02:00Z">
              <w:r>
                <w:t>month or hour</w:t>
              </w:r>
            </w:ins>
            <w:r>
              <w:t xml:space="preserve">. </w:t>
            </w:r>
          </w:p>
        </w:tc>
      </w:tr>
    </w:tbl>
    <w:p w14:paraId="1B654C00" w14:textId="77777777" w:rsidR="00F02D3F" w:rsidRDefault="00F02D3F" w:rsidP="00F02D3F">
      <w:pPr>
        <w:pStyle w:val="Spaceafterbox"/>
      </w:pPr>
    </w:p>
    <w:p w14:paraId="18216C37" w14:textId="77777777" w:rsidR="00F02D3F" w:rsidRDefault="00F02D3F" w:rsidP="00F02D3F">
      <w:pPr>
        <w:spacing w:after="240"/>
        <w:ind w:left="720" w:hanging="720"/>
        <w:rPr>
          <w:iCs/>
        </w:rPr>
      </w:pPr>
      <w:r>
        <w:rPr>
          <w:iCs/>
        </w:rPr>
        <w:t>(</w:t>
      </w:r>
      <w:ins w:id="552" w:author="TEBA" w:date="2024-11-08T08:02:00Z">
        <w:r>
          <w:rPr>
            <w:iCs/>
          </w:rPr>
          <w:t>3</w:t>
        </w:r>
      </w:ins>
      <w:del w:id="553" w:author="TEBA" w:date="2024-11-08T08:02:00Z">
        <w:r w:rsidDel="009553BB">
          <w:rPr>
            <w:iCs/>
          </w:rPr>
          <w:delText>4</w:delText>
        </w:r>
      </w:del>
      <w:r>
        <w:rPr>
          <w:iCs/>
        </w:rPr>
        <w:t>)</w:t>
      </w:r>
      <w:r>
        <w:rPr>
          <w:iCs/>
        </w:rPr>
        <w:tab/>
        <w:t xml:space="preserve">The Facility Identification Number assigned by ERCOT will be fixed for a facility’s </w:t>
      </w:r>
      <w:proofErr w:type="gramStart"/>
      <w:r>
        <w:rPr>
          <w:iCs/>
        </w:rPr>
        <w:t>lifetime, and</w:t>
      </w:r>
      <w:proofErr w:type="gramEnd"/>
      <w:r>
        <w:rPr>
          <w:iCs/>
        </w:rPr>
        <w:t xml:space="preserve"> will therefore remain constant regardless of changes in facility name or ownership.  Facilities must file changes of name, ownership, or other relevant certification information with ERCOT within 30 days of such changes.</w:t>
      </w:r>
    </w:p>
    <w:p w14:paraId="55412B65" w14:textId="77777777" w:rsidR="00F02D3F" w:rsidRDefault="00F02D3F" w:rsidP="00F02D3F">
      <w:pPr>
        <w:spacing w:after="240"/>
        <w:ind w:left="720" w:hanging="720"/>
        <w:rPr>
          <w:iCs/>
        </w:rPr>
      </w:pPr>
      <w:r>
        <w:rPr>
          <w:iCs/>
        </w:rPr>
        <w:t>(</w:t>
      </w:r>
      <w:ins w:id="554" w:author="TEBA" w:date="2024-11-08T08:02:00Z">
        <w:r>
          <w:rPr>
            <w:iCs/>
          </w:rPr>
          <w:t>4</w:t>
        </w:r>
      </w:ins>
      <w:del w:id="555" w:author="TEBA" w:date="2024-11-08T08:02:00Z">
        <w:r w:rsidDel="009553BB">
          <w:rPr>
            <w:iCs/>
          </w:rPr>
          <w:delText>5</w:delText>
        </w:r>
      </w:del>
      <w:r>
        <w:rPr>
          <w:iCs/>
        </w:rPr>
        <w:t>)</w:t>
      </w:r>
      <w:r>
        <w:rPr>
          <w:iCs/>
        </w:rPr>
        <w:tab/>
        <w:t xml:space="preserve">Generating facilities that lose their Public Utility Commission of Texas (PUCT) REC generator certification will not be awarded </w:t>
      </w:r>
      <w:del w:id="556" w:author="TEBA" w:date="2024-11-08T08:02:00Z">
        <w:r w:rsidDel="009553BB">
          <w:rPr>
            <w:iCs/>
          </w:rPr>
          <w:delText>R</w:delText>
        </w:r>
      </w:del>
      <w:r>
        <w:rPr>
          <w:iCs/>
        </w:rPr>
        <w:t>E</w:t>
      </w:r>
      <w:ins w:id="557" w:author="TEBA" w:date="2024-11-08T08:02:00Z">
        <w:r>
          <w:rPr>
            <w:iCs/>
          </w:rPr>
          <w:t>A</w:t>
        </w:r>
      </w:ins>
      <w:r>
        <w:rPr>
          <w:iCs/>
        </w:rPr>
        <w:t xml:space="preserve">Cs by ERCOT </w:t>
      </w:r>
      <w:proofErr w:type="gramStart"/>
      <w:r>
        <w:rPr>
          <w:iCs/>
        </w:rPr>
        <w:t>subsequent to</w:t>
      </w:r>
      <w:proofErr w:type="gramEnd"/>
      <w:r>
        <w:rPr>
          <w:iCs/>
        </w:rPr>
        <w:t xml:space="preserve"> the date of the certification revocation, unless ERCOT is otherwise directed by the PUCT.</w:t>
      </w:r>
    </w:p>
    <w:p w14:paraId="402AA6BC" w14:textId="77777777" w:rsidR="00F02D3F" w:rsidDel="009553BB" w:rsidRDefault="00F02D3F" w:rsidP="00F02D3F">
      <w:pPr>
        <w:spacing w:after="240"/>
        <w:ind w:left="720" w:hanging="720"/>
        <w:rPr>
          <w:del w:id="558" w:author="TEBA" w:date="2024-11-08T08:02:00Z"/>
          <w:iCs/>
        </w:rPr>
      </w:pPr>
      <w:del w:id="559" w:author="TEBA" w:date="2024-11-08T08:02:00Z">
        <w:r w:rsidDel="009553BB">
          <w:rPr>
            <w:iCs/>
          </w:rPr>
          <w:lastRenderedPageBreak/>
          <w:delText>(6)</w:delText>
        </w:r>
        <w:r w:rsidDel="009553BB">
          <w:rPr>
            <w:iCs/>
          </w:rPr>
          <w:tab/>
          <w:delText>A REC or Compliance Premium will have an issue date of the Compliance Period in which it is generated.</w:delText>
        </w:r>
      </w:del>
    </w:p>
    <w:p w14:paraId="3F4B3EC8" w14:textId="58381C61" w:rsidR="00F02D3F" w:rsidRDefault="00F02D3F" w:rsidP="00F02D3F">
      <w:pPr>
        <w:spacing w:after="240"/>
        <w:ind w:left="720" w:hanging="720"/>
        <w:rPr>
          <w:iCs/>
        </w:rPr>
      </w:pPr>
      <w:r>
        <w:rPr>
          <w:iCs/>
        </w:rPr>
        <w:t>(</w:t>
      </w:r>
      <w:ins w:id="560" w:author="TEBA" w:date="2024-11-08T08:03:00Z">
        <w:r>
          <w:rPr>
            <w:iCs/>
          </w:rPr>
          <w:t>5</w:t>
        </w:r>
      </w:ins>
      <w:del w:id="561" w:author="TEBA" w:date="2024-11-08T08:03:00Z">
        <w:r w:rsidDel="009553BB">
          <w:rPr>
            <w:iCs/>
          </w:rPr>
          <w:delText>7</w:delText>
        </w:r>
      </w:del>
      <w:r>
        <w:rPr>
          <w:iCs/>
        </w:rPr>
        <w:t>)</w:t>
      </w:r>
      <w:r>
        <w:rPr>
          <w:iCs/>
        </w:rPr>
        <w:tab/>
      </w:r>
      <w:del w:id="562" w:author="TEBA" w:date="2024-11-08T08:03:00Z">
        <w:r w:rsidDel="009553BB">
          <w:rPr>
            <w:iCs/>
          </w:rPr>
          <w:delText>R</w:delText>
        </w:r>
      </w:del>
      <w:r>
        <w:rPr>
          <w:iCs/>
        </w:rPr>
        <w:t>E</w:t>
      </w:r>
      <w:ins w:id="563" w:author="TEBA" w:date="2024-11-08T08:03:00Z">
        <w:r>
          <w:rPr>
            <w:iCs/>
          </w:rPr>
          <w:t>A</w:t>
        </w:r>
      </w:ins>
      <w:r>
        <w:rPr>
          <w:iCs/>
        </w:rPr>
        <w:t xml:space="preserve">Cs </w:t>
      </w:r>
      <w:del w:id="564" w:author="TEBA" w:date="2024-11-08T08:03:00Z">
        <w:r w:rsidDel="009553BB">
          <w:rPr>
            <w:iCs/>
          </w:rPr>
          <w:delText xml:space="preserve">and </w:delText>
        </w:r>
        <w:r w:rsidRPr="0025343B" w:rsidDel="009553BB">
          <w:rPr>
            <w:iCs/>
          </w:rPr>
          <w:delText>Compliance Premiums</w:delText>
        </w:r>
        <w:r w:rsidDel="009553BB">
          <w:rPr>
            <w:iCs/>
          </w:rPr>
          <w:delText xml:space="preserve"> </w:delText>
        </w:r>
      </w:del>
      <w:r>
        <w:rPr>
          <w:iCs/>
        </w:rPr>
        <w:t xml:space="preserve">have a useful life of </w:t>
      </w:r>
      <w:del w:id="565" w:author="Vistra 031125" w:date="2025-03-10T13:51:00Z">
        <w:r w:rsidDel="00BD5C03">
          <w:rPr>
            <w:iCs/>
          </w:rPr>
          <w:delText xml:space="preserve">three </w:delText>
        </w:r>
      </w:del>
      <w:ins w:id="566" w:author="Vistra 031125" w:date="2025-03-10T13:51:00Z">
        <w:r w:rsidR="00BD5C03">
          <w:rPr>
            <w:iCs/>
          </w:rPr>
          <w:t xml:space="preserve">ten </w:t>
        </w:r>
      </w:ins>
      <w:del w:id="567" w:author="TEBA" w:date="2024-11-08T08:03:00Z">
        <w:r w:rsidDel="009553BB">
          <w:rPr>
            <w:iCs/>
          </w:rPr>
          <w:delText>Compliance Periods</w:delText>
        </w:r>
      </w:del>
      <w:ins w:id="568" w:author="TEBA" w:date="2024-11-08T08:03:00Z">
        <w:r>
          <w:rPr>
            <w:iCs/>
          </w:rPr>
          <w:t>years</w:t>
        </w:r>
      </w:ins>
      <w:r>
        <w:rPr>
          <w:iCs/>
        </w:rPr>
        <w:t xml:space="preserve">.  For example, a qualifying MWh of renewable energy generated on December 31, </w:t>
      </w:r>
      <w:del w:id="569" w:author="Vistra 031125" w:date="2025-03-10T13:51:00Z">
        <w:r w:rsidDel="00BD5C03">
          <w:rPr>
            <w:iCs/>
          </w:rPr>
          <w:delText xml:space="preserve">2023 </w:delText>
        </w:r>
      </w:del>
      <w:ins w:id="570" w:author="Vistra 031125" w:date="2025-03-10T13:51:00Z">
        <w:r w:rsidR="00BD5C03">
          <w:rPr>
            <w:iCs/>
          </w:rPr>
          <w:t xml:space="preserve">2025 </w:t>
        </w:r>
      </w:ins>
      <w:r>
        <w:rPr>
          <w:iCs/>
        </w:rPr>
        <w:t>will be the basis for a</w:t>
      </w:r>
      <w:ins w:id="571" w:author="TEBA" w:date="2024-11-25T14:26:00Z">
        <w:r>
          <w:rPr>
            <w:iCs/>
          </w:rPr>
          <w:t>n</w:t>
        </w:r>
      </w:ins>
      <w:r>
        <w:rPr>
          <w:iCs/>
        </w:rPr>
        <w:t xml:space="preserve"> </w:t>
      </w:r>
      <w:del w:id="572" w:author="TEBA" w:date="2024-11-08T08:03:00Z">
        <w:r w:rsidDel="009553BB">
          <w:rPr>
            <w:iCs/>
          </w:rPr>
          <w:delText>R</w:delText>
        </w:r>
      </w:del>
      <w:r>
        <w:rPr>
          <w:iCs/>
        </w:rPr>
        <w:t>E</w:t>
      </w:r>
      <w:ins w:id="573" w:author="TEBA" w:date="2024-11-08T08:03:00Z">
        <w:r>
          <w:rPr>
            <w:iCs/>
          </w:rPr>
          <w:t>A</w:t>
        </w:r>
      </w:ins>
      <w:r>
        <w:rPr>
          <w:iCs/>
        </w:rPr>
        <w:t xml:space="preserve">C having an issue </w:t>
      </w:r>
      <w:del w:id="574" w:author="TEBA" w:date="2024-11-08T08:03:00Z">
        <w:r w:rsidDel="009553BB">
          <w:rPr>
            <w:iCs/>
          </w:rPr>
          <w:delText xml:space="preserve">date </w:delText>
        </w:r>
      </w:del>
      <w:ins w:id="575" w:author="TEBA" w:date="2024-11-08T08:03:00Z">
        <w:r>
          <w:rPr>
            <w:iCs/>
          </w:rPr>
          <w:t xml:space="preserve">year </w:t>
        </w:r>
      </w:ins>
      <w:r>
        <w:rPr>
          <w:iCs/>
        </w:rPr>
        <w:t xml:space="preserve">of </w:t>
      </w:r>
      <w:del w:id="576" w:author="Vistra 031125" w:date="2025-03-10T13:51:00Z">
        <w:r w:rsidDel="00BD5C03">
          <w:rPr>
            <w:iCs/>
          </w:rPr>
          <w:delText>2023</w:delText>
        </w:r>
      </w:del>
      <w:ins w:id="577" w:author="Vistra 031125" w:date="2025-03-10T13:51:00Z">
        <w:r w:rsidR="00BD5C03">
          <w:rPr>
            <w:iCs/>
          </w:rPr>
          <w:t>2025</w:t>
        </w:r>
      </w:ins>
      <w:r>
        <w:rPr>
          <w:iCs/>
        </w:rPr>
        <w:t xml:space="preserve">.  The </w:t>
      </w:r>
      <w:del w:id="578" w:author="Vistra 031125" w:date="2025-03-10T13:51:00Z">
        <w:r w:rsidDel="00BD5C03">
          <w:rPr>
            <w:iCs/>
          </w:rPr>
          <w:delText xml:space="preserve">three </w:delText>
        </w:r>
      </w:del>
      <w:ins w:id="579" w:author="Vistra 031125" w:date="2025-03-10T13:51:00Z">
        <w:r w:rsidR="00BD5C03">
          <w:rPr>
            <w:iCs/>
          </w:rPr>
          <w:t xml:space="preserve">ten </w:t>
        </w:r>
      </w:ins>
      <w:del w:id="580" w:author="TEBA" w:date="2024-11-08T08:04:00Z">
        <w:r w:rsidDel="009553BB">
          <w:rPr>
            <w:iCs/>
          </w:rPr>
          <w:delText>Compliance Periods</w:delText>
        </w:r>
      </w:del>
      <w:ins w:id="581" w:author="TEBA" w:date="2024-11-08T08:04:00Z">
        <w:r>
          <w:rPr>
            <w:iCs/>
          </w:rPr>
          <w:t>years</w:t>
        </w:r>
      </w:ins>
      <w:r>
        <w:rPr>
          <w:iCs/>
        </w:rPr>
        <w:t xml:space="preserve"> for which this </w:t>
      </w:r>
      <w:del w:id="582" w:author="TEBA" w:date="2024-11-08T08:04:00Z">
        <w:r w:rsidDel="009553BB">
          <w:rPr>
            <w:iCs/>
          </w:rPr>
          <w:delText>R</w:delText>
        </w:r>
      </w:del>
      <w:r>
        <w:rPr>
          <w:iCs/>
        </w:rPr>
        <w:t>E</w:t>
      </w:r>
      <w:ins w:id="583" w:author="TEBA" w:date="2024-11-08T08:04:00Z">
        <w:r>
          <w:rPr>
            <w:iCs/>
          </w:rPr>
          <w:t>A</w:t>
        </w:r>
      </w:ins>
      <w:r>
        <w:rPr>
          <w:iCs/>
        </w:rPr>
        <w:t xml:space="preserve">C may be used are </w:t>
      </w:r>
      <w:del w:id="584" w:author="Vistra 031125" w:date="2025-03-10T13:51:00Z">
        <w:r w:rsidDel="00BD5C03">
          <w:rPr>
            <w:iCs/>
          </w:rPr>
          <w:delText xml:space="preserve">2023, 2024, and </w:delText>
        </w:r>
      </w:del>
      <w:r>
        <w:rPr>
          <w:iCs/>
        </w:rPr>
        <w:t>2025</w:t>
      </w:r>
      <w:ins w:id="585" w:author="Vistra 031125" w:date="2025-03-10T13:51:00Z">
        <w:r w:rsidR="00BD5C03">
          <w:rPr>
            <w:iCs/>
          </w:rPr>
          <w:t xml:space="preserve"> through 2034</w:t>
        </w:r>
      </w:ins>
      <w:r>
        <w:rPr>
          <w:iCs/>
        </w:rPr>
        <w:t xml:space="preserve">.  This </w:t>
      </w:r>
      <w:del w:id="586" w:author="TEBA" w:date="2024-11-08T08:04:00Z">
        <w:r w:rsidDel="009553BB">
          <w:rPr>
            <w:iCs/>
          </w:rPr>
          <w:delText>R</w:delText>
        </w:r>
      </w:del>
      <w:r>
        <w:rPr>
          <w:iCs/>
        </w:rPr>
        <w:t>E</w:t>
      </w:r>
      <w:ins w:id="587" w:author="TEBA" w:date="2024-11-08T08:04:00Z">
        <w:r>
          <w:rPr>
            <w:iCs/>
          </w:rPr>
          <w:t>A</w:t>
        </w:r>
      </w:ins>
      <w:r>
        <w:rPr>
          <w:iCs/>
        </w:rPr>
        <w:t xml:space="preserve">C will expire one Business Day after March 31, </w:t>
      </w:r>
      <w:del w:id="588" w:author="Vistra 031125" w:date="2025-03-10T13:51:00Z">
        <w:r w:rsidDel="00BD5C03">
          <w:rPr>
            <w:iCs/>
          </w:rPr>
          <w:delText>2026</w:delText>
        </w:r>
      </w:del>
      <w:ins w:id="589" w:author="Vistra 031125" w:date="2025-03-10T13:51:00Z">
        <w:r w:rsidR="00BD5C03">
          <w:rPr>
            <w:iCs/>
          </w:rPr>
          <w:t>2035</w:t>
        </w:r>
      </w:ins>
      <w:r>
        <w:rPr>
          <w:iCs/>
        </w:rPr>
        <w:t>.  March 31 is the date by which a</w:t>
      </w:r>
      <w:ins w:id="590" w:author="TEBA" w:date="2024-11-08T08:04:00Z">
        <w:r>
          <w:rPr>
            <w:iCs/>
          </w:rPr>
          <w:t>n</w:t>
        </w:r>
      </w:ins>
      <w:r>
        <w:rPr>
          <w:iCs/>
        </w:rPr>
        <w:t xml:space="preserve"> </w:t>
      </w:r>
      <w:del w:id="591" w:author="TEBA" w:date="2024-11-08T08:04:00Z">
        <w:r w:rsidDel="009553BB">
          <w:rPr>
            <w:iCs/>
          </w:rPr>
          <w:delText>Retail Entity</w:delText>
        </w:r>
      </w:del>
      <w:ins w:id="592" w:author="TEBA" w:date="2024-11-08T08:04:00Z">
        <w:r>
          <w:rPr>
            <w:iCs/>
          </w:rPr>
          <w:t>EAC Account Holder</w:t>
        </w:r>
      </w:ins>
      <w:r>
        <w:rPr>
          <w:iCs/>
        </w:rPr>
        <w:t xml:space="preserve"> must submit </w:t>
      </w:r>
      <w:del w:id="593" w:author="TEBA" w:date="2024-11-08T08:05:00Z">
        <w:r w:rsidDel="009553BB">
          <w:rPr>
            <w:iCs/>
          </w:rPr>
          <w:delText>its annual</w:delText>
        </w:r>
      </w:del>
      <w:ins w:id="594" w:author="TEBA" w:date="2024-11-08T08:05:00Z">
        <w:r>
          <w:rPr>
            <w:iCs/>
          </w:rPr>
          <w:t>any final</w:t>
        </w:r>
      </w:ins>
      <w:r>
        <w:rPr>
          <w:iCs/>
        </w:rPr>
        <w:t xml:space="preserve"> </w:t>
      </w:r>
      <w:del w:id="595" w:author="TEBA" w:date="2024-11-08T08:05:00Z">
        <w:r w:rsidDel="009553BB">
          <w:rPr>
            <w:iCs/>
          </w:rPr>
          <w:delText>R</w:delText>
        </w:r>
      </w:del>
      <w:r>
        <w:rPr>
          <w:iCs/>
        </w:rPr>
        <w:t>E</w:t>
      </w:r>
      <w:ins w:id="596" w:author="TEBA" w:date="2024-11-08T08:05:00Z">
        <w:r>
          <w:rPr>
            <w:iCs/>
          </w:rPr>
          <w:t>A</w:t>
        </w:r>
      </w:ins>
      <w:r>
        <w:rPr>
          <w:iCs/>
        </w:rPr>
        <w:t xml:space="preserve">C </w:t>
      </w:r>
      <w:del w:id="597" w:author="TEBA" w:date="2024-11-08T08:05:00Z">
        <w:r w:rsidDel="009553BB">
          <w:rPr>
            <w:iCs/>
          </w:rPr>
          <w:delText xml:space="preserve">compliance </w:delText>
        </w:r>
      </w:del>
      <w:r>
        <w:rPr>
          <w:iCs/>
        </w:rPr>
        <w:t xml:space="preserve">retirement information </w:t>
      </w:r>
      <w:del w:id="598" w:author="TEBA" w:date="2024-11-27T09:31:00Z">
        <w:r w:rsidDel="00C16941">
          <w:rPr>
            <w:iCs/>
          </w:rPr>
          <w:delText xml:space="preserve">to </w:delText>
        </w:r>
      </w:del>
      <w:del w:id="599" w:author="TEBA" w:date="2024-11-08T08:05:00Z">
        <w:r w:rsidDel="009553BB">
          <w:rPr>
            <w:iCs/>
          </w:rPr>
          <w:delText>ERCOT</w:delText>
        </w:r>
      </w:del>
      <w:ins w:id="600" w:author="TEBA" w:date="2024-11-08T08:05:00Z">
        <w:r>
          <w:rPr>
            <w:iCs/>
          </w:rPr>
          <w:t>for the prior year</w:t>
        </w:r>
      </w:ins>
      <w:r>
        <w:rPr>
          <w:iCs/>
        </w:rPr>
        <w:t>.</w:t>
      </w:r>
    </w:p>
    <w:p w14:paraId="44B4593F" w14:textId="77777777" w:rsidR="00F02D3F" w:rsidRDefault="00F02D3F" w:rsidP="00F02D3F">
      <w:pPr>
        <w:pStyle w:val="BodyText"/>
        <w:ind w:left="720" w:hanging="720"/>
        <w:rPr>
          <w:ins w:id="601" w:author="TEBA" w:date="2024-11-08T08:06:00Z"/>
          <w:iCs/>
        </w:rPr>
      </w:pPr>
      <w:ins w:id="602" w:author="TEBA" w:date="2024-11-08T08:06:00Z">
        <w:r>
          <w:t>(6)</w:t>
        </w:r>
        <w:r>
          <w:tab/>
        </w:r>
        <w:r>
          <w:rPr>
            <w:iCs/>
          </w:rPr>
          <w:t xml:space="preserve">Some fields that are specified above are inputted by the EAC Account Holder. </w:t>
        </w:r>
      </w:ins>
      <w:ins w:id="603" w:author="TEBA" w:date="2024-11-25T21:25:00Z">
        <w:r>
          <w:rPr>
            <w:iCs/>
          </w:rPr>
          <w:t xml:space="preserve"> </w:t>
        </w:r>
      </w:ins>
      <w:ins w:id="604" w:author="TEBA" w:date="2024-11-08T08:06:00Z">
        <w:r>
          <w:rPr>
            <w:iCs/>
          </w:rPr>
          <w:t>ERCOT is not responsible for the contents of these fields.</w:t>
        </w:r>
      </w:ins>
    </w:p>
    <w:p w14:paraId="55D09084" w14:textId="77777777" w:rsidR="00F02D3F" w:rsidRDefault="00F02D3F" w:rsidP="00F02D3F">
      <w:pPr>
        <w:spacing w:after="240"/>
        <w:ind w:left="720" w:hanging="720"/>
        <w:rPr>
          <w:ins w:id="605" w:author="TEBA" w:date="2024-11-08T08:07:00Z"/>
          <w:iCs/>
        </w:rPr>
      </w:pPr>
      <w:ins w:id="606" w:author="TEBA" w:date="2024-11-08T08:06:00Z">
        <w:r>
          <w:t>(7)</w:t>
        </w:r>
        <w:r>
          <w:tab/>
        </w:r>
        <w:r>
          <w:rPr>
            <w:iCs/>
          </w:rPr>
          <w:t>The production of an EAC by an Energy Storage Resource</w:t>
        </w:r>
      </w:ins>
      <w:ins w:id="607" w:author="TEBA" w:date="2024-11-25T20:13:00Z">
        <w:r>
          <w:rPr>
            <w:iCs/>
          </w:rPr>
          <w:t xml:space="preserve"> (ESR)</w:t>
        </w:r>
      </w:ins>
      <w:ins w:id="608" w:author="TEBA" w:date="2024-11-08T08:06:00Z">
        <w:r>
          <w:rPr>
            <w:iCs/>
          </w:rPr>
          <w:t xml:space="preserve"> is no guarantee of the type of energy used to initially charge it and the buyer of such a certificate is solely responsible for its use. </w:t>
        </w:r>
      </w:ins>
      <w:ins w:id="609" w:author="TEBA" w:date="2024-11-25T21:25:00Z">
        <w:r>
          <w:rPr>
            <w:iCs/>
          </w:rPr>
          <w:t xml:space="preserve"> </w:t>
        </w:r>
      </w:ins>
      <w:ins w:id="610" w:author="TEBA" w:date="2024-11-08T08:06:00Z">
        <w:r>
          <w:rPr>
            <w:iCs/>
          </w:rPr>
          <w:t>However, a thir</w:t>
        </w:r>
      </w:ins>
      <w:ins w:id="611" w:author="TEBA" w:date="2024-11-08T08:07:00Z">
        <w:r>
          <w:rPr>
            <w:iCs/>
          </w:rPr>
          <w:t>d</w:t>
        </w:r>
      </w:ins>
      <w:ins w:id="612" w:author="TEBA" w:date="2024-11-25T18:48:00Z">
        <w:r>
          <w:rPr>
            <w:iCs/>
          </w:rPr>
          <w:t>-</w:t>
        </w:r>
      </w:ins>
      <w:ins w:id="613" w:author="TEBA" w:date="2024-11-08T08:07:00Z">
        <w:r>
          <w:rPr>
            <w:iCs/>
          </w:rPr>
          <w:t xml:space="preserve">party certification program described in Section 14.13 </w:t>
        </w:r>
      </w:ins>
      <w:ins w:id="614" w:author="TEBA" w:date="2024-11-08T08:08:00Z">
        <w:r>
          <w:rPr>
            <w:iCs/>
          </w:rPr>
          <w:t xml:space="preserve">and paragraphs (8), (9), and (10) below </w:t>
        </w:r>
      </w:ins>
      <w:ins w:id="615" w:author="TEBA" w:date="2024-11-08T08:07:00Z">
        <w:r>
          <w:rPr>
            <w:iCs/>
          </w:rPr>
          <w:t>is designed to address this.</w:t>
        </w:r>
      </w:ins>
    </w:p>
    <w:p w14:paraId="3D44EE7F" w14:textId="77777777" w:rsidR="00F02D3F" w:rsidRDefault="00F02D3F" w:rsidP="00F02D3F">
      <w:pPr>
        <w:spacing w:after="240"/>
        <w:ind w:left="720" w:hanging="720"/>
        <w:rPr>
          <w:ins w:id="616" w:author="TEBA" w:date="2024-11-08T08:08:00Z"/>
          <w:iCs/>
        </w:rPr>
      </w:pPr>
      <w:ins w:id="617" w:author="TEBA" w:date="2024-11-08T08:07:00Z">
        <w:r>
          <w:rPr>
            <w:iCs/>
          </w:rPr>
          <w:t>(8)</w:t>
        </w:r>
        <w:r>
          <w:rPr>
            <w:iCs/>
          </w:rPr>
          <w:tab/>
          <w:t>When a third</w:t>
        </w:r>
      </w:ins>
      <w:ins w:id="618" w:author="TEBA" w:date="2024-11-25T18:48:00Z">
        <w:r>
          <w:rPr>
            <w:iCs/>
          </w:rPr>
          <w:t>-</w:t>
        </w:r>
      </w:ins>
      <w:ins w:id="619" w:author="TEBA" w:date="2024-11-08T08:07:00Z">
        <w:r>
          <w:rPr>
            <w:iCs/>
          </w:rPr>
          <w:t>party certification program requests to update the third</w:t>
        </w:r>
      </w:ins>
      <w:ins w:id="620" w:author="TEBA" w:date="2024-11-25T18:48:00Z">
        <w:r>
          <w:rPr>
            <w:iCs/>
          </w:rPr>
          <w:t>-</w:t>
        </w:r>
      </w:ins>
      <w:ins w:id="621" w:author="TEBA" w:date="2024-11-08T08:07:00Z">
        <w:r>
          <w:rPr>
            <w:iCs/>
          </w:rPr>
          <w:t xml:space="preserve">party certification data field for an </w:t>
        </w:r>
      </w:ins>
      <w:ins w:id="622" w:author="TEBA" w:date="2024-11-25T14:28:00Z">
        <w:r>
          <w:rPr>
            <w:iCs/>
          </w:rPr>
          <w:t>ESR</w:t>
        </w:r>
      </w:ins>
      <w:ins w:id="623" w:author="TEBA" w:date="2024-11-08T08:07:00Z">
        <w:r>
          <w:rPr>
            <w:iCs/>
          </w:rPr>
          <w:t xml:space="preserve"> by providing REC information, ERCOT must confirm that a REC inputted into the third</w:t>
        </w:r>
      </w:ins>
      <w:ins w:id="624" w:author="TEBA" w:date="2024-11-25T18:48:00Z">
        <w:r>
          <w:rPr>
            <w:iCs/>
          </w:rPr>
          <w:t>-</w:t>
        </w:r>
      </w:ins>
      <w:ins w:id="625" w:author="TEBA" w:date="2024-11-08T08:07:00Z">
        <w:r>
          <w:rPr>
            <w:iCs/>
          </w:rPr>
          <w:t xml:space="preserve">party certification data field is owned by and was retired by the EAC Account Holder that updates the field. </w:t>
        </w:r>
      </w:ins>
      <w:ins w:id="626" w:author="TEBA" w:date="2024-11-25T21:25:00Z">
        <w:r>
          <w:rPr>
            <w:iCs/>
          </w:rPr>
          <w:t xml:space="preserve"> </w:t>
        </w:r>
      </w:ins>
      <w:ins w:id="627" w:author="TEBA" w:date="2024-11-08T08:07:00Z">
        <w:r>
          <w:rPr>
            <w:iCs/>
          </w:rPr>
          <w:t xml:space="preserve">If the REC is not owned by and was retired by the EAC Account Holder, ERCOT must reject the update to the field and provide electronic notice to the EAC Account Holder that the requested update to the EAC was rejected. </w:t>
        </w:r>
      </w:ins>
    </w:p>
    <w:p w14:paraId="187E501C" w14:textId="77777777" w:rsidR="00F02D3F" w:rsidRDefault="00F02D3F" w:rsidP="00F02D3F">
      <w:pPr>
        <w:spacing w:after="240"/>
        <w:ind w:left="720" w:hanging="720"/>
        <w:rPr>
          <w:ins w:id="628" w:author="TEBA" w:date="2024-11-08T08:09:00Z"/>
          <w:iCs/>
        </w:rPr>
      </w:pPr>
      <w:ins w:id="629" w:author="TEBA" w:date="2024-11-08T08:08:00Z">
        <w:r>
          <w:rPr>
            <w:iCs/>
          </w:rPr>
          <w:t>(9)</w:t>
        </w:r>
        <w:r>
          <w:rPr>
            <w:iCs/>
          </w:rPr>
          <w:tab/>
        </w:r>
      </w:ins>
      <w:ins w:id="630" w:author="TEBA" w:date="2024-11-08T08:07:00Z">
        <w:r>
          <w:rPr>
            <w:iCs/>
          </w:rPr>
          <w:t>Similar functionality must exist for EACs that are not RECs if desired by the third</w:t>
        </w:r>
      </w:ins>
      <w:ins w:id="631" w:author="TEBA" w:date="2024-11-25T18:48:00Z">
        <w:r>
          <w:rPr>
            <w:iCs/>
          </w:rPr>
          <w:t>-</w:t>
        </w:r>
      </w:ins>
      <w:ins w:id="632" w:author="TEBA" w:date="2024-11-08T08:07:00Z">
        <w:r>
          <w:rPr>
            <w:iCs/>
          </w:rPr>
          <w:t xml:space="preserve">party certifier, such as for EACs associated with a nuclear generator (or any other fuel type). </w:t>
        </w:r>
      </w:ins>
      <w:ins w:id="633" w:author="TEBA" w:date="2024-11-25T21:26:00Z">
        <w:r>
          <w:rPr>
            <w:iCs/>
          </w:rPr>
          <w:t xml:space="preserve"> </w:t>
        </w:r>
      </w:ins>
      <w:ins w:id="634" w:author="TEBA" w:date="2024-11-08T08:07:00Z">
        <w:r>
          <w:rPr>
            <w:iCs/>
          </w:rPr>
          <w:t xml:space="preserve">In these cases, ERCOT must also determine if the EAC was owned and retired by the EAC Account Holder. </w:t>
        </w:r>
      </w:ins>
    </w:p>
    <w:p w14:paraId="40D41112" w14:textId="77777777" w:rsidR="00F02D3F" w:rsidRDefault="00F02D3F" w:rsidP="00F02D3F">
      <w:pPr>
        <w:spacing w:after="240"/>
        <w:ind w:left="720" w:hanging="720"/>
        <w:rPr>
          <w:iCs/>
        </w:rPr>
      </w:pPr>
      <w:ins w:id="635" w:author="TEBA" w:date="2024-11-08T08:09:00Z">
        <w:r>
          <w:rPr>
            <w:iCs/>
          </w:rPr>
          <w:t>(10)</w:t>
        </w:r>
        <w:r>
          <w:rPr>
            <w:iCs/>
          </w:rPr>
          <w:tab/>
          <w:t>Updates to the third</w:t>
        </w:r>
      </w:ins>
      <w:ins w:id="636" w:author="TEBA" w:date="2024-11-25T18:48:00Z">
        <w:r>
          <w:rPr>
            <w:iCs/>
          </w:rPr>
          <w:t>-</w:t>
        </w:r>
      </w:ins>
      <w:ins w:id="637" w:author="TEBA" w:date="2024-11-08T08:09:00Z">
        <w:r>
          <w:rPr>
            <w:iCs/>
          </w:rPr>
          <w:t>party certification data field are governed by Section 14.1</w:t>
        </w:r>
      </w:ins>
      <w:ins w:id="638" w:author="TEBA" w:date="2024-11-27T09:40:00Z">
        <w:r>
          <w:rPr>
            <w:iCs/>
          </w:rPr>
          <w:t>2</w:t>
        </w:r>
      </w:ins>
      <w:ins w:id="639" w:author="TEBA" w:date="2024-11-08T08:09:00Z">
        <w:r>
          <w:rPr>
            <w:iCs/>
          </w:rPr>
          <w:t>.</w:t>
        </w:r>
      </w:ins>
    </w:p>
    <w:p w14:paraId="229FC3A5" w14:textId="77777777" w:rsidR="00F02D3F" w:rsidRDefault="00F02D3F" w:rsidP="00F02D3F">
      <w:pPr>
        <w:pStyle w:val="H2"/>
      </w:pPr>
      <w:bookmarkStart w:id="640" w:name="_Toc180673459"/>
      <w:r>
        <w:t>14.4</w:t>
      </w:r>
      <w:r>
        <w:tab/>
        <w:t>Registration to Become a</w:t>
      </w:r>
      <w:ins w:id="641" w:author="TEBA" w:date="2024-11-22T12:40:00Z">
        <w:r>
          <w:t>n</w:t>
        </w:r>
      </w:ins>
      <w:r>
        <w:t xml:space="preserve"> </w:t>
      </w:r>
      <w:del w:id="642" w:author="TEBA" w:date="2024-11-08T08:09:00Z">
        <w:r w:rsidDel="002063FB">
          <w:delText xml:space="preserve">Renewable </w:delText>
        </w:r>
      </w:del>
      <w:r>
        <w:t xml:space="preserve">Energy </w:t>
      </w:r>
      <w:ins w:id="643" w:author="TEBA" w:date="2024-11-08T08:09:00Z">
        <w:r>
          <w:t>A</w:t>
        </w:r>
      </w:ins>
      <w:ins w:id="644" w:author="TEBA" w:date="2024-11-08T08:10:00Z">
        <w:r>
          <w:t xml:space="preserve">ttribute </w:t>
        </w:r>
      </w:ins>
      <w:del w:id="645" w:author="TEBA" w:date="2024-11-08T08:10:00Z">
        <w:r w:rsidDel="002063FB">
          <w:delText xml:space="preserve">Credit </w:delText>
        </w:r>
      </w:del>
      <w:ins w:id="646" w:author="TEBA" w:date="2024-11-08T08:10:00Z">
        <w:r>
          <w:t xml:space="preserve">Certificate </w:t>
        </w:r>
      </w:ins>
      <w:r>
        <w:t>Generator or Renewable Energy Credit Aggregator</w:t>
      </w:r>
      <w:bookmarkEnd w:id="640"/>
    </w:p>
    <w:p w14:paraId="66215E31" w14:textId="77777777" w:rsidR="00F02D3F" w:rsidRDefault="00F02D3F" w:rsidP="00F02D3F">
      <w:pPr>
        <w:spacing w:after="240"/>
        <w:ind w:left="720" w:hanging="720"/>
        <w:rPr>
          <w:ins w:id="647" w:author="TEBA" w:date="2024-11-08T08:11:00Z"/>
          <w:iCs/>
        </w:rPr>
      </w:pPr>
      <w:r>
        <w:rPr>
          <w:iCs/>
        </w:rPr>
        <w:t>(1)</w:t>
      </w:r>
      <w:r>
        <w:rPr>
          <w:iCs/>
        </w:rPr>
        <w:tab/>
        <w:t xml:space="preserve">Renewable Energy Credit (REC) generators or REC aggregators must apply to the Public Utility Commission of Texas (PUCT) for certification to produce or aggregate RECs.  On receipt of a copy of a notification from the PUCT certifying that a renewable energy generation facility is eligible to </w:t>
      </w:r>
      <w:proofErr w:type="gramStart"/>
      <w:r>
        <w:rPr>
          <w:iCs/>
        </w:rPr>
        <w:t>generate</w:t>
      </w:r>
      <w:proofErr w:type="gramEnd"/>
      <w:r>
        <w:rPr>
          <w:iCs/>
        </w:rPr>
        <w:t xml:space="preserve"> or an Entity is eligible to aggregate RECs, ERCOT shall establish a</w:t>
      </w:r>
      <w:ins w:id="648" w:author="TEBA" w:date="2024-11-08T08:10:00Z">
        <w:r>
          <w:rPr>
            <w:iCs/>
          </w:rPr>
          <w:t>n</w:t>
        </w:r>
      </w:ins>
      <w:r>
        <w:rPr>
          <w:iCs/>
        </w:rPr>
        <w:t xml:space="preserve"> </w:t>
      </w:r>
      <w:ins w:id="649" w:author="TEBA" w:date="2024-11-25T18:40:00Z">
        <w:r>
          <w:rPr>
            <w:iCs/>
          </w:rPr>
          <w:t>Energy Attribute Certificate (</w:t>
        </w:r>
      </w:ins>
      <w:del w:id="650" w:author="TEBA" w:date="2024-11-08T08:10:00Z">
        <w:r w:rsidDel="002063FB">
          <w:rPr>
            <w:iCs/>
          </w:rPr>
          <w:delText>R</w:delText>
        </w:r>
      </w:del>
      <w:r>
        <w:rPr>
          <w:iCs/>
        </w:rPr>
        <w:t>E</w:t>
      </w:r>
      <w:ins w:id="651" w:author="TEBA" w:date="2024-11-08T08:10:00Z">
        <w:r>
          <w:rPr>
            <w:iCs/>
          </w:rPr>
          <w:t>A</w:t>
        </w:r>
      </w:ins>
      <w:r>
        <w:rPr>
          <w:iCs/>
        </w:rPr>
        <w:t>C</w:t>
      </w:r>
      <w:ins w:id="652" w:author="TEBA" w:date="2024-11-25T18:40:00Z">
        <w:r>
          <w:rPr>
            <w:iCs/>
          </w:rPr>
          <w:t>)</w:t>
        </w:r>
      </w:ins>
      <w:r>
        <w:rPr>
          <w:iCs/>
        </w:rPr>
        <w:t xml:space="preserve"> trading account for the facility or Entity.  Each </w:t>
      </w:r>
      <w:del w:id="653" w:author="TEBA" w:date="2024-11-08T08:10:00Z">
        <w:r w:rsidDel="002063FB">
          <w:rPr>
            <w:iCs/>
          </w:rPr>
          <w:delText>R</w:delText>
        </w:r>
      </w:del>
      <w:r>
        <w:rPr>
          <w:iCs/>
        </w:rPr>
        <w:t>E</w:t>
      </w:r>
      <w:ins w:id="654" w:author="TEBA" w:date="2024-11-08T08:10:00Z">
        <w:r>
          <w:rPr>
            <w:iCs/>
          </w:rPr>
          <w:t>A</w:t>
        </w:r>
      </w:ins>
      <w:r>
        <w:rPr>
          <w:iCs/>
        </w:rPr>
        <w:t>C trading account shall have a unique identification number.</w:t>
      </w:r>
    </w:p>
    <w:p w14:paraId="2927620E" w14:textId="77777777" w:rsidR="00F02D3F" w:rsidRDefault="00F02D3F" w:rsidP="00F02D3F">
      <w:pPr>
        <w:spacing w:after="240"/>
        <w:ind w:left="720" w:hanging="720"/>
        <w:rPr>
          <w:iCs/>
        </w:rPr>
      </w:pPr>
      <w:ins w:id="655" w:author="TEBA" w:date="2024-11-08T08:11:00Z">
        <w:r>
          <w:rPr>
            <w:iCs/>
          </w:rPr>
          <w:t>(2)</w:t>
        </w:r>
        <w:r>
          <w:rPr>
            <w:iCs/>
          </w:rPr>
          <w:tab/>
          <w:t xml:space="preserve">Any generator may also participate in the EAC program in the same manner as a REC </w:t>
        </w:r>
      </w:ins>
      <w:ins w:id="656" w:author="TEBA" w:date="2024-11-25T20:16:00Z">
        <w:r>
          <w:rPr>
            <w:iCs/>
          </w:rPr>
          <w:t>g</w:t>
        </w:r>
      </w:ins>
      <w:ins w:id="657" w:author="TEBA" w:date="2024-11-08T08:11:00Z">
        <w:r>
          <w:rPr>
            <w:iCs/>
          </w:rPr>
          <w:t xml:space="preserve">enerator. </w:t>
        </w:r>
      </w:ins>
      <w:ins w:id="658" w:author="TEBA" w:date="2024-11-25T21:26:00Z">
        <w:r>
          <w:rPr>
            <w:iCs/>
          </w:rPr>
          <w:t xml:space="preserve"> </w:t>
        </w:r>
      </w:ins>
      <w:ins w:id="659" w:author="TEBA" w:date="2024-11-08T08:11:00Z">
        <w:r>
          <w:rPr>
            <w:iCs/>
          </w:rPr>
          <w:t xml:space="preserve">These generators must register with ERCOT to participate in the program but </w:t>
        </w:r>
        <w:r>
          <w:rPr>
            <w:iCs/>
          </w:rPr>
          <w:lastRenderedPageBreak/>
          <w:t>are not required to by T</w:t>
        </w:r>
      </w:ins>
      <w:ins w:id="660" w:author="TEBA" w:date="2024-11-27T09:31:00Z">
        <w:r>
          <w:rPr>
            <w:iCs/>
          </w:rPr>
          <w:t xml:space="preserve">exas </w:t>
        </w:r>
      </w:ins>
      <w:ins w:id="661" w:author="TEBA" w:date="2024-11-08T08:11:00Z">
        <w:r>
          <w:rPr>
            <w:iCs/>
          </w:rPr>
          <w:t>A</w:t>
        </w:r>
      </w:ins>
      <w:ins w:id="662" w:author="TEBA" w:date="2024-11-27T09:31:00Z">
        <w:r>
          <w:rPr>
            <w:iCs/>
          </w:rPr>
          <w:t xml:space="preserve">dministrative </w:t>
        </w:r>
      </w:ins>
      <w:ins w:id="663" w:author="TEBA" w:date="2024-11-08T08:11:00Z">
        <w:r>
          <w:rPr>
            <w:iCs/>
          </w:rPr>
          <w:t>C</w:t>
        </w:r>
      </w:ins>
      <w:ins w:id="664" w:author="TEBA" w:date="2024-11-27T09:32:00Z">
        <w:r>
          <w:rPr>
            <w:iCs/>
          </w:rPr>
          <w:t>ode</w:t>
        </w:r>
      </w:ins>
      <w:ins w:id="665" w:author="TEBA" w:date="2024-11-08T08:11:00Z">
        <w:r>
          <w:rPr>
            <w:iCs/>
          </w:rPr>
          <w:t xml:space="preserve"> §25.173</w:t>
        </w:r>
      </w:ins>
      <w:ins w:id="666" w:author="TEBA" w:date="2024-11-25T20:18:00Z">
        <w:r>
          <w:rPr>
            <w:iCs/>
          </w:rPr>
          <w:t xml:space="preserve">, </w:t>
        </w:r>
        <w:r w:rsidRPr="00101370">
          <w:rPr>
            <w:iCs/>
          </w:rPr>
          <w:t>Renewable Energy Credit Program</w:t>
        </w:r>
        <w:r>
          <w:rPr>
            <w:iCs/>
          </w:rPr>
          <w:t>,</w:t>
        </w:r>
      </w:ins>
      <w:ins w:id="667" w:author="TEBA" w:date="2024-11-08T08:11:00Z">
        <w:r>
          <w:rPr>
            <w:iCs/>
          </w:rPr>
          <w:t xml:space="preserve"> to apply for certification with the PUCT. </w:t>
        </w:r>
      </w:ins>
      <w:ins w:id="668" w:author="TEBA" w:date="2024-11-25T21:27:00Z">
        <w:r>
          <w:rPr>
            <w:iCs/>
          </w:rPr>
          <w:t xml:space="preserve"> </w:t>
        </w:r>
      </w:ins>
      <w:ins w:id="669" w:author="TEBA" w:date="2024-11-08T08:11:00Z">
        <w:r>
          <w:rPr>
            <w:iCs/>
          </w:rPr>
          <w:t xml:space="preserve">A generator that registers under this paragraph with ERCOT may produce </w:t>
        </w:r>
      </w:ins>
      <w:ins w:id="670" w:author="TEBA" w:date="2024-11-25T18:38:00Z">
        <w:r>
          <w:rPr>
            <w:iCs/>
          </w:rPr>
          <w:t>EAC</w:t>
        </w:r>
      </w:ins>
      <w:ins w:id="671" w:author="TEBA" w:date="2024-11-25T18:39:00Z">
        <w:r>
          <w:rPr>
            <w:iCs/>
          </w:rPr>
          <w:t xml:space="preserve">s </w:t>
        </w:r>
      </w:ins>
      <w:ins w:id="672" w:author="TEBA" w:date="2024-11-08T08:11:00Z">
        <w:r>
          <w:rPr>
            <w:iCs/>
          </w:rPr>
          <w:t>that are not RECs, and its fuel source (nuclear, energy storage, etc.) must be specified in the EACs it produces.</w:t>
        </w:r>
      </w:ins>
    </w:p>
    <w:p w14:paraId="66E98E46" w14:textId="77777777" w:rsidR="00F02D3F" w:rsidRDefault="00F02D3F" w:rsidP="00F02D3F">
      <w:pPr>
        <w:spacing w:after="240"/>
        <w:ind w:left="720" w:hanging="720"/>
        <w:rPr>
          <w:ins w:id="673" w:author="TEBA" w:date="2024-11-08T08:12:00Z"/>
          <w:iCs/>
        </w:rPr>
      </w:pPr>
      <w:r>
        <w:rPr>
          <w:iCs/>
        </w:rPr>
        <w:t xml:space="preserve"> (</w:t>
      </w:r>
      <w:ins w:id="674" w:author="TEBA" w:date="2024-11-08T08:12:00Z">
        <w:r>
          <w:rPr>
            <w:iCs/>
          </w:rPr>
          <w:t>3</w:t>
        </w:r>
      </w:ins>
      <w:del w:id="675" w:author="TEBA" w:date="2024-11-08T08:12:00Z">
        <w:r w:rsidDel="002063FB">
          <w:rPr>
            <w:iCs/>
          </w:rPr>
          <w:delText>2</w:delText>
        </w:r>
      </w:del>
      <w:r>
        <w:rPr>
          <w:iCs/>
        </w:rPr>
        <w:t>)</w:t>
      </w:r>
      <w:r>
        <w:rPr>
          <w:iCs/>
        </w:rPr>
        <w:tab/>
        <w:t xml:space="preserve">ERCOT may close an account holding no </w:t>
      </w:r>
      <w:del w:id="676" w:author="TEBA" w:date="2024-11-08T08:12:00Z">
        <w:r w:rsidDel="002063FB">
          <w:rPr>
            <w:iCs/>
          </w:rPr>
          <w:delText>R</w:delText>
        </w:r>
      </w:del>
      <w:r>
        <w:rPr>
          <w:iCs/>
        </w:rPr>
        <w:t>E</w:t>
      </w:r>
      <w:ins w:id="677" w:author="TEBA" w:date="2024-11-08T08:12:00Z">
        <w:r>
          <w:rPr>
            <w:iCs/>
          </w:rPr>
          <w:t>A</w:t>
        </w:r>
      </w:ins>
      <w:r>
        <w:rPr>
          <w:iCs/>
        </w:rPr>
        <w:t xml:space="preserve">Cs </w:t>
      </w:r>
      <w:del w:id="678" w:author="TEBA" w:date="2024-11-08T08:12:00Z">
        <w:r w:rsidDel="002063FB">
          <w:rPr>
            <w:iCs/>
          </w:rPr>
          <w:delText xml:space="preserve">or Compliance Premiums </w:delText>
        </w:r>
      </w:del>
      <w:r>
        <w:rPr>
          <w:iCs/>
        </w:rPr>
        <w:t xml:space="preserve">for a period of one year after providing 30 days’ advance Notice to the </w:t>
      </w:r>
      <w:del w:id="679" w:author="TEBA" w:date="2024-11-08T08:12:00Z">
        <w:r w:rsidDel="002063FB">
          <w:rPr>
            <w:iCs/>
          </w:rPr>
          <w:delText>R</w:delText>
        </w:r>
      </w:del>
      <w:r>
        <w:rPr>
          <w:iCs/>
        </w:rPr>
        <w:t>E</w:t>
      </w:r>
      <w:ins w:id="680" w:author="TEBA" w:date="2024-11-08T08:12:00Z">
        <w:r>
          <w:rPr>
            <w:iCs/>
          </w:rPr>
          <w:t>A</w:t>
        </w:r>
      </w:ins>
      <w:r>
        <w:rPr>
          <w:iCs/>
        </w:rPr>
        <w:t>C Account Holder.</w:t>
      </w:r>
    </w:p>
    <w:p w14:paraId="2903EF71" w14:textId="77777777" w:rsidR="00F02D3F" w:rsidRDefault="00F02D3F" w:rsidP="00F02D3F">
      <w:pPr>
        <w:spacing w:after="240"/>
        <w:ind w:left="720" w:hanging="720"/>
        <w:rPr>
          <w:ins w:id="681" w:author="TEBA" w:date="2024-11-08T08:12:00Z"/>
          <w:iCs/>
        </w:rPr>
      </w:pPr>
      <w:ins w:id="682" w:author="TEBA" w:date="2024-11-08T08:12:00Z">
        <w:r>
          <w:rPr>
            <w:iCs/>
          </w:rPr>
          <w:t>(4)</w:t>
        </w:r>
        <w:r>
          <w:rPr>
            <w:iCs/>
          </w:rPr>
          <w:tab/>
          <w:t xml:space="preserve">A generator </w:t>
        </w:r>
      </w:ins>
      <w:ins w:id="683" w:author="TEBA" w:date="2024-11-08T08:13:00Z">
        <w:r>
          <w:rPr>
            <w:iCs/>
          </w:rPr>
          <w:t>participating</w:t>
        </w:r>
      </w:ins>
      <w:ins w:id="684" w:author="TEBA" w:date="2024-11-08T08:12:00Z">
        <w:r>
          <w:rPr>
            <w:iCs/>
          </w:rPr>
          <w:t xml:space="preserve"> in the EAC program may optionally choose to have their EACs issued on an hourly basis instead of monthly.  If the generator makes this selection, then EACs issued in the future will have their EAC number fields reflect total Watt-hours </w:t>
        </w:r>
      </w:ins>
      <w:ins w:id="685" w:author="TEBA" w:date="2024-11-25T19:52:00Z">
        <w:r>
          <w:rPr>
            <w:iCs/>
          </w:rPr>
          <w:t xml:space="preserve">(Whs) </w:t>
        </w:r>
      </w:ins>
      <w:ins w:id="686" w:author="TEBA" w:date="2024-11-08T08:12:00Z">
        <w:r>
          <w:rPr>
            <w:iCs/>
          </w:rPr>
          <w:t xml:space="preserve">for the hour instead of the entire month, and the </w:t>
        </w:r>
      </w:ins>
      <w:ins w:id="687" w:author="TEBA" w:date="2024-11-25T20:53:00Z">
        <w:r>
          <w:rPr>
            <w:iCs/>
          </w:rPr>
          <w:t>“H</w:t>
        </w:r>
      </w:ins>
      <w:ins w:id="688" w:author="TEBA" w:date="2024-11-08T08:12:00Z">
        <w:r>
          <w:rPr>
            <w:iCs/>
          </w:rPr>
          <w:t>our</w:t>
        </w:r>
      </w:ins>
      <w:ins w:id="689" w:author="TEBA" w:date="2024-11-25T20:53:00Z">
        <w:r>
          <w:rPr>
            <w:iCs/>
          </w:rPr>
          <w:t>”</w:t>
        </w:r>
      </w:ins>
      <w:ins w:id="690" w:author="TEBA" w:date="2024-11-08T08:12:00Z">
        <w:r>
          <w:rPr>
            <w:iCs/>
          </w:rPr>
          <w:t xml:space="preserve"> field will be populated. </w:t>
        </w:r>
      </w:ins>
    </w:p>
    <w:p w14:paraId="17059DFE" w14:textId="77777777" w:rsidR="00F02D3F" w:rsidRDefault="00F02D3F" w:rsidP="00F02D3F">
      <w:pPr>
        <w:spacing w:after="240"/>
        <w:ind w:left="720" w:hanging="720"/>
        <w:rPr>
          <w:ins w:id="691" w:author="TEBA" w:date="2024-11-08T08:15:00Z"/>
          <w:iCs/>
        </w:rPr>
      </w:pPr>
      <w:ins w:id="692" w:author="TEBA" w:date="2024-11-08T08:12:00Z">
        <w:r>
          <w:rPr>
            <w:iCs/>
          </w:rPr>
          <w:t>(5)</w:t>
        </w:r>
        <w:r>
          <w:rPr>
            <w:iCs/>
          </w:rPr>
          <w:tab/>
          <w:t xml:space="preserve">An EAC Account Holder may authorize another </w:t>
        </w:r>
      </w:ins>
      <w:ins w:id="693" w:author="TEBA" w:date="2024-11-27T09:32:00Z">
        <w:r>
          <w:rPr>
            <w:iCs/>
          </w:rPr>
          <w:t>E</w:t>
        </w:r>
      </w:ins>
      <w:ins w:id="694" w:author="TEBA" w:date="2024-11-08T08:12:00Z">
        <w:r>
          <w:rPr>
            <w:iCs/>
          </w:rPr>
          <w:t>ntity to view and/or perform actions (transfer/retire, etc</w:t>
        </w:r>
      </w:ins>
      <w:ins w:id="695" w:author="TEBA" w:date="2024-11-25T22:21:00Z">
        <w:r>
          <w:rPr>
            <w:iCs/>
          </w:rPr>
          <w:t>.</w:t>
        </w:r>
      </w:ins>
      <w:ins w:id="696" w:author="TEBA" w:date="2024-11-08T08:12:00Z">
        <w:r>
          <w:rPr>
            <w:iCs/>
          </w:rPr>
          <w:t xml:space="preserve">) </w:t>
        </w:r>
      </w:ins>
      <w:ins w:id="697" w:author="TEBA" w:date="2024-11-22T12:41:00Z">
        <w:r>
          <w:rPr>
            <w:iCs/>
          </w:rPr>
          <w:t xml:space="preserve">to </w:t>
        </w:r>
      </w:ins>
      <w:ins w:id="698" w:author="TEBA" w:date="2024-11-08T08:12:00Z">
        <w:r>
          <w:rPr>
            <w:iCs/>
          </w:rPr>
          <w:t xml:space="preserve">their EACs. </w:t>
        </w:r>
      </w:ins>
      <w:ins w:id="699" w:author="TEBA" w:date="2024-11-25T21:27:00Z">
        <w:r>
          <w:rPr>
            <w:iCs/>
          </w:rPr>
          <w:t xml:space="preserve"> </w:t>
        </w:r>
      </w:ins>
      <w:ins w:id="700" w:author="TEBA" w:date="2024-11-08T08:12:00Z">
        <w:r>
          <w:rPr>
            <w:iCs/>
          </w:rPr>
          <w:t xml:space="preserve">The </w:t>
        </w:r>
      </w:ins>
      <w:ins w:id="701" w:author="TEBA" w:date="2024-11-27T09:32:00Z">
        <w:r>
          <w:rPr>
            <w:iCs/>
          </w:rPr>
          <w:t>E</w:t>
        </w:r>
      </w:ins>
      <w:ins w:id="702" w:author="TEBA" w:date="2024-11-08T08:12:00Z">
        <w:r>
          <w:rPr>
            <w:iCs/>
          </w:rPr>
          <w:t xml:space="preserve">ntity must also register as an EAC Account Holder. </w:t>
        </w:r>
      </w:ins>
      <w:ins w:id="703" w:author="TEBA" w:date="2024-11-25T21:27:00Z">
        <w:r>
          <w:rPr>
            <w:iCs/>
          </w:rPr>
          <w:t xml:space="preserve"> </w:t>
        </w:r>
      </w:ins>
      <w:ins w:id="704" w:author="TEBA" w:date="2024-11-08T08:12:00Z">
        <w:r>
          <w:rPr>
            <w:iCs/>
          </w:rPr>
          <w:t>The access can be granted for the whole account or only for specific generators.</w:t>
        </w:r>
      </w:ins>
      <w:ins w:id="705" w:author="TEBA" w:date="2024-11-08T08:14:00Z">
        <w:r>
          <w:rPr>
            <w:iCs/>
          </w:rPr>
          <w:t xml:space="preserve"> </w:t>
        </w:r>
      </w:ins>
      <w:ins w:id="706" w:author="TEBA" w:date="2024-11-25T21:27:00Z">
        <w:r>
          <w:rPr>
            <w:iCs/>
          </w:rPr>
          <w:t xml:space="preserve"> </w:t>
        </w:r>
      </w:ins>
      <w:ins w:id="707" w:author="TEBA" w:date="2024-11-08T08:14:00Z">
        <w:r>
          <w:rPr>
            <w:iCs/>
          </w:rPr>
          <w:t>EAC Account Holders that register solely for assisting other EAC Account Holders in this manner are not subject to paragraph (3).</w:t>
        </w:r>
      </w:ins>
    </w:p>
    <w:p w14:paraId="4D8AC7E1" w14:textId="77777777" w:rsidR="00F02D3F" w:rsidRDefault="00F02D3F" w:rsidP="00F02D3F">
      <w:pPr>
        <w:pStyle w:val="H3"/>
        <w:keepNext w:val="0"/>
      </w:pPr>
      <w:bookmarkStart w:id="708" w:name="_Toc180673461"/>
      <w:r>
        <w:t>14.5.1</w:t>
      </w:r>
      <w:r>
        <w:tab/>
      </w:r>
      <w:del w:id="709" w:author="TEBA" w:date="2024-11-08T08:17:00Z">
        <w:r w:rsidDel="00B36BD6">
          <w:delText xml:space="preserve">Renewable </w:delText>
        </w:r>
      </w:del>
      <w:r>
        <w:t>Energy</w:t>
      </w:r>
      <w:ins w:id="710" w:author="TEBA" w:date="2024-11-08T08:17:00Z">
        <w:r>
          <w:t xml:space="preserve"> Attribute</w:t>
        </w:r>
      </w:ins>
      <w:r>
        <w:t xml:space="preserve"> </w:t>
      </w:r>
      <w:del w:id="711" w:author="TEBA" w:date="2024-11-08T08:17:00Z">
        <w:r w:rsidDel="00B36BD6">
          <w:delText xml:space="preserve">Credit </w:delText>
        </w:r>
      </w:del>
      <w:ins w:id="712" w:author="TEBA" w:date="2024-11-08T08:17:00Z">
        <w:r>
          <w:t xml:space="preserve">Certificate </w:t>
        </w:r>
      </w:ins>
      <w:r>
        <w:t xml:space="preserve">Generators </w:t>
      </w:r>
      <w:del w:id="713" w:author="TEBA" w:date="2024-11-08T08:17:00Z">
        <w:r w:rsidDel="00B36BD6">
          <w:delText>and Renewable Energy Credit Offset Generators</w:delText>
        </w:r>
      </w:del>
      <w:bookmarkEnd w:id="708"/>
    </w:p>
    <w:p w14:paraId="6022DBD4" w14:textId="77777777" w:rsidR="00F02D3F" w:rsidRDefault="00F02D3F" w:rsidP="00F02D3F">
      <w:pPr>
        <w:pStyle w:val="BodyTextNumbered"/>
        <w:spacing w:after="240"/>
        <w:ind w:left="720" w:hanging="720"/>
      </w:pPr>
      <w:r>
        <w:t>(1)</w:t>
      </w:r>
      <w:r>
        <w:tab/>
        <w:t xml:space="preserve">All </w:t>
      </w:r>
      <w:del w:id="714" w:author="TEBA" w:date="2024-11-08T08:17:00Z">
        <w:r w:rsidDel="00B36BD6">
          <w:delText xml:space="preserve">Renewable </w:delText>
        </w:r>
      </w:del>
      <w:r>
        <w:t xml:space="preserve">Energy </w:t>
      </w:r>
      <w:ins w:id="715" w:author="TEBA" w:date="2024-11-08T08:17:00Z">
        <w:r>
          <w:t xml:space="preserve">Attribute </w:t>
        </w:r>
      </w:ins>
      <w:del w:id="716" w:author="TEBA" w:date="2024-11-08T08:17:00Z">
        <w:r w:rsidDel="00B36BD6">
          <w:delText xml:space="preserve">Credit </w:delText>
        </w:r>
      </w:del>
      <w:ins w:id="717" w:author="TEBA" w:date="2024-11-08T08:17:00Z">
        <w:r>
          <w:t xml:space="preserve">Certificate </w:t>
        </w:r>
      </w:ins>
      <w:r>
        <w:t>(</w:t>
      </w:r>
      <w:del w:id="718" w:author="TEBA" w:date="2024-11-08T08:17:00Z">
        <w:r w:rsidDel="00B36BD6">
          <w:delText>R</w:delText>
        </w:r>
      </w:del>
      <w:r>
        <w:t>E</w:t>
      </w:r>
      <w:ins w:id="719" w:author="TEBA" w:date="2024-11-08T08:17:00Z">
        <w:r>
          <w:t>A</w:t>
        </w:r>
      </w:ins>
      <w:r>
        <w:t xml:space="preserve">C) generators </w:t>
      </w:r>
      <w:del w:id="720" w:author="TEBA" w:date="2024-11-08T08:17:00Z">
        <w:r w:rsidDel="00B36BD6">
          <w:delText xml:space="preserve">and REC offset generators </w:delText>
        </w:r>
      </w:del>
      <w:r>
        <w:t xml:space="preserve">must report </w:t>
      </w:r>
      <w:del w:id="721" w:author="TEBA" w:date="2024-11-08T08:17:00Z">
        <w:r w:rsidDel="00B36BD6">
          <w:delText xml:space="preserve">quarterly </w:delText>
        </w:r>
      </w:del>
      <w:ins w:id="722" w:author="TEBA" w:date="2024-11-08T08:17:00Z">
        <w:r>
          <w:t xml:space="preserve">hourly </w:t>
        </w:r>
      </w:ins>
      <w:r>
        <w:t xml:space="preserve">MWh production data </w:t>
      </w:r>
      <w:ins w:id="723" w:author="TEBA" w:date="2024-11-08T08:17:00Z">
        <w:r>
          <w:t xml:space="preserve">for the month </w:t>
        </w:r>
      </w:ins>
      <w:r>
        <w:t xml:space="preserve">to ERCOT no later than </w:t>
      </w:r>
      <w:del w:id="724" w:author="TEBA" w:date="2024-11-08T08:18:00Z">
        <w:r w:rsidDel="00B36BD6">
          <w:delText xml:space="preserve">the </w:delText>
        </w:r>
      </w:del>
      <w:r>
        <w:t>38</w:t>
      </w:r>
      <w:del w:id="725" w:author="TEBA" w:date="2024-11-08T08:18:00Z">
        <w:r w:rsidDel="00B36BD6">
          <w:rPr>
            <w:vertAlign w:val="superscript"/>
          </w:rPr>
          <w:delText>th</w:delText>
        </w:r>
      </w:del>
      <w:r>
        <w:t xml:space="preserve"> day</w:t>
      </w:r>
      <w:ins w:id="726" w:author="TEBA" w:date="2024-11-08T08:18:00Z">
        <w:r>
          <w:t>s</w:t>
        </w:r>
      </w:ins>
      <w:r>
        <w:t xml:space="preserve"> after the last Operating Day of the </w:t>
      </w:r>
      <w:del w:id="727" w:author="TEBA" w:date="2024-11-08T08:18:00Z">
        <w:r w:rsidDel="00B36BD6">
          <w:delText>quarter</w:delText>
        </w:r>
      </w:del>
      <w:ins w:id="728" w:author="TEBA" w:date="2024-11-08T08:18:00Z">
        <w:r>
          <w:t>month</w:t>
        </w:r>
      </w:ins>
      <w:r>
        <w:t>, in an electronic format prescribed by ERCOT</w:t>
      </w:r>
      <w:ins w:id="729" w:author="TEBA" w:date="2024-11-08T08:18:00Z">
        <w:r>
          <w:t xml:space="preserve"> or via </w:t>
        </w:r>
      </w:ins>
      <w:ins w:id="730" w:author="TEBA" w:date="2024-11-25T19:30:00Z">
        <w:r>
          <w:t>Application Programming Interface (</w:t>
        </w:r>
      </w:ins>
      <w:ins w:id="731" w:author="TEBA" w:date="2024-11-08T08:18:00Z">
        <w:r>
          <w:t>API</w:t>
        </w:r>
      </w:ins>
      <w:ins w:id="732" w:author="TEBA" w:date="2024-11-25T19:30:00Z">
        <w:r>
          <w:t>)</w:t>
        </w:r>
      </w:ins>
      <w:r>
        <w:t>.  The reported MWh quantity shall be solely produced from, and attributable to, a renewable generator as so designated by the Public Utility Commission of Texas (PUCT)</w:t>
      </w:r>
      <w:ins w:id="733" w:author="TEBA" w:date="2024-11-08T08:18:00Z">
        <w:r>
          <w:t xml:space="preserve"> </w:t>
        </w:r>
      </w:ins>
      <w:ins w:id="734" w:author="TEBA" w:date="2024-11-08T08:19:00Z">
        <w:r>
          <w:t xml:space="preserve">or equivalent registration with ERCOT as </w:t>
        </w:r>
      </w:ins>
      <w:ins w:id="735" w:author="TEBA" w:date="2024-11-25T14:33:00Z">
        <w:r>
          <w:t>a</w:t>
        </w:r>
      </w:ins>
      <w:ins w:id="736" w:author="TEBA" w:date="2024-11-08T08:19:00Z">
        <w:r>
          <w:t xml:space="preserve">n EAC </w:t>
        </w:r>
      </w:ins>
      <w:ins w:id="737" w:author="TEBA" w:date="2024-11-25T20:16:00Z">
        <w:r>
          <w:t>g</w:t>
        </w:r>
      </w:ins>
      <w:ins w:id="738" w:author="TEBA" w:date="2024-11-08T08:19:00Z">
        <w:r>
          <w:t>enerator</w:t>
        </w:r>
      </w:ins>
      <w:r>
        <w:t>.  Information relevant to quarterly reporting shall be handled in one of the following processes:</w:t>
      </w:r>
    </w:p>
    <w:p w14:paraId="34582CBB" w14:textId="77777777" w:rsidR="00F02D3F" w:rsidRDefault="00F02D3F" w:rsidP="00F02D3F">
      <w:pPr>
        <w:pStyle w:val="List"/>
        <w:ind w:left="1440"/>
      </w:pPr>
      <w:r>
        <w:t>(a)</w:t>
      </w:r>
      <w:r>
        <w:tab/>
        <w:t xml:space="preserve">A </w:t>
      </w:r>
      <w:del w:id="739" w:author="TEBA" w:date="2024-11-08T08:19:00Z">
        <w:r w:rsidDel="00CC191B">
          <w:delText>r</w:delText>
        </w:r>
        <w:r w:rsidRPr="009C7388" w:rsidDel="00CC191B">
          <w:delText xml:space="preserve">enewable </w:delText>
        </w:r>
      </w:del>
      <w:r w:rsidRPr="009C7388">
        <w:t xml:space="preserve">Generation Resource </w:t>
      </w:r>
      <w:r>
        <w:t>or Settlement Only Generator (SOG)</w:t>
      </w:r>
      <w:r w:rsidRPr="009C7388">
        <w:t xml:space="preserve"> that ha</w:t>
      </w:r>
      <w:r>
        <w:t>s</w:t>
      </w:r>
      <w:r w:rsidRPr="009C7388">
        <w:t xml:space="preserve"> interval meters, pursuant to Section 10, Metering, and ha</w:t>
      </w:r>
      <w:r>
        <w:t>s</w:t>
      </w:r>
      <w:r w:rsidRPr="009C7388">
        <w:t xml:space="preserve"> interval metered generation data provided to ERCOT for energy Settlement will:</w:t>
      </w:r>
    </w:p>
    <w:p w14:paraId="35B8DE2C" w14:textId="77777777" w:rsidR="00F02D3F" w:rsidRDefault="00F02D3F" w:rsidP="00F02D3F">
      <w:pPr>
        <w:pStyle w:val="List"/>
        <w:ind w:left="2160"/>
      </w:pPr>
      <w:r>
        <w:t>(i)</w:t>
      </w:r>
      <w:r>
        <w:tab/>
        <w:t xml:space="preserve">Have the </w:t>
      </w:r>
      <w:del w:id="740" w:author="TEBA" w:date="2024-11-08T08:19:00Z">
        <w:r w:rsidDel="00CC191B">
          <w:delText xml:space="preserve">quarterly </w:delText>
        </w:r>
      </w:del>
      <w:ins w:id="741" w:author="TEBA" w:date="2024-11-08T08:19:00Z">
        <w:r>
          <w:t xml:space="preserve">monthly </w:t>
        </w:r>
      </w:ins>
      <w:r>
        <w:t>reporting function performed on their behalf by ERCOT using the Settlement Quality Meter Data extracted from the ERCOT Settlement system; or</w:t>
      </w:r>
    </w:p>
    <w:p w14:paraId="10300877" w14:textId="77777777" w:rsidR="00F02D3F" w:rsidRDefault="00F02D3F" w:rsidP="00F02D3F">
      <w:pPr>
        <w:spacing w:after="240"/>
        <w:ind w:left="2160" w:hanging="720"/>
      </w:pPr>
      <w:r>
        <w:t>(ii)</w:t>
      </w:r>
      <w:r>
        <w:tab/>
        <w:t>Self-report their S</w:t>
      </w:r>
      <w:r w:rsidRPr="00672867">
        <w:t>ettlement</w:t>
      </w:r>
      <w:r>
        <w:t xml:space="preserve"> quality MWh production data to ERCOT, in a format and on a timeline prescribed by ERCOT, based on Metering Facilities that are:</w:t>
      </w:r>
    </w:p>
    <w:p w14:paraId="1DC185D7" w14:textId="77777777" w:rsidR="00F02D3F" w:rsidRDefault="00F02D3F" w:rsidP="00F02D3F">
      <w:pPr>
        <w:pStyle w:val="List3"/>
        <w:ind w:left="2880"/>
      </w:pPr>
      <w:r>
        <w:t>(A)</w:t>
      </w:r>
      <w:r>
        <w:tab/>
        <w:t xml:space="preserve">Installed, operated and maintained by the </w:t>
      </w:r>
      <w:del w:id="742" w:author="TEBA" w:date="2024-11-08T08:19:00Z">
        <w:r w:rsidDel="00CC191B">
          <w:delText>R</w:delText>
        </w:r>
      </w:del>
      <w:r>
        <w:t>E</w:t>
      </w:r>
      <w:ins w:id="743" w:author="TEBA" w:date="2024-11-08T08:19:00Z">
        <w:r>
          <w:t>A</w:t>
        </w:r>
      </w:ins>
      <w:r>
        <w:t xml:space="preserve">C generator; </w:t>
      </w:r>
    </w:p>
    <w:p w14:paraId="24383CF5" w14:textId="77777777" w:rsidR="00F02D3F" w:rsidRDefault="00F02D3F" w:rsidP="00F02D3F">
      <w:pPr>
        <w:pStyle w:val="List3"/>
        <w:ind w:left="2880"/>
      </w:pPr>
      <w:r>
        <w:lastRenderedPageBreak/>
        <w:t>(B)</w:t>
      </w:r>
      <w:r>
        <w:tab/>
        <w:t xml:space="preserve">Installed in a location to only record energy from generation certified by the PUCT </w:t>
      </w:r>
      <w:ins w:id="744" w:author="TEBA" w:date="2024-11-08T08:20:00Z">
        <w:r>
          <w:t xml:space="preserve">(or registered with ERCOT) </w:t>
        </w:r>
      </w:ins>
      <w:r>
        <w:t xml:space="preserve">to receive </w:t>
      </w:r>
      <w:del w:id="745" w:author="TEBA" w:date="2024-11-08T08:19:00Z">
        <w:r w:rsidDel="00CC191B">
          <w:delText>R</w:delText>
        </w:r>
      </w:del>
      <w:r>
        <w:t>E</w:t>
      </w:r>
      <w:ins w:id="746" w:author="TEBA" w:date="2024-11-08T08:19:00Z">
        <w:r>
          <w:t>A</w:t>
        </w:r>
      </w:ins>
      <w:r>
        <w:t>Cs;</w:t>
      </w:r>
    </w:p>
    <w:p w14:paraId="1C875128" w14:textId="77777777" w:rsidR="00F02D3F" w:rsidRDefault="00F02D3F" w:rsidP="00F02D3F">
      <w:pPr>
        <w:pStyle w:val="List3"/>
        <w:ind w:left="2880"/>
      </w:pPr>
      <w:r>
        <w:t>(C)</w:t>
      </w:r>
      <w:r>
        <w:tab/>
        <w:t xml:space="preserve">Compliant with </w:t>
      </w:r>
      <w:r w:rsidRPr="00F422A2">
        <w:rPr>
          <w:iCs/>
        </w:rPr>
        <w:t>American National Standards Institute (</w:t>
      </w:r>
      <w:r>
        <w:t xml:space="preserve">ANSI) C12, </w:t>
      </w:r>
      <w:r w:rsidRPr="00F422A2">
        <w:rPr>
          <w:iCs/>
        </w:rPr>
        <w:t>Code for Electricity Metering</w:t>
      </w:r>
      <w:r>
        <w:rPr>
          <w:iCs/>
        </w:rPr>
        <w:t>,</w:t>
      </w:r>
      <w:r>
        <w:t xml:space="preserve"> metering accuracy standards; and</w:t>
      </w:r>
    </w:p>
    <w:p w14:paraId="0E413052" w14:textId="77777777" w:rsidR="00F02D3F" w:rsidRDefault="00F02D3F" w:rsidP="00F02D3F">
      <w:pPr>
        <w:pStyle w:val="List"/>
        <w:ind w:left="2880"/>
      </w:pPr>
      <w:r>
        <w:t>(D)</w:t>
      </w:r>
      <w:r>
        <w:tab/>
        <w:t>Verified for accuracy every six years.</w:t>
      </w:r>
    </w:p>
    <w:p w14:paraId="75E76385" w14:textId="77777777" w:rsidR="00F02D3F" w:rsidRDefault="00F02D3F" w:rsidP="00F02D3F">
      <w:pPr>
        <w:spacing w:after="240"/>
        <w:ind w:left="1440" w:hanging="720"/>
      </w:pPr>
      <w:r>
        <w:t>(b)</w:t>
      </w:r>
      <w:r>
        <w:tab/>
        <w:t>REC aggregators shall report production from microgenerator renewable energy Resources that are not interval metered for energy Settlement, in accordance with the methodology approved by the PUCT for the purposes of measuring the REC production of such Resources, in the format prescribed by ERCOT, including applicable supporting documentation;</w:t>
      </w:r>
    </w:p>
    <w:p w14:paraId="48E1EC30" w14:textId="77777777" w:rsidR="00F02D3F" w:rsidRDefault="00F02D3F" w:rsidP="00F02D3F">
      <w:pPr>
        <w:pStyle w:val="List"/>
        <w:ind w:left="1440"/>
      </w:pPr>
      <w:r>
        <w:t>(c)</w:t>
      </w:r>
      <w:r>
        <w:tab/>
        <w:t xml:space="preserve">All other </w:t>
      </w:r>
      <w:del w:id="747" w:author="TEBA" w:date="2024-11-08T08:20:00Z">
        <w:r w:rsidDel="00CC191B">
          <w:delText>R</w:delText>
        </w:r>
      </w:del>
      <w:r>
        <w:t>E</w:t>
      </w:r>
      <w:ins w:id="748" w:author="TEBA" w:date="2024-11-08T08:20:00Z">
        <w:r>
          <w:t>A</w:t>
        </w:r>
      </w:ins>
      <w:r>
        <w:t>C generators, not specifically covered in items (a) and (b) above, must report Settlement quality MWh production data to ERCOT in a format and on a timeline prescribed by ERCOT</w:t>
      </w:r>
      <w:ins w:id="749" w:author="TEBA" w:date="2024-11-08T08:21:00Z">
        <w:r>
          <w:t xml:space="preserve"> (including via API)</w:t>
        </w:r>
      </w:ins>
      <w:r>
        <w:t>; provided that REC generators not interconnected to any Transmission and/or Distribution Service Provider (TDSP) may use performance measures for REC production as approved by the PUCT; or</w:t>
      </w:r>
    </w:p>
    <w:p w14:paraId="1E2EC57B" w14:textId="77777777" w:rsidR="00F02D3F" w:rsidRDefault="00F02D3F" w:rsidP="00F02D3F">
      <w:pPr>
        <w:pStyle w:val="List"/>
        <w:ind w:left="1440"/>
      </w:pPr>
      <w:r>
        <w:t>(d)</w:t>
      </w:r>
      <w:r>
        <w:tab/>
        <w:t>Entities certified to produce RECs from landfill gas supplied directly to a gas distribution system operated by a Municipally Owned Utility (MOU) shall report the MWh equivalent production data and supporting calculations to ERCOT on a timeline prescribed by ERCOT.</w:t>
      </w:r>
    </w:p>
    <w:p w14:paraId="035AC393" w14:textId="77777777" w:rsidR="00F02D3F" w:rsidRDefault="00F02D3F" w:rsidP="00F02D3F">
      <w:pPr>
        <w:pStyle w:val="BodyText"/>
        <w:ind w:left="720" w:hanging="720"/>
      </w:pPr>
      <w:r>
        <w:t>(2)</w:t>
      </w:r>
      <w:r>
        <w:tab/>
        <w:t xml:space="preserve">From time to time, or as determined to be necessary by ERCOT or the PUCT, Entities </w:t>
      </w:r>
      <w:del w:id="750" w:author="TEBA" w:date="2024-11-08T08:22:00Z">
        <w:r w:rsidDel="00CC191B">
          <w:delText>may be required to</w:delText>
        </w:r>
      </w:del>
      <w:ins w:id="751" w:author="TEBA" w:date="2024-11-08T08:22:00Z">
        <w:r>
          <w:t>shall</w:t>
        </w:r>
      </w:ins>
      <w:r>
        <w:t xml:space="preserve"> submit supporting documentation to allow verification of generation quantities.</w:t>
      </w:r>
    </w:p>
    <w:p w14:paraId="4C0D813E" w14:textId="77777777" w:rsidR="00F02D3F" w:rsidRDefault="00F02D3F" w:rsidP="00F02D3F">
      <w:pPr>
        <w:spacing w:after="240"/>
        <w:ind w:left="720" w:hanging="720"/>
        <w:rPr>
          <w:iCs/>
        </w:rPr>
      </w:pPr>
      <w:r>
        <w:rPr>
          <w:iCs/>
        </w:rPr>
        <w:t>(3)</w:t>
      </w:r>
      <w:r>
        <w:rPr>
          <w:iCs/>
        </w:rPr>
        <w:tab/>
        <w:t>The failure of a</w:t>
      </w:r>
      <w:ins w:id="752" w:author="TEBA" w:date="2024-11-25T14:34:00Z">
        <w:r>
          <w:rPr>
            <w:iCs/>
          </w:rPr>
          <w:t>n</w:t>
        </w:r>
      </w:ins>
      <w:r>
        <w:rPr>
          <w:iCs/>
        </w:rPr>
        <w:t xml:space="preserve"> </w:t>
      </w:r>
      <w:del w:id="753" w:author="TEBA" w:date="2024-11-08T08:22:00Z">
        <w:r w:rsidDel="00CC191B">
          <w:rPr>
            <w:iCs/>
          </w:rPr>
          <w:delText>R</w:delText>
        </w:r>
      </w:del>
      <w:r>
        <w:rPr>
          <w:iCs/>
        </w:rPr>
        <w:t>E</w:t>
      </w:r>
      <w:ins w:id="754" w:author="TEBA" w:date="2024-11-08T08:22:00Z">
        <w:r>
          <w:rPr>
            <w:iCs/>
          </w:rPr>
          <w:t>A</w:t>
        </w:r>
      </w:ins>
      <w:r>
        <w:rPr>
          <w:iCs/>
        </w:rPr>
        <w:t xml:space="preserve">C generator to report generation data in a timely fashion shall result in a delay in the issuance of </w:t>
      </w:r>
      <w:del w:id="755" w:author="TEBA" w:date="2024-11-08T08:22:00Z">
        <w:r w:rsidDel="00CC191B">
          <w:rPr>
            <w:iCs/>
          </w:rPr>
          <w:delText>R</w:delText>
        </w:r>
      </w:del>
      <w:r>
        <w:rPr>
          <w:iCs/>
        </w:rPr>
        <w:t>E</w:t>
      </w:r>
      <w:ins w:id="756" w:author="TEBA" w:date="2024-11-08T08:22:00Z">
        <w:r>
          <w:rPr>
            <w:iCs/>
          </w:rPr>
          <w:t>A</w:t>
        </w:r>
      </w:ins>
      <w:r>
        <w:rPr>
          <w:iCs/>
        </w:rPr>
        <w:t xml:space="preserve">Cs </w:t>
      </w:r>
      <w:del w:id="757" w:author="TEBA" w:date="2024-11-08T08:22:00Z">
        <w:r w:rsidDel="00CC191B">
          <w:rPr>
            <w:iCs/>
          </w:rPr>
          <w:delText xml:space="preserve">or Compliance Premiums </w:delText>
        </w:r>
      </w:del>
      <w:r>
        <w:rPr>
          <w:iCs/>
        </w:rPr>
        <w:t xml:space="preserve">for that generation facility for that </w:t>
      </w:r>
      <w:del w:id="758" w:author="TEBA" w:date="2024-11-08T08:22:00Z">
        <w:r w:rsidDel="00CC191B">
          <w:rPr>
            <w:iCs/>
          </w:rPr>
          <w:delText>quarter</w:delText>
        </w:r>
      </w:del>
      <w:ins w:id="759" w:author="TEBA" w:date="2024-11-08T08:22:00Z">
        <w:r>
          <w:rPr>
            <w:iCs/>
          </w:rPr>
          <w:t>month</w:t>
        </w:r>
      </w:ins>
      <w:r>
        <w:rPr>
          <w:iCs/>
        </w:rPr>
        <w:t xml:space="preserve">.  </w:t>
      </w:r>
      <w:del w:id="760" w:author="TEBA" w:date="2024-11-08T08:22:00Z">
        <w:r w:rsidDel="00CC191B">
          <w:rPr>
            <w:iCs/>
          </w:rPr>
          <w:delText>R</w:delText>
        </w:r>
      </w:del>
      <w:r>
        <w:rPr>
          <w:iCs/>
        </w:rPr>
        <w:t>E</w:t>
      </w:r>
      <w:ins w:id="761" w:author="TEBA" w:date="2024-11-08T08:22:00Z">
        <w:r>
          <w:rPr>
            <w:iCs/>
          </w:rPr>
          <w:t>A</w:t>
        </w:r>
      </w:ins>
      <w:r>
        <w:rPr>
          <w:iCs/>
        </w:rPr>
        <w:t xml:space="preserve">Cs </w:t>
      </w:r>
      <w:del w:id="762" w:author="TEBA" w:date="2024-11-08T08:22:00Z">
        <w:r w:rsidDel="00CC191B">
          <w:rPr>
            <w:iCs/>
          </w:rPr>
          <w:delText xml:space="preserve">or Compliance Premiums </w:delText>
        </w:r>
      </w:del>
      <w:r>
        <w:rPr>
          <w:iCs/>
        </w:rPr>
        <w:t xml:space="preserve">delayed by untimely reporting will be awarded during the </w:t>
      </w:r>
      <w:del w:id="763" w:author="TEBA" w:date="2024-11-08T08:22:00Z">
        <w:r w:rsidDel="00CC191B">
          <w:rPr>
            <w:iCs/>
          </w:rPr>
          <w:delText>R</w:delText>
        </w:r>
      </w:del>
      <w:r>
        <w:rPr>
          <w:iCs/>
        </w:rPr>
        <w:t>E</w:t>
      </w:r>
      <w:ins w:id="764" w:author="TEBA" w:date="2024-11-08T08:22:00Z">
        <w:r>
          <w:rPr>
            <w:iCs/>
          </w:rPr>
          <w:t>A</w:t>
        </w:r>
      </w:ins>
      <w:r>
        <w:rPr>
          <w:iCs/>
        </w:rPr>
        <w:t xml:space="preserve">C award period next occurring after the required data are reported.  The issue date of such </w:t>
      </w:r>
      <w:del w:id="765" w:author="TEBA" w:date="2024-11-08T08:23:00Z">
        <w:r w:rsidDel="00CC191B">
          <w:rPr>
            <w:iCs/>
          </w:rPr>
          <w:delText>R</w:delText>
        </w:r>
      </w:del>
      <w:r>
        <w:rPr>
          <w:iCs/>
        </w:rPr>
        <w:t>E</w:t>
      </w:r>
      <w:ins w:id="766" w:author="TEBA" w:date="2024-11-08T08:23:00Z">
        <w:r>
          <w:rPr>
            <w:iCs/>
          </w:rPr>
          <w:t>A</w:t>
        </w:r>
      </w:ins>
      <w:r>
        <w:rPr>
          <w:iCs/>
        </w:rPr>
        <w:t xml:space="preserve">Cs </w:t>
      </w:r>
      <w:del w:id="767" w:author="TEBA" w:date="2024-11-08T08:23:00Z">
        <w:r w:rsidDel="00CC191B">
          <w:rPr>
            <w:iCs/>
          </w:rPr>
          <w:delText xml:space="preserve">or Compliance Premiums </w:delText>
        </w:r>
      </w:del>
      <w:r>
        <w:rPr>
          <w:iCs/>
        </w:rPr>
        <w:t xml:space="preserve">will be based on the </w:t>
      </w:r>
      <w:del w:id="768" w:author="TEBA" w:date="2024-11-08T08:22:00Z">
        <w:r w:rsidDel="00CC191B">
          <w:rPr>
            <w:iCs/>
          </w:rPr>
          <w:delText xml:space="preserve">quarter </w:delText>
        </w:r>
      </w:del>
      <w:ins w:id="769" w:author="TEBA" w:date="2024-11-08T08:22:00Z">
        <w:r>
          <w:rPr>
            <w:iCs/>
          </w:rPr>
          <w:t xml:space="preserve">month </w:t>
        </w:r>
      </w:ins>
      <w:r>
        <w:rPr>
          <w:iCs/>
        </w:rPr>
        <w:t xml:space="preserve">in which the </w:t>
      </w:r>
      <w:del w:id="770" w:author="TEBA" w:date="2024-11-08T08:23:00Z">
        <w:r w:rsidDel="00CC191B">
          <w:rPr>
            <w:iCs/>
          </w:rPr>
          <w:delText>R</w:delText>
        </w:r>
      </w:del>
      <w:r>
        <w:rPr>
          <w:iCs/>
        </w:rPr>
        <w:t>E</w:t>
      </w:r>
      <w:ins w:id="771" w:author="TEBA" w:date="2024-11-08T08:23:00Z">
        <w:r>
          <w:rPr>
            <w:iCs/>
          </w:rPr>
          <w:t>A</w:t>
        </w:r>
      </w:ins>
      <w:r>
        <w:rPr>
          <w:iCs/>
        </w:rPr>
        <w:t xml:space="preserve">Cs </w:t>
      </w:r>
      <w:del w:id="772" w:author="TEBA" w:date="2024-11-08T08:23:00Z">
        <w:r w:rsidDel="00CC191B">
          <w:rPr>
            <w:iCs/>
          </w:rPr>
          <w:delText xml:space="preserve">or Compliance Premiums </w:delText>
        </w:r>
      </w:del>
      <w:r>
        <w:rPr>
          <w:iCs/>
        </w:rPr>
        <w:t xml:space="preserve">were </w:t>
      </w:r>
      <w:proofErr w:type="gramStart"/>
      <w:r>
        <w:rPr>
          <w:iCs/>
        </w:rPr>
        <w:t>actually generated</w:t>
      </w:r>
      <w:proofErr w:type="gramEnd"/>
      <w:r>
        <w:rPr>
          <w:iCs/>
        </w:rPr>
        <w:t>.</w:t>
      </w:r>
    </w:p>
    <w:p w14:paraId="3D24131F" w14:textId="77777777" w:rsidR="00F02D3F" w:rsidDel="00665D20" w:rsidRDefault="00F02D3F" w:rsidP="00F02D3F">
      <w:pPr>
        <w:tabs>
          <w:tab w:val="left" w:pos="1080"/>
        </w:tabs>
        <w:spacing w:before="240" w:after="240"/>
        <w:ind w:left="1080" w:hanging="1080"/>
        <w:outlineLvl w:val="2"/>
        <w:rPr>
          <w:del w:id="773" w:author="TEBA" w:date="2024-11-08T08:24:00Z"/>
          <w:b/>
          <w:bCs/>
          <w:i/>
        </w:rPr>
      </w:pPr>
      <w:bookmarkStart w:id="774" w:name="_Toc239073025"/>
      <w:bookmarkStart w:id="775" w:name="_Toc180673462"/>
      <w:bookmarkStart w:id="776" w:name="_Toc175576133"/>
      <w:commentRangeStart w:id="777"/>
      <w:del w:id="778" w:author="TEBA" w:date="2024-11-08T08:24:00Z">
        <w:r w:rsidDel="00665D20">
          <w:rPr>
            <w:b/>
            <w:bCs/>
            <w:i/>
          </w:rPr>
          <w:delText>14.5.2</w:delText>
        </w:r>
      </w:del>
      <w:commentRangeEnd w:id="777"/>
      <w:r>
        <w:rPr>
          <w:rStyle w:val="CommentReference"/>
        </w:rPr>
        <w:commentReference w:id="777"/>
      </w:r>
      <w:del w:id="779" w:author="TEBA" w:date="2024-11-08T08:24:00Z">
        <w:r w:rsidDel="00665D20">
          <w:rPr>
            <w:b/>
            <w:bCs/>
            <w:i/>
          </w:rPr>
          <w:tab/>
          <w:delText>Retail Entities</w:delText>
        </w:r>
        <w:bookmarkEnd w:id="774"/>
        <w:bookmarkEnd w:id="775"/>
      </w:del>
    </w:p>
    <w:p w14:paraId="2BFE5FCF" w14:textId="77777777" w:rsidR="00F02D3F" w:rsidDel="00665D20" w:rsidRDefault="00F02D3F" w:rsidP="00F02D3F">
      <w:pPr>
        <w:spacing w:after="240"/>
        <w:ind w:left="720" w:hanging="720"/>
        <w:rPr>
          <w:del w:id="780" w:author="TEBA" w:date="2024-11-08T08:24:00Z"/>
          <w:iCs/>
        </w:rPr>
      </w:pPr>
      <w:del w:id="781" w:author="TEBA" w:date="2024-11-08T08:24:00Z">
        <w:r w:rsidDel="00665D20">
          <w:rPr>
            <w:iCs/>
          </w:rPr>
          <w:delText>(1)</w:delText>
        </w:r>
        <w:r w:rsidDel="00665D20">
          <w:rPr>
            <w:iCs/>
          </w:rPr>
          <w:tab/>
          <w:delText>To enable Retail Entities the ability to calculate their Solar Renewable Portfolio Standard (SRPS) requirements, all Retail Entities serving Load in the state of Texas shall provide Load data to ERCOT on a monthly basis, and no later than the 38</w:delText>
        </w:r>
        <w:r w:rsidDel="00665D20">
          <w:rPr>
            <w:iCs/>
            <w:vertAlign w:val="superscript"/>
          </w:rPr>
          <w:delText>th</w:delText>
        </w:r>
        <w:r w:rsidDel="00665D20">
          <w:rPr>
            <w:iCs/>
          </w:rPr>
          <w:delText xml:space="preserve"> day after the last Operating Day of the month, in an electronic format prescribed by ERCOT.  The reported </w:delText>
        </w:r>
        <w:r w:rsidDel="00665D20">
          <w:rPr>
            <w:iCs/>
          </w:rPr>
          <w:lastRenderedPageBreak/>
          <w:delText>MWh quantity shall be solely the energy consumed by Customers in Texas.  Load data shall be provided in one of the following processes:</w:delText>
        </w:r>
      </w:del>
    </w:p>
    <w:p w14:paraId="58AE4FFB" w14:textId="77777777" w:rsidR="00F02D3F" w:rsidDel="00665D20" w:rsidRDefault="00F02D3F" w:rsidP="00F02D3F">
      <w:pPr>
        <w:spacing w:after="240"/>
        <w:ind w:left="1440" w:hanging="720"/>
        <w:rPr>
          <w:del w:id="782" w:author="TEBA" w:date="2024-11-08T08:24:00Z"/>
        </w:rPr>
      </w:pPr>
      <w:del w:id="783" w:author="TEBA" w:date="2024-11-08T08:24:00Z">
        <w:r w:rsidDel="00665D20">
          <w:delText>(a)</w:delText>
        </w:r>
        <w:r w:rsidDel="00665D20">
          <w:tab/>
          <w:delText>Retail Entities serving Load located within ERCOT shall have this function performed for them by ERCOT for the Load served within ERCOT.  The data supplied by ERCOT shall be Settlement Quality Meter Data extracted from the ERCOT Settlement system; or</w:delText>
        </w:r>
      </w:del>
    </w:p>
    <w:p w14:paraId="323F2A79" w14:textId="77777777" w:rsidR="00F02D3F" w:rsidDel="00665D20" w:rsidRDefault="00F02D3F" w:rsidP="00F02D3F">
      <w:pPr>
        <w:spacing w:after="240"/>
        <w:ind w:left="1440" w:hanging="720"/>
        <w:rPr>
          <w:del w:id="784" w:author="TEBA" w:date="2024-11-08T08:24:00Z"/>
        </w:rPr>
      </w:pPr>
      <w:del w:id="785" w:author="TEBA" w:date="2024-11-08T08:24:00Z">
        <w:r w:rsidDel="00665D20">
          <w:delText>(b)</w:delText>
        </w:r>
        <w:r w:rsidDel="00665D20">
          <w:tab/>
          <w:delText xml:space="preserve">Entities participating in the REC Trading Program that serve Load outside the ERCOT Region must report Settlement quality MWh Load data for Load served outside the ERCOT Region to ERCOT in a format prescribed by ERCOT. </w:delText>
        </w:r>
      </w:del>
    </w:p>
    <w:p w14:paraId="3C4D3913" w14:textId="77777777" w:rsidR="00F02D3F" w:rsidDel="00665D20" w:rsidRDefault="00F02D3F" w:rsidP="00F02D3F">
      <w:pPr>
        <w:spacing w:after="240"/>
        <w:ind w:left="2160" w:hanging="720"/>
        <w:rPr>
          <w:del w:id="786" w:author="TEBA" w:date="2024-11-08T08:24:00Z"/>
        </w:rPr>
      </w:pPr>
      <w:del w:id="787" w:author="TEBA" w:date="2024-11-08T08:24:00Z">
        <w:r w:rsidDel="00665D20">
          <w:delText>(i)</w:delText>
        </w:r>
        <w:r w:rsidDel="00665D20">
          <w:tab/>
          <w:delText xml:space="preserve">Entities reporting under paragraph (b) shall not include any MWhs served to </w:delText>
        </w:r>
        <w:r w:rsidRPr="00E05922" w:rsidDel="00665D20">
          <w:delText xml:space="preserve">a </w:delText>
        </w:r>
        <w:r w:rsidDel="00665D20">
          <w:delText xml:space="preserve">location for which a Customer has submitted a notice letter pursuant to subsection (f) of P.U.C. </w:delText>
        </w:r>
        <w:r w:rsidRPr="001C32B2" w:rsidDel="00665D20">
          <w:rPr>
            <w:smallCaps/>
          </w:rPr>
          <w:delText>Subst</w:delText>
        </w:r>
        <w:r w:rsidDel="00665D20">
          <w:delText>. R 25.173, Renewable Energy Credit Program.</w:delText>
        </w:r>
      </w:del>
    </w:p>
    <w:p w14:paraId="799374ED" w14:textId="77777777" w:rsidR="00F02D3F" w:rsidDel="00665D20" w:rsidRDefault="00F02D3F" w:rsidP="00F02D3F">
      <w:pPr>
        <w:spacing w:after="240"/>
        <w:ind w:left="2160" w:hanging="720"/>
        <w:rPr>
          <w:del w:id="788" w:author="TEBA" w:date="2024-11-08T08:24:00Z"/>
        </w:rPr>
      </w:pPr>
      <w:del w:id="789" w:author="TEBA" w:date="2024-11-08T08:24:00Z">
        <w:r w:rsidDel="00665D20">
          <w:delText>(ii)</w:delText>
        </w:r>
        <w:r w:rsidDel="00665D20">
          <w:tab/>
          <w:delText xml:space="preserve">Notwithstanding the foregoing reporting requirements, such Entities shall submit monthly MWh Load data for December of each year by no later than January 15 of the following year.  Any error in estimating December Load shall be corrected by the submitting Entity in the following year’s true-up calculation as per subsection (f)(2) of P.U.C. </w:delText>
        </w:r>
        <w:r w:rsidDel="00665D20">
          <w:rPr>
            <w:smallCaps/>
          </w:rPr>
          <w:delText>Subst.</w:delText>
        </w:r>
        <w:r w:rsidDel="00665D20">
          <w:delText xml:space="preserve"> R. 25.173.</w:delText>
        </w:r>
      </w:del>
    </w:p>
    <w:p w14:paraId="28F99EF0" w14:textId="77777777" w:rsidR="00F02D3F" w:rsidDel="00665D20" w:rsidRDefault="00F02D3F" w:rsidP="00F02D3F">
      <w:pPr>
        <w:spacing w:after="240"/>
        <w:ind w:left="720" w:hanging="720"/>
        <w:rPr>
          <w:del w:id="790" w:author="TEBA" w:date="2024-11-08T08:24:00Z"/>
          <w:iCs/>
        </w:rPr>
      </w:pPr>
      <w:del w:id="791" w:author="TEBA" w:date="2024-11-08T08:24:00Z">
        <w:r w:rsidDel="00665D20">
          <w:rPr>
            <w:iCs/>
          </w:rPr>
          <w:delText>(2)</w:delText>
        </w:r>
        <w:r w:rsidDel="00665D20">
          <w:rPr>
            <w:iCs/>
          </w:rPr>
          <w:tab/>
          <w:delText>On a monthly basis, ERCOT shall calculate the MWh consumption of energy by Customers served by Retail Entities in Texas, using Load data submitted by program participants.  ERCOT shall adjust the Load data to ensure that any Load (MWh) covered by notice consistent with Section 14.5.3, End-Use Customers, is removed.</w:delText>
        </w:r>
      </w:del>
    </w:p>
    <w:p w14:paraId="0B5313F7" w14:textId="77777777" w:rsidR="00F02D3F" w:rsidDel="00665D20" w:rsidRDefault="00F02D3F" w:rsidP="00F02D3F">
      <w:pPr>
        <w:spacing w:after="240"/>
        <w:ind w:left="720" w:hanging="720"/>
        <w:rPr>
          <w:del w:id="792" w:author="TEBA" w:date="2024-11-08T08:24:00Z"/>
          <w:iCs/>
        </w:rPr>
      </w:pPr>
      <w:del w:id="793" w:author="TEBA" w:date="2024-11-08T08:24:00Z">
        <w:r w:rsidDel="00665D20">
          <w:rPr>
            <w:iCs/>
          </w:rPr>
          <w:delText>(3)</w:delText>
        </w:r>
        <w:r w:rsidDel="00665D20">
          <w:rPr>
            <w:iCs/>
          </w:rPr>
          <w:tab/>
          <w:delText>The failure of a Retail Entity to report required Load data (including Load data for Electric Service Identifiers (</w:delText>
        </w:r>
        <w:r w:rsidRPr="00982241" w:rsidDel="00665D20">
          <w:rPr>
            <w:iCs/>
          </w:rPr>
          <w:delText>ESI</w:delText>
        </w:r>
        <w:r w:rsidDel="00665D20">
          <w:rPr>
            <w:iCs/>
          </w:rPr>
          <w:delText xml:space="preserve"> ID</w:delText>
        </w:r>
        <w:r w:rsidRPr="00982241" w:rsidDel="00665D20">
          <w:rPr>
            <w:iCs/>
          </w:rPr>
          <w:delText>s</w:delText>
        </w:r>
        <w:r w:rsidDel="00665D20">
          <w:rPr>
            <w:iCs/>
          </w:rPr>
          <w:delText>) or accounts covered by notice, as specified in Section 14.5.3) in accordance with the Protocols shall result in estimation of Load data for the applicable Retail Entity by ERCOT for purposes of allocation of annual SRPS requirements.</w:delText>
        </w:r>
      </w:del>
    </w:p>
    <w:p w14:paraId="0D3195BE" w14:textId="77777777" w:rsidR="00F02D3F" w:rsidRPr="00AB3CDD" w:rsidDel="00665D20" w:rsidRDefault="00F02D3F" w:rsidP="00F02D3F">
      <w:pPr>
        <w:pStyle w:val="H3"/>
        <w:keepNext w:val="0"/>
        <w:rPr>
          <w:del w:id="794" w:author="TEBA" w:date="2024-11-08T08:24:00Z"/>
          <w:bCs w:val="0"/>
        </w:rPr>
      </w:pPr>
      <w:bookmarkStart w:id="795" w:name="_Toc180673463"/>
      <w:commentRangeStart w:id="796"/>
      <w:del w:id="797" w:author="TEBA" w:date="2024-11-08T08:24:00Z">
        <w:r w:rsidRPr="00AB3CDD" w:rsidDel="00665D20">
          <w:delText>14</w:delText>
        </w:r>
        <w:r w:rsidRPr="00AB3CDD" w:rsidDel="00665D20">
          <w:rPr>
            <w:bCs w:val="0"/>
          </w:rPr>
          <w:delText>.5.3</w:delText>
        </w:r>
      </w:del>
      <w:commentRangeEnd w:id="796"/>
      <w:r>
        <w:rPr>
          <w:rStyle w:val="CommentReference"/>
          <w:b w:val="0"/>
          <w:bCs w:val="0"/>
          <w:i w:val="0"/>
        </w:rPr>
        <w:commentReference w:id="796"/>
      </w:r>
      <w:del w:id="798" w:author="TEBA" w:date="2024-11-08T08:24:00Z">
        <w:r w:rsidRPr="00AB3CDD" w:rsidDel="00665D20">
          <w:rPr>
            <w:bCs w:val="0"/>
          </w:rPr>
          <w:tab/>
          <w:delText>End-Use Customers</w:delText>
        </w:r>
        <w:bookmarkEnd w:id="795"/>
      </w:del>
    </w:p>
    <w:p w14:paraId="424A578A" w14:textId="77777777" w:rsidR="00F02D3F" w:rsidDel="00665D20" w:rsidRDefault="00F02D3F" w:rsidP="00F02D3F">
      <w:pPr>
        <w:spacing w:after="240"/>
        <w:ind w:left="720" w:hanging="720"/>
        <w:rPr>
          <w:del w:id="799" w:author="TEBA" w:date="2024-11-08T08:24:00Z"/>
          <w:iCs/>
        </w:rPr>
      </w:pPr>
      <w:del w:id="800" w:author="TEBA" w:date="2024-11-08T08:24:00Z">
        <w:r w:rsidDel="00665D20">
          <w:delText>(1)</w:delText>
        </w:r>
        <w:r w:rsidDel="00665D20">
          <w:tab/>
        </w:r>
        <w:r w:rsidRPr="00255ABC" w:rsidDel="00665D20">
          <w:delText xml:space="preserve">To enable ERCOT to determine the total retail sales of all Retail Entities and the retail sales of a specific Retail Entity for </w:delText>
        </w:r>
        <w:r w:rsidDel="00665D20">
          <w:delText>S</w:delText>
        </w:r>
        <w:r w:rsidRPr="00255ABC" w:rsidDel="00665D20">
          <w:delText>ection 14.9.3.1</w:delText>
        </w:r>
        <w:r w:rsidDel="00665D20">
          <w:delText xml:space="preserve">, </w:delText>
        </w:r>
        <w:r w:rsidRPr="00707B79" w:rsidDel="00665D20">
          <w:delText xml:space="preserve">Preliminary </w:delText>
        </w:r>
        <w:r w:rsidDel="00665D20">
          <w:delText xml:space="preserve">Solar </w:delText>
        </w:r>
        <w:r w:rsidRPr="00707B79" w:rsidDel="00665D20">
          <w:delText>Renewable Portfolio Standard Requirement for Retail Entities</w:delText>
        </w:r>
        <w:r w:rsidDel="00665D20">
          <w:delText>,</w:delText>
        </w:r>
        <w:r w:rsidRPr="00255ABC" w:rsidDel="00665D20">
          <w:delText xml:space="preserve"> and </w:delText>
        </w:r>
        <w:r w:rsidDel="00665D20">
          <w:delText xml:space="preserve">Section </w:delText>
        </w:r>
        <w:r w:rsidRPr="00255ABC" w:rsidDel="00665D20">
          <w:delText xml:space="preserve">14.9.5, </w:delText>
        </w:r>
        <w:r w:rsidRPr="00707B79" w:rsidDel="00665D20">
          <w:delText xml:space="preserve">Final </w:delText>
        </w:r>
        <w:r w:rsidDel="00665D20">
          <w:delText xml:space="preserve">Solar </w:delText>
        </w:r>
        <w:r w:rsidRPr="00707B79" w:rsidDel="00665D20">
          <w:delText>Renewable Portfolio Standard Requirement</w:delText>
        </w:r>
        <w:r w:rsidDel="00665D20">
          <w:delText xml:space="preserve">, </w:delText>
        </w:r>
        <w:r w:rsidRPr="00255ABC" w:rsidDel="00665D20">
          <w:delText xml:space="preserve">a transmission-level voltage Customer that wishes to </w:delText>
        </w:r>
        <w:r w:rsidDel="00665D20">
          <w:delText>have its Load excluded from S</w:delText>
        </w:r>
        <w:r w:rsidRPr="00255ABC" w:rsidDel="00665D20">
          <w:delText xml:space="preserve">RPS </w:delText>
        </w:r>
        <w:r w:rsidDel="00665D20">
          <w:delText xml:space="preserve">calculations </w:delText>
        </w:r>
        <w:r w:rsidRPr="00255ABC" w:rsidDel="00665D20">
          <w:delText xml:space="preserve">pursuant to </w:delText>
        </w:r>
        <w:r w:rsidRPr="006964D0" w:rsidDel="00665D20">
          <w:rPr>
            <w:iCs/>
          </w:rPr>
          <w:delText>subsection (</w:delText>
        </w:r>
        <w:r w:rsidDel="00665D20">
          <w:rPr>
            <w:iCs/>
          </w:rPr>
          <w:delText>f</w:delText>
        </w:r>
        <w:r w:rsidRPr="006964D0" w:rsidDel="00665D20">
          <w:rPr>
            <w:iCs/>
          </w:rPr>
          <w:delText xml:space="preserve">) of </w:delText>
        </w:r>
        <w:r w:rsidDel="00665D20">
          <w:delText>P.U.C.</w:delText>
        </w:r>
        <w:r w:rsidRPr="00255ABC" w:rsidDel="00665D20">
          <w:delText xml:space="preserve"> </w:delText>
        </w:r>
        <w:r w:rsidRPr="00ED02FE" w:rsidDel="00665D20">
          <w:rPr>
            <w:smallCaps/>
          </w:rPr>
          <w:delText>Subst</w:delText>
        </w:r>
        <w:r w:rsidRPr="00255ABC" w:rsidDel="00665D20">
          <w:delText>. R</w:delText>
        </w:r>
        <w:r w:rsidDel="00665D20">
          <w:delText>.</w:delText>
        </w:r>
        <w:r w:rsidRPr="00255ABC" w:rsidDel="00665D20">
          <w:delText xml:space="preserve"> 25.173</w:delText>
        </w:r>
        <w:r w:rsidDel="00665D20">
          <w:delText>, Renewable Energy Credit Program,</w:delText>
        </w:r>
        <w:r w:rsidRPr="00255ABC" w:rsidDel="00665D20">
          <w:delText xml:space="preserve"> must </w:delText>
        </w:r>
        <w:r w:rsidDel="00665D20">
          <w:delText>submit</w:delText>
        </w:r>
        <w:r w:rsidRPr="00255ABC" w:rsidDel="00665D20">
          <w:delText xml:space="preserve"> the </w:delText>
        </w:r>
        <w:r w:rsidDel="00665D20">
          <w:delText>information</w:delText>
        </w:r>
        <w:r w:rsidRPr="00255ABC" w:rsidDel="00665D20">
          <w:delText xml:space="preserve"> </w:delText>
        </w:r>
        <w:r w:rsidDel="00665D20">
          <w:delText>in accordance with the rule.</w:delText>
        </w:r>
      </w:del>
    </w:p>
    <w:p w14:paraId="390D27D8" w14:textId="77777777" w:rsidR="00F02D3F" w:rsidRPr="005E69F6" w:rsidRDefault="00F02D3F" w:rsidP="00F02D3F">
      <w:pPr>
        <w:keepNext/>
        <w:tabs>
          <w:tab w:val="left" w:pos="900"/>
        </w:tabs>
        <w:spacing w:before="240" w:after="240"/>
        <w:ind w:left="900" w:hanging="900"/>
        <w:outlineLvl w:val="1"/>
        <w:rPr>
          <w:b/>
        </w:rPr>
      </w:pPr>
      <w:bookmarkStart w:id="801" w:name="_Toc239073026"/>
      <w:bookmarkStart w:id="802" w:name="_Toc180673464"/>
      <w:bookmarkEnd w:id="776"/>
      <w:r w:rsidRPr="005E69F6">
        <w:rPr>
          <w:b/>
        </w:rPr>
        <w:lastRenderedPageBreak/>
        <w:t>14.6</w:t>
      </w:r>
      <w:r w:rsidRPr="005E69F6">
        <w:rPr>
          <w:b/>
        </w:rPr>
        <w:tab/>
      </w:r>
      <w:bookmarkStart w:id="803" w:name="_Hlk183458817"/>
      <w:r w:rsidRPr="005E69F6">
        <w:rPr>
          <w:b/>
        </w:rPr>
        <w:t xml:space="preserve">Awarding of Renewable Energy </w:t>
      </w:r>
      <w:ins w:id="804" w:author="TEBA" w:date="2024-11-08T08:26:00Z">
        <w:r>
          <w:rPr>
            <w:b/>
          </w:rPr>
          <w:t xml:space="preserve">Attribute </w:t>
        </w:r>
      </w:ins>
      <w:del w:id="805" w:author="TEBA" w:date="2024-11-08T08:26:00Z">
        <w:r w:rsidRPr="005E69F6" w:rsidDel="00665D20">
          <w:rPr>
            <w:b/>
          </w:rPr>
          <w:delText>Credits</w:delText>
        </w:r>
      </w:del>
      <w:bookmarkEnd w:id="801"/>
      <w:bookmarkEnd w:id="802"/>
      <w:ins w:id="806" w:author="TEBA" w:date="2024-11-08T08:26:00Z">
        <w:r>
          <w:rPr>
            <w:b/>
          </w:rPr>
          <w:t>Certificates</w:t>
        </w:r>
      </w:ins>
      <w:bookmarkEnd w:id="803"/>
    </w:p>
    <w:p w14:paraId="48BE53B9" w14:textId="77777777" w:rsidR="00F02D3F" w:rsidRDefault="00F02D3F" w:rsidP="00F02D3F">
      <w:pPr>
        <w:spacing w:after="240"/>
        <w:ind w:left="720" w:hanging="720"/>
        <w:rPr>
          <w:ins w:id="807" w:author="TEBA" w:date="2024-11-08T08:30:00Z"/>
          <w:iCs/>
        </w:rPr>
      </w:pPr>
      <w:r>
        <w:t>(1)</w:t>
      </w:r>
      <w:r>
        <w:tab/>
      </w:r>
      <w:r>
        <w:rPr>
          <w:iCs/>
        </w:rPr>
        <w:t xml:space="preserve">Following the end of each calendar </w:t>
      </w:r>
      <w:del w:id="808" w:author="TEBA" w:date="2024-11-08T08:26:00Z">
        <w:r w:rsidDel="00665D20">
          <w:rPr>
            <w:iCs/>
          </w:rPr>
          <w:delText>quarter</w:delText>
        </w:r>
      </w:del>
      <w:ins w:id="809" w:author="TEBA" w:date="2024-11-08T08:26:00Z">
        <w:r>
          <w:rPr>
            <w:iCs/>
          </w:rPr>
          <w:t>month</w:t>
        </w:r>
      </w:ins>
      <w:r>
        <w:rPr>
          <w:iCs/>
        </w:rPr>
        <w:t xml:space="preserve">, and before the end of the next Business Day following receipt of all </w:t>
      </w:r>
      <w:del w:id="810" w:author="TEBA" w:date="2024-11-08T08:26:00Z">
        <w:r w:rsidDel="00665D20">
          <w:rPr>
            <w:iCs/>
          </w:rPr>
          <w:delText xml:space="preserve">Renewable </w:delText>
        </w:r>
      </w:del>
      <w:r>
        <w:rPr>
          <w:iCs/>
        </w:rPr>
        <w:t xml:space="preserve">Energy </w:t>
      </w:r>
      <w:ins w:id="811" w:author="TEBA" w:date="2024-11-08T08:26:00Z">
        <w:r>
          <w:rPr>
            <w:iCs/>
          </w:rPr>
          <w:t xml:space="preserve">Attribute </w:t>
        </w:r>
      </w:ins>
      <w:del w:id="812" w:author="TEBA" w:date="2024-11-08T08:26:00Z">
        <w:r w:rsidDel="00665D20">
          <w:rPr>
            <w:iCs/>
          </w:rPr>
          <w:delText xml:space="preserve">Credit </w:delText>
        </w:r>
      </w:del>
      <w:ins w:id="813" w:author="TEBA" w:date="2024-11-08T08:26:00Z">
        <w:r>
          <w:rPr>
            <w:iCs/>
          </w:rPr>
          <w:t xml:space="preserve">Certificate </w:t>
        </w:r>
      </w:ins>
      <w:r>
        <w:rPr>
          <w:iCs/>
        </w:rPr>
        <w:t>(</w:t>
      </w:r>
      <w:del w:id="814" w:author="TEBA" w:date="2024-11-08T08:26:00Z">
        <w:r w:rsidDel="00665D20">
          <w:rPr>
            <w:iCs/>
          </w:rPr>
          <w:delText>R</w:delText>
        </w:r>
      </w:del>
      <w:r>
        <w:rPr>
          <w:iCs/>
        </w:rPr>
        <w:t>E</w:t>
      </w:r>
      <w:ins w:id="815" w:author="TEBA" w:date="2024-11-08T08:27:00Z">
        <w:r>
          <w:rPr>
            <w:iCs/>
          </w:rPr>
          <w:t>A</w:t>
        </w:r>
      </w:ins>
      <w:r>
        <w:rPr>
          <w:iCs/>
        </w:rPr>
        <w:t xml:space="preserve">C) generator </w:t>
      </w:r>
      <w:del w:id="816" w:author="TEBA" w:date="2024-11-08T08:27:00Z">
        <w:r w:rsidDel="00665D20">
          <w:rPr>
            <w:iCs/>
          </w:rPr>
          <w:delText xml:space="preserve">and Load </w:delText>
        </w:r>
      </w:del>
      <w:r>
        <w:rPr>
          <w:iCs/>
        </w:rPr>
        <w:t xml:space="preserve">data specified in Section 14.5.1, </w:t>
      </w:r>
      <w:del w:id="817" w:author="TEBA" w:date="2024-11-08T08:27:00Z">
        <w:r w:rsidDel="00665D20">
          <w:rPr>
            <w:iCs/>
          </w:rPr>
          <w:delText xml:space="preserve">Renewable </w:delText>
        </w:r>
      </w:del>
      <w:r>
        <w:rPr>
          <w:iCs/>
        </w:rPr>
        <w:t xml:space="preserve">Energy </w:t>
      </w:r>
      <w:ins w:id="818" w:author="TEBA" w:date="2024-11-08T08:27:00Z">
        <w:r>
          <w:rPr>
            <w:iCs/>
          </w:rPr>
          <w:t xml:space="preserve">Attribute </w:t>
        </w:r>
      </w:ins>
      <w:del w:id="819" w:author="TEBA" w:date="2024-11-08T08:27:00Z">
        <w:r w:rsidDel="00665D20">
          <w:rPr>
            <w:iCs/>
          </w:rPr>
          <w:delText xml:space="preserve">Credit </w:delText>
        </w:r>
      </w:del>
      <w:ins w:id="820" w:author="TEBA" w:date="2024-11-08T08:27:00Z">
        <w:r>
          <w:rPr>
            <w:iCs/>
          </w:rPr>
          <w:t xml:space="preserve">Certificate </w:t>
        </w:r>
      </w:ins>
      <w:r>
        <w:rPr>
          <w:iCs/>
        </w:rPr>
        <w:t>Generators</w:t>
      </w:r>
      <w:del w:id="821" w:author="TEBA" w:date="2024-11-08T08:27:00Z">
        <w:r w:rsidDel="00665D20">
          <w:rPr>
            <w:iCs/>
          </w:rPr>
          <w:delText xml:space="preserve"> and Renewable Energy Credit Offset Generators</w:delText>
        </w:r>
      </w:del>
      <w:r>
        <w:rPr>
          <w:iCs/>
        </w:rPr>
        <w:t>,</w:t>
      </w:r>
      <w:del w:id="822" w:author="TEBA" w:date="2024-11-08T08:28:00Z">
        <w:r w:rsidDel="00665D20">
          <w:rPr>
            <w:iCs/>
          </w:rPr>
          <w:delText xml:space="preserve"> and in Section 14.5.2, Retail Entities,</w:delText>
        </w:r>
      </w:del>
      <w:r>
        <w:rPr>
          <w:iCs/>
        </w:rPr>
        <w:t xml:space="preserve"> ERCOT will credit </w:t>
      </w:r>
      <w:del w:id="823" w:author="TEBA" w:date="2024-11-08T08:28:00Z">
        <w:r w:rsidDel="00665D20">
          <w:rPr>
            <w:iCs/>
          </w:rPr>
          <w:delText>R</w:delText>
        </w:r>
      </w:del>
      <w:r>
        <w:rPr>
          <w:iCs/>
        </w:rPr>
        <w:t>E</w:t>
      </w:r>
      <w:ins w:id="824" w:author="TEBA" w:date="2024-11-08T08:28:00Z">
        <w:r>
          <w:rPr>
            <w:iCs/>
          </w:rPr>
          <w:t>A</w:t>
        </w:r>
      </w:ins>
      <w:r>
        <w:rPr>
          <w:iCs/>
        </w:rPr>
        <w:t xml:space="preserve">Cs to the appropriate </w:t>
      </w:r>
      <w:del w:id="825" w:author="TEBA" w:date="2024-11-08T08:28:00Z">
        <w:r w:rsidDel="00665D20">
          <w:rPr>
            <w:iCs/>
          </w:rPr>
          <w:delText>R</w:delText>
        </w:r>
      </w:del>
      <w:r>
        <w:rPr>
          <w:iCs/>
        </w:rPr>
        <w:t>E</w:t>
      </w:r>
      <w:ins w:id="826" w:author="TEBA" w:date="2024-11-08T08:28:00Z">
        <w:r>
          <w:rPr>
            <w:iCs/>
          </w:rPr>
          <w:t>A</w:t>
        </w:r>
      </w:ins>
      <w:r>
        <w:rPr>
          <w:iCs/>
        </w:rPr>
        <w:t xml:space="preserve">C trading </w:t>
      </w:r>
      <w:r w:rsidRPr="005A12EF">
        <w:t>account</w:t>
      </w:r>
      <w:r>
        <w:rPr>
          <w:iCs/>
        </w:rPr>
        <w:t xml:space="preserve">.  ERCOT shall base the number of </w:t>
      </w:r>
      <w:del w:id="827" w:author="TEBA" w:date="2024-11-08T08:28:00Z">
        <w:r w:rsidDel="00665D20">
          <w:rPr>
            <w:iCs/>
          </w:rPr>
          <w:delText>R</w:delText>
        </w:r>
      </w:del>
      <w:r>
        <w:rPr>
          <w:iCs/>
        </w:rPr>
        <w:t>E</w:t>
      </w:r>
      <w:ins w:id="828" w:author="TEBA" w:date="2024-11-08T08:28:00Z">
        <w:r>
          <w:rPr>
            <w:iCs/>
          </w:rPr>
          <w:t>A</w:t>
        </w:r>
      </w:ins>
      <w:r>
        <w:rPr>
          <w:iCs/>
        </w:rPr>
        <w:t xml:space="preserve">Cs to be issued on the MWh generation data provided by </w:t>
      </w:r>
      <w:del w:id="829" w:author="TEBA" w:date="2024-11-08T08:28:00Z">
        <w:r w:rsidDel="00665D20">
          <w:rPr>
            <w:iCs/>
          </w:rPr>
          <w:delText>R</w:delText>
        </w:r>
      </w:del>
      <w:r>
        <w:rPr>
          <w:iCs/>
        </w:rPr>
        <w:t>E</w:t>
      </w:r>
      <w:ins w:id="830" w:author="TEBA" w:date="2024-11-08T08:28:00Z">
        <w:r>
          <w:rPr>
            <w:iCs/>
          </w:rPr>
          <w:t>A</w:t>
        </w:r>
      </w:ins>
      <w:r>
        <w:rPr>
          <w:iCs/>
        </w:rPr>
        <w:t xml:space="preserve">C generators or ERCOT as applicable.  The number of </w:t>
      </w:r>
      <w:del w:id="831" w:author="TEBA" w:date="2024-11-08T08:28:00Z">
        <w:r w:rsidDel="00665D20">
          <w:rPr>
            <w:iCs/>
          </w:rPr>
          <w:delText>R</w:delText>
        </w:r>
      </w:del>
      <w:r>
        <w:rPr>
          <w:iCs/>
        </w:rPr>
        <w:t>E</w:t>
      </w:r>
      <w:ins w:id="832" w:author="TEBA" w:date="2024-11-08T08:28:00Z">
        <w:r>
          <w:rPr>
            <w:iCs/>
          </w:rPr>
          <w:t>A</w:t>
        </w:r>
      </w:ins>
      <w:r>
        <w:rPr>
          <w:iCs/>
        </w:rPr>
        <w:t xml:space="preserve">Cs issued to a specific </w:t>
      </w:r>
      <w:del w:id="833" w:author="TEBA" w:date="2024-11-08T08:28:00Z">
        <w:r w:rsidDel="00665D20">
          <w:rPr>
            <w:iCs/>
          </w:rPr>
          <w:delText>R</w:delText>
        </w:r>
      </w:del>
      <w:r>
        <w:rPr>
          <w:iCs/>
        </w:rPr>
        <w:t>E</w:t>
      </w:r>
      <w:ins w:id="834" w:author="TEBA" w:date="2024-11-08T08:28:00Z">
        <w:r>
          <w:rPr>
            <w:iCs/>
          </w:rPr>
          <w:t>A</w:t>
        </w:r>
      </w:ins>
      <w:r>
        <w:rPr>
          <w:iCs/>
        </w:rPr>
        <w:t xml:space="preserve">C generator will be equal to the number of MWh generated by the certified generator during the </w:t>
      </w:r>
      <w:del w:id="835" w:author="TEBA" w:date="2024-11-08T08:28:00Z">
        <w:r w:rsidDel="00665D20">
          <w:rPr>
            <w:iCs/>
          </w:rPr>
          <w:delText>quarter</w:delText>
        </w:r>
      </w:del>
      <w:ins w:id="836" w:author="TEBA" w:date="2024-11-08T08:28:00Z">
        <w:r>
          <w:rPr>
            <w:iCs/>
          </w:rPr>
          <w:t>month</w:t>
        </w:r>
      </w:ins>
      <w:r>
        <w:rPr>
          <w:iCs/>
        </w:rPr>
        <w:t xml:space="preserve">.  </w:t>
      </w:r>
      <w:del w:id="837" w:author="TEBA" w:date="2024-11-08T08:29:00Z">
        <w:r w:rsidDel="00FA1417">
          <w:rPr>
            <w:iCs/>
          </w:rPr>
          <w:delText xml:space="preserve">Quarterly production shall be rounded to the nearest whole MWh, with fractions of 0.5 MWh or greater rounded up.  </w:delText>
        </w:r>
      </w:del>
    </w:p>
    <w:p w14:paraId="489EBA45" w14:textId="77777777" w:rsidR="00F02D3F" w:rsidRDefault="00F02D3F" w:rsidP="00F02D3F">
      <w:pPr>
        <w:spacing w:after="240"/>
        <w:ind w:left="720" w:hanging="720"/>
        <w:rPr>
          <w:iCs/>
        </w:rPr>
      </w:pPr>
      <w:ins w:id="838" w:author="TEBA" w:date="2024-11-08T08:30:00Z">
        <w:r>
          <w:rPr>
            <w:iCs/>
          </w:rPr>
          <w:t xml:space="preserve">(2) </w:t>
        </w:r>
        <w:r>
          <w:rPr>
            <w:iCs/>
          </w:rPr>
          <w:tab/>
        </w:r>
      </w:ins>
      <w:r>
        <w:rPr>
          <w:iCs/>
        </w:rPr>
        <w:t xml:space="preserve">If a </w:t>
      </w:r>
      <w:ins w:id="839" w:author="TEBA" w:date="2024-11-25T19:06:00Z">
        <w:r>
          <w:rPr>
            <w:iCs/>
          </w:rPr>
          <w:t>Renewable Energy Credit (</w:t>
        </w:r>
      </w:ins>
      <w:r>
        <w:rPr>
          <w:iCs/>
        </w:rPr>
        <w:t>REC</w:t>
      </w:r>
      <w:ins w:id="840" w:author="TEBA" w:date="2024-11-25T19:06:00Z">
        <w:r>
          <w:rPr>
            <w:iCs/>
          </w:rPr>
          <w:t>)</w:t>
        </w:r>
      </w:ins>
      <w:r>
        <w:rPr>
          <w:iCs/>
        </w:rPr>
        <w:t xml:space="preserve"> generator is decertified during the quarter, RECs will be issued on MWhs produced during the </w:t>
      </w:r>
      <w:del w:id="841" w:author="TEBA" w:date="2024-11-08T08:31:00Z">
        <w:r w:rsidDel="00FA1417">
          <w:rPr>
            <w:iCs/>
          </w:rPr>
          <w:delText xml:space="preserve">quarter </w:delText>
        </w:r>
      </w:del>
      <w:ins w:id="842" w:author="TEBA" w:date="2024-11-08T08:31:00Z">
        <w:r>
          <w:rPr>
            <w:iCs/>
          </w:rPr>
          <w:t xml:space="preserve">month </w:t>
        </w:r>
      </w:ins>
      <w:r>
        <w:rPr>
          <w:iCs/>
        </w:rPr>
        <w:t xml:space="preserve">until the date and time of decertification.  </w:t>
      </w:r>
    </w:p>
    <w:p w14:paraId="0C5CCFA6" w14:textId="77777777" w:rsidR="00F02D3F" w:rsidDel="00453D4E" w:rsidRDefault="00F02D3F" w:rsidP="00F02D3F">
      <w:pPr>
        <w:pStyle w:val="H3"/>
        <w:rPr>
          <w:del w:id="843" w:author="TEBA" w:date="2024-11-08T09:01:00Z"/>
        </w:rPr>
      </w:pPr>
      <w:bookmarkStart w:id="844" w:name="_Toc175576135"/>
      <w:bookmarkStart w:id="845" w:name="_Toc180673466"/>
      <w:commentRangeStart w:id="846"/>
      <w:del w:id="847" w:author="TEBA" w:date="2024-11-08T09:01:00Z">
        <w:r w:rsidDel="00453D4E">
          <w:delText>14.6.2</w:delText>
        </w:r>
      </w:del>
      <w:commentRangeEnd w:id="846"/>
      <w:r>
        <w:rPr>
          <w:rStyle w:val="CommentReference"/>
          <w:b w:val="0"/>
          <w:bCs w:val="0"/>
          <w:i w:val="0"/>
        </w:rPr>
        <w:commentReference w:id="846"/>
      </w:r>
      <w:del w:id="848" w:author="TEBA" w:date="2024-11-08T09:01:00Z">
        <w:r w:rsidDel="00453D4E">
          <w:tab/>
          <w:delText>Awarding of Compliance Premiums</w:delText>
        </w:r>
        <w:bookmarkEnd w:id="844"/>
        <w:bookmarkEnd w:id="845"/>
      </w:del>
    </w:p>
    <w:p w14:paraId="5F96B9F7" w14:textId="77777777" w:rsidR="00F02D3F" w:rsidDel="00453D4E" w:rsidRDefault="00F02D3F" w:rsidP="00F02D3F">
      <w:pPr>
        <w:spacing w:after="240"/>
        <w:ind w:left="720" w:hanging="720"/>
        <w:rPr>
          <w:del w:id="849" w:author="TEBA" w:date="2024-11-08T09:01:00Z"/>
          <w:iCs/>
        </w:rPr>
      </w:pPr>
      <w:del w:id="850" w:author="TEBA" w:date="2024-11-08T09:01:00Z">
        <w:r w:rsidDel="00453D4E">
          <w:rPr>
            <w:iCs/>
          </w:rPr>
          <w:delText>(1)</w:delText>
        </w:r>
        <w:r w:rsidDel="00453D4E">
          <w:rPr>
            <w:iCs/>
          </w:rPr>
          <w:tab/>
          <w:delText>A Compliance Premium is awarded by the Program Administrator in conjunction with a REC that is generated by a renewable energy Resource installed and certified after September 1, 2005 that is not powered by wind.  For the purpose of the Solar Renewable Portfolio Standard (SRPS) requirements, one Compliance Premium is equal to one REC.</w:delText>
        </w:r>
      </w:del>
    </w:p>
    <w:p w14:paraId="34692E72" w14:textId="77777777" w:rsidR="00F02D3F" w:rsidRDefault="00F02D3F" w:rsidP="00F02D3F">
      <w:pPr>
        <w:tabs>
          <w:tab w:val="left" w:pos="0"/>
        </w:tabs>
        <w:spacing w:after="240"/>
        <w:ind w:left="720" w:hanging="720"/>
        <w:rPr>
          <w:iCs/>
        </w:rPr>
      </w:pPr>
      <w:del w:id="851" w:author="TEBA" w:date="2024-11-08T09:01:00Z">
        <w:r w:rsidDel="00453D4E">
          <w:rPr>
            <w:iCs/>
          </w:rPr>
          <w:delText>(2)</w:delText>
        </w:r>
        <w:r w:rsidDel="00453D4E">
          <w:rPr>
            <w:iCs/>
          </w:rPr>
          <w:tab/>
          <w:delText>One Compliance Premium shall be awarded for each REC awarded for energy generated until December 31, 2024.</w:delText>
        </w:r>
      </w:del>
    </w:p>
    <w:p w14:paraId="42278C9A" w14:textId="77777777" w:rsidR="00F02D3F" w:rsidRDefault="00F02D3F" w:rsidP="00F02D3F">
      <w:pPr>
        <w:keepNext/>
        <w:tabs>
          <w:tab w:val="left" w:pos="900"/>
        </w:tabs>
        <w:spacing w:before="240" w:after="240"/>
        <w:ind w:left="900" w:hanging="900"/>
        <w:outlineLvl w:val="1"/>
        <w:rPr>
          <w:b/>
        </w:rPr>
      </w:pPr>
      <w:bookmarkStart w:id="852" w:name="_Toc175576136"/>
      <w:bookmarkStart w:id="853" w:name="_Toc180673467"/>
      <w:r>
        <w:rPr>
          <w:b/>
        </w:rPr>
        <w:t>14.7</w:t>
      </w:r>
      <w:r>
        <w:rPr>
          <w:b/>
        </w:rPr>
        <w:tab/>
        <w:t xml:space="preserve">Transfer of </w:t>
      </w:r>
      <w:del w:id="854" w:author="TEBA" w:date="2024-11-08T09:02:00Z">
        <w:r w:rsidDel="00453D4E">
          <w:rPr>
            <w:b/>
          </w:rPr>
          <w:delText xml:space="preserve">Renewable </w:delText>
        </w:r>
      </w:del>
      <w:r>
        <w:rPr>
          <w:b/>
        </w:rPr>
        <w:t xml:space="preserve">Energy </w:t>
      </w:r>
      <w:ins w:id="855" w:author="TEBA" w:date="2024-11-08T09:02:00Z">
        <w:r>
          <w:rPr>
            <w:b/>
          </w:rPr>
          <w:t xml:space="preserve">Attribute </w:t>
        </w:r>
      </w:ins>
      <w:del w:id="856" w:author="TEBA" w:date="2024-11-08T09:02:00Z">
        <w:r w:rsidDel="00453D4E">
          <w:rPr>
            <w:b/>
          </w:rPr>
          <w:delText xml:space="preserve">Credits </w:delText>
        </w:r>
      </w:del>
      <w:ins w:id="857" w:author="TEBA" w:date="2024-11-08T09:02:00Z">
        <w:r>
          <w:rPr>
            <w:b/>
          </w:rPr>
          <w:t xml:space="preserve">Certificates </w:t>
        </w:r>
      </w:ins>
      <w:del w:id="858" w:author="TEBA" w:date="2024-11-08T09:02:00Z">
        <w:r w:rsidDel="00453D4E">
          <w:rPr>
            <w:b/>
          </w:rPr>
          <w:delText xml:space="preserve">or Compliance Premiums </w:delText>
        </w:r>
      </w:del>
      <w:r>
        <w:rPr>
          <w:b/>
        </w:rPr>
        <w:t>Between Parties</w:t>
      </w:r>
      <w:bookmarkEnd w:id="852"/>
      <w:bookmarkEnd w:id="853"/>
    </w:p>
    <w:p w14:paraId="0249CAD6" w14:textId="77777777" w:rsidR="00F02D3F" w:rsidRDefault="00F02D3F" w:rsidP="00F02D3F">
      <w:pPr>
        <w:spacing w:after="240"/>
        <w:ind w:left="720" w:hanging="720"/>
        <w:rPr>
          <w:ins w:id="859" w:author="TEBA" w:date="2024-11-08T09:04:00Z"/>
          <w:iCs/>
        </w:rPr>
      </w:pPr>
      <w:r>
        <w:rPr>
          <w:iCs/>
        </w:rPr>
        <w:t>(1)</w:t>
      </w:r>
      <w:r>
        <w:rPr>
          <w:iCs/>
        </w:rPr>
        <w:tab/>
        <w:t>On the receipt of a request from the owner of a</w:t>
      </w:r>
      <w:ins w:id="860" w:author="TEBA" w:date="2024-11-22T12:51:00Z">
        <w:r>
          <w:rPr>
            <w:iCs/>
          </w:rPr>
          <w:t>n</w:t>
        </w:r>
      </w:ins>
      <w:r>
        <w:rPr>
          <w:iCs/>
        </w:rPr>
        <w:t xml:space="preserve"> </w:t>
      </w:r>
      <w:del w:id="861" w:author="TEBA" w:date="2024-11-08T09:03:00Z">
        <w:r w:rsidDel="00453D4E">
          <w:rPr>
            <w:iCs/>
          </w:rPr>
          <w:delText xml:space="preserve">Renewable </w:delText>
        </w:r>
      </w:del>
      <w:r>
        <w:rPr>
          <w:iCs/>
        </w:rPr>
        <w:t>Energy</w:t>
      </w:r>
      <w:ins w:id="862" w:author="TEBA" w:date="2024-11-08T09:03:00Z">
        <w:r>
          <w:rPr>
            <w:iCs/>
          </w:rPr>
          <w:t xml:space="preserve"> Attribute</w:t>
        </w:r>
      </w:ins>
      <w:r>
        <w:rPr>
          <w:iCs/>
        </w:rPr>
        <w:t xml:space="preserve"> </w:t>
      </w:r>
      <w:del w:id="863" w:author="TEBA" w:date="2024-11-08T09:03:00Z">
        <w:r w:rsidDel="00453D4E">
          <w:rPr>
            <w:iCs/>
          </w:rPr>
          <w:delText xml:space="preserve">Credit </w:delText>
        </w:r>
      </w:del>
      <w:ins w:id="864" w:author="TEBA" w:date="2024-11-08T09:03:00Z">
        <w:r>
          <w:rPr>
            <w:iCs/>
          </w:rPr>
          <w:t xml:space="preserve">Certificate </w:t>
        </w:r>
      </w:ins>
      <w:r>
        <w:rPr>
          <w:iCs/>
        </w:rPr>
        <w:t>(</w:t>
      </w:r>
      <w:del w:id="865" w:author="TEBA" w:date="2024-11-08T09:03:00Z">
        <w:r w:rsidDel="00453D4E">
          <w:rPr>
            <w:iCs/>
          </w:rPr>
          <w:delText>R</w:delText>
        </w:r>
      </w:del>
      <w:r>
        <w:rPr>
          <w:iCs/>
        </w:rPr>
        <w:t>E</w:t>
      </w:r>
      <w:ins w:id="866" w:author="TEBA" w:date="2024-11-08T09:03:00Z">
        <w:r>
          <w:rPr>
            <w:iCs/>
          </w:rPr>
          <w:t>A</w:t>
        </w:r>
      </w:ins>
      <w:r>
        <w:rPr>
          <w:iCs/>
        </w:rPr>
        <w:t xml:space="preserve">C) </w:t>
      </w:r>
      <w:del w:id="867" w:author="TEBA" w:date="2024-11-08T09:03:00Z">
        <w:r w:rsidDel="00453D4E">
          <w:rPr>
            <w:iCs/>
          </w:rPr>
          <w:delText xml:space="preserve">or Compliance Premium </w:delText>
        </w:r>
      </w:del>
      <w:r>
        <w:rPr>
          <w:iCs/>
        </w:rPr>
        <w:t xml:space="preserve">and purchaser of the </w:t>
      </w:r>
      <w:del w:id="868" w:author="TEBA" w:date="2024-11-08T09:03:00Z">
        <w:r w:rsidDel="00453D4E">
          <w:rPr>
            <w:iCs/>
          </w:rPr>
          <w:delText>R</w:delText>
        </w:r>
      </w:del>
      <w:r>
        <w:rPr>
          <w:iCs/>
        </w:rPr>
        <w:t>E</w:t>
      </w:r>
      <w:ins w:id="869" w:author="TEBA" w:date="2024-11-08T09:03:00Z">
        <w:r>
          <w:rPr>
            <w:iCs/>
          </w:rPr>
          <w:t>A</w:t>
        </w:r>
      </w:ins>
      <w:r>
        <w:rPr>
          <w:iCs/>
        </w:rPr>
        <w:t>C</w:t>
      </w:r>
      <w:del w:id="870" w:author="TEBA" w:date="2024-11-08T09:03:00Z">
        <w:r w:rsidDel="00453D4E">
          <w:rPr>
            <w:iCs/>
          </w:rPr>
          <w:delText xml:space="preserve"> or Compliance Premium</w:delText>
        </w:r>
      </w:del>
      <w:r>
        <w:rPr>
          <w:iCs/>
        </w:rPr>
        <w:t xml:space="preserve">, ERCOT will transfer the </w:t>
      </w:r>
      <w:del w:id="871" w:author="TEBA" w:date="2024-11-08T09:03:00Z">
        <w:r w:rsidDel="00453D4E">
          <w:rPr>
            <w:iCs/>
          </w:rPr>
          <w:delText>R</w:delText>
        </w:r>
      </w:del>
      <w:r>
        <w:rPr>
          <w:iCs/>
        </w:rPr>
        <w:t>E</w:t>
      </w:r>
      <w:ins w:id="872" w:author="TEBA" w:date="2024-11-08T09:03:00Z">
        <w:r>
          <w:rPr>
            <w:iCs/>
          </w:rPr>
          <w:t>A</w:t>
        </w:r>
      </w:ins>
      <w:r>
        <w:rPr>
          <w:iCs/>
        </w:rPr>
        <w:t xml:space="preserve">C </w:t>
      </w:r>
      <w:del w:id="873" w:author="TEBA" w:date="2024-11-08T09:03:00Z">
        <w:r w:rsidDel="00453D4E">
          <w:rPr>
            <w:iCs/>
          </w:rPr>
          <w:delText xml:space="preserve">or Compliance Premium </w:delText>
        </w:r>
      </w:del>
      <w:r>
        <w:rPr>
          <w:iCs/>
        </w:rPr>
        <w:t xml:space="preserve">from the owner’s </w:t>
      </w:r>
      <w:del w:id="874" w:author="TEBA" w:date="2024-11-08T09:03:00Z">
        <w:r w:rsidDel="00453D4E">
          <w:rPr>
            <w:iCs/>
          </w:rPr>
          <w:delText>R</w:delText>
        </w:r>
      </w:del>
      <w:r>
        <w:rPr>
          <w:iCs/>
        </w:rPr>
        <w:t>E</w:t>
      </w:r>
      <w:ins w:id="875" w:author="TEBA" w:date="2024-11-08T09:03:00Z">
        <w:r>
          <w:rPr>
            <w:iCs/>
          </w:rPr>
          <w:t>A</w:t>
        </w:r>
      </w:ins>
      <w:r>
        <w:rPr>
          <w:iCs/>
        </w:rPr>
        <w:t xml:space="preserve">C trading account to the </w:t>
      </w:r>
      <w:del w:id="876" w:author="TEBA" w:date="2024-11-08T09:03:00Z">
        <w:r w:rsidDel="00453D4E">
          <w:rPr>
            <w:iCs/>
          </w:rPr>
          <w:delText>R</w:delText>
        </w:r>
      </w:del>
      <w:r>
        <w:rPr>
          <w:iCs/>
        </w:rPr>
        <w:t>E</w:t>
      </w:r>
      <w:ins w:id="877" w:author="TEBA" w:date="2024-11-08T09:03:00Z">
        <w:r>
          <w:rPr>
            <w:iCs/>
          </w:rPr>
          <w:t>A</w:t>
        </w:r>
      </w:ins>
      <w:r>
        <w:rPr>
          <w:iCs/>
        </w:rPr>
        <w:t>C trading account specified in the transfer request.  Transfer requests received by ERCOT shall be effective upon confirmation by the receiving Entity.</w:t>
      </w:r>
      <w:ins w:id="878" w:author="TEBA" w:date="2024-11-08T09:04:00Z">
        <w:r w:rsidRPr="00453D4E">
          <w:rPr>
            <w:iCs/>
          </w:rPr>
          <w:t xml:space="preserve"> </w:t>
        </w:r>
        <w:r>
          <w:rPr>
            <w:iCs/>
          </w:rPr>
          <w:t xml:space="preserve"> ERCOT must provide a </w:t>
        </w:r>
      </w:ins>
      <w:ins w:id="879" w:author="TEBA" w:date="2024-11-27T10:43:00Z">
        <w:r>
          <w:rPr>
            <w:iCs/>
          </w:rPr>
          <w:t>Representational State Transfer (</w:t>
        </w:r>
      </w:ins>
      <w:ins w:id="880" w:author="TEBA" w:date="2024-11-08T09:04:00Z">
        <w:r>
          <w:rPr>
            <w:iCs/>
          </w:rPr>
          <w:t>REST</w:t>
        </w:r>
      </w:ins>
      <w:ins w:id="881" w:author="TEBA" w:date="2024-11-27T10:43:00Z">
        <w:r>
          <w:rPr>
            <w:iCs/>
          </w:rPr>
          <w:t>)</w:t>
        </w:r>
      </w:ins>
      <w:ins w:id="882" w:author="TEBA" w:date="2024-11-08T09:04:00Z">
        <w:r>
          <w:rPr>
            <w:iCs/>
          </w:rPr>
          <w:t xml:space="preserve"> </w:t>
        </w:r>
      </w:ins>
      <w:ins w:id="883" w:author="TEBA" w:date="2024-11-25T19:30:00Z">
        <w:r>
          <w:rPr>
            <w:iCs/>
          </w:rPr>
          <w:t>A</w:t>
        </w:r>
      </w:ins>
      <w:ins w:id="884" w:author="TEBA" w:date="2024-11-08T09:04:00Z">
        <w:r>
          <w:rPr>
            <w:iCs/>
          </w:rPr>
          <w:t xml:space="preserve">pplication </w:t>
        </w:r>
      </w:ins>
      <w:ins w:id="885" w:author="TEBA" w:date="2024-11-25T19:30:00Z">
        <w:r>
          <w:rPr>
            <w:iCs/>
          </w:rPr>
          <w:t>P</w:t>
        </w:r>
      </w:ins>
      <w:ins w:id="886" w:author="TEBA" w:date="2024-11-08T09:04:00Z">
        <w:r>
          <w:rPr>
            <w:iCs/>
          </w:rPr>
          <w:t xml:space="preserve">rogramming </w:t>
        </w:r>
      </w:ins>
      <w:ins w:id="887" w:author="TEBA" w:date="2024-11-25T19:30:00Z">
        <w:r>
          <w:rPr>
            <w:iCs/>
          </w:rPr>
          <w:t>I</w:t>
        </w:r>
      </w:ins>
      <w:ins w:id="888" w:author="TEBA" w:date="2024-11-08T09:04:00Z">
        <w:r>
          <w:rPr>
            <w:iCs/>
          </w:rPr>
          <w:t>nterface (API) for EAC transfers.  The API must</w:t>
        </w:r>
        <w:del w:id="889" w:author="Constellation 021125" w:date="2025-02-11T13:56:00Z">
          <w:r w:rsidDel="00724A82">
            <w:rPr>
              <w:iCs/>
            </w:rPr>
            <w:delText>, at minimum,</w:delText>
          </w:r>
        </w:del>
        <w:r>
          <w:rPr>
            <w:iCs/>
          </w:rPr>
          <w:t xml:space="preserve"> provide functionality </w:t>
        </w:r>
      </w:ins>
      <w:ins w:id="890" w:author="Constellation 021125" w:date="2025-02-11T13:57:00Z">
        <w:r>
          <w:rPr>
            <w:iCs/>
          </w:rPr>
          <w:t xml:space="preserve">so that Market Participants can use it for all interactions with the EAC Trading Program, including functionality </w:t>
        </w:r>
      </w:ins>
      <w:ins w:id="891" w:author="TEBA" w:date="2024-11-08T09:04:00Z">
        <w:r>
          <w:rPr>
            <w:iCs/>
          </w:rPr>
          <w:t>that:</w:t>
        </w:r>
      </w:ins>
    </w:p>
    <w:p w14:paraId="63F733E1" w14:textId="77777777" w:rsidR="00F02D3F" w:rsidRDefault="00F02D3F" w:rsidP="00F02D3F">
      <w:pPr>
        <w:spacing w:after="240"/>
        <w:ind w:left="1440" w:hanging="720"/>
        <w:rPr>
          <w:ins w:id="892" w:author="TEBA" w:date="2024-11-08T09:04:00Z"/>
          <w:iCs/>
        </w:rPr>
      </w:pPr>
      <w:ins w:id="893" w:author="TEBA" w:date="2024-11-08T09:04:00Z">
        <w:r>
          <w:rPr>
            <w:iCs/>
          </w:rPr>
          <w:t>(a)</w:t>
        </w:r>
      </w:ins>
      <w:ins w:id="894" w:author="TEBA" w:date="2024-11-26T06:38:00Z">
        <w:r>
          <w:rPr>
            <w:iCs/>
          </w:rPr>
          <w:tab/>
        </w:r>
      </w:ins>
      <w:ins w:id="895" w:author="TEBA" w:date="2024-11-08T09:04:00Z">
        <w:r>
          <w:rPr>
            <w:iCs/>
          </w:rPr>
          <w:t>Allows the transfer of multiple and fractional EACs in one transaction across a range of time periods;</w:t>
        </w:r>
      </w:ins>
    </w:p>
    <w:p w14:paraId="1D8E2B2A" w14:textId="77777777" w:rsidR="00F02D3F" w:rsidRDefault="00F02D3F" w:rsidP="00F02D3F">
      <w:pPr>
        <w:spacing w:after="240"/>
        <w:ind w:left="1440" w:hanging="720"/>
        <w:rPr>
          <w:ins w:id="896" w:author="TEBA" w:date="2024-11-08T09:04:00Z"/>
          <w:iCs/>
        </w:rPr>
      </w:pPr>
      <w:ins w:id="897" w:author="TEBA" w:date="2024-11-08T09:04:00Z">
        <w:r>
          <w:rPr>
            <w:iCs/>
          </w:rPr>
          <w:t>(b)</w:t>
        </w:r>
      </w:ins>
      <w:ins w:id="898" w:author="TEBA" w:date="2024-11-26T06:38:00Z">
        <w:r>
          <w:rPr>
            <w:iCs/>
          </w:rPr>
          <w:tab/>
        </w:r>
      </w:ins>
      <w:ins w:id="899" w:author="TEBA" w:date="2024-11-08T09:04:00Z">
        <w:r>
          <w:rPr>
            <w:iCs/>
          </w:rPr>
          <w:t xml:space="preserve">Enables transfers down to the </w:t>
        </w:r>
      </w:ins>
      <w:ins w:id="900" w:author="TEBA" w:date="2024-11-25T19:55:00Z">
        <w:r>
          <w:rPr>
            <w:iCs/>
          </w:rPr>
          <w:t>Watt-hour (</w:t>
        </w:r>
      </w:ins>
      <w:ins w:id="901" w:author="TEBA" w:date="2024-11-08T09:04:00Z">
        <w:r>
          <w:rPr>
            <w:iCs/>
          </w:rPr>
          <w:t>Wh</w:t>
        </w:r>
      </w:ins>
      <w:ins w:id="902" w:author="TEBA" w:date="2024-11-25T19:55:00Z">
        <w:r>
          <w:rPr>
            <w:iCs/>
          </w:rPr>
          <w:t>)</w:t>
        </w:r>
      </w:ins>
      <w:ins w:id="903" w:author="TEBA" w:date="2024-11-08T09:04:00Z">
        <w:r>
          <w:rPr>
            <w:iCs/>
          </w:rPr>
          <w:t xml:space="preserve"> of specific EACs, quantities of EACs, or equally weighted percentages of EACs, including the transfer of a </w:t>
        </w:r>
        <w:r>
          <w:rPr>
            <w:iCs/>
          </w:rPr>
          <w:lastRenderedPageBreak/>
          <w:t>specific range of Whs within one EAC hourly or monthly record (while maintaining serialization);</w:t>
        </w:r>
      </w:ins>
    </w:p>
    <w:p w14:paraId="721AAE5D" w14:textId="77777777" w:rsidR="00F02D3F" w:rsidRDefault="00F02D3F" w:rsidP="00F02D3F">
      <w:pPr>
        <w:spacing w:after="240"/>
        <w:ind w:left="720" w:hanging="720"/>
        <w:rPr>
          <w:ins w:id="904" w:author="TEBA" w:date="2024-11-08T09:04:00Z"/>
          <w:iCs/>
        </w:rPr>
      </w:pPr>
      <w:r>
        <w:rPr>
          <w:iCs/>
        </w:rPr>
        <w:tab/>
      </w:r>
      <w:ins w:id="905" w:author="TEBA" w:date="2024-11-08T09:04:00Z">
        <w:r>
          <w:rPr>
            <w:iCs/>
          </w:rPr>
          <w:t xml:space="preserve">(c) </w:t>
        </w:r>
      </w:ins>
      <w:ins w:id="906" w:author="TEBA" w:date="2024-11-25T22:09:00Z">
        <w:r>
          <w:rPr>
            <w:iCs/>
          </w:rPr>
          <w:tab/>
        </w:r>
      </w:ins>
      <w:ins w:id="907" w:author="TEBA" w:date="2024-11-08T09:04:00Z">
        <w:r>
          <w:rPr>
            <w:iCs/>
          </w:rPr>
          <w:t>Allows transfers to be confirmed;</w:t>
        </w:r>
      </w:ins>
    </w:p>
    <w:p w14:paraId="04A02A43" w14:textId="77777777" w:rsidR="00F02D3F" w:rsidRDefault="00F02D3F" w:rsidP="00F02D3F">
      <w:pPr>
        <w:spacing w:after="240"/>
        <w:ind w:left="1440" w:hanging="720"/>
        <w:rPr>
          <w:ins w:id="908" w:author="TEBA" w:date="2024-11-08T09:04:00Z"/>
          <w:iCs/>
        </w:rPr>
      </w:pPr>
      <w:ins w:id="909" w:author="TEBA" w:date="2024-11-08T09:04:00Z">
        <w:r>
          <w:rPr>
            <w:iCs/>
          </w:rPr>
          <w:t>(d)</w:t>
        </w:r>
      </w:ins>
      <w:ins w:id="910" w:author="TEBA" w:date="2024-11-26T06:38:00Z">
        <w:r>
          <w:rPr>
            <w:iCs/>
          </w:rPr>
          <w:tab/>
        </w:r>
      </w:ins>
      <w:ins w:id="911" w:author="TEBA" w:date="2024-11-08T09:04:00Z">
        <w:r>
          <w:rPr>
            <w:iCs/>
          </w:rPr>
          <w:t>Allows for the update of multiple EAC user-defined fields in one transaction, including the use of arrays to assign storage charging information to a variety of discharge EACs;</w:t>
        </w:r>
        <w:del w:id="912" w:author="TEBA" w:date="2024-11-25T14:39:00Z">
          <w:r w:rsidDel="006E3282">
            <w:rPr>
              <w:iCs/>
            </w:rPr>
            <w:delText xml:space="preserve"> </w:delText>
          </w:r>
        </w:del>
      </w:ins>
    </w:p>
    <w:p w14:paraId="0F820537" w14:textId="77777777" w:rsidR="00F02D3F" w:rsidRDefault="00F02D3F" w:rsidP="00F02D3F">
      <w:pPr>
        <w:spacing w:after="240"/>
        <w:ind w:left="1440" w:hanging="720"/>
        <w:rPr>
          <w:ins w:id="913" w:author="TEBA" w:date="2024-11-08T09:04:00Z"/>
          <w:iCs/>
        </w:rPr>
      </w:pPr>
      <w:ins w:id="914" w:author="TEBA" w:date="2024-11-08T09:04:00Z">
        <w:r>
          <w:rPr>
            <w:iCs/>
          </w:rPr>
          <w:t>(e)</w:t>
        </w:r>
      </w:ins>
      <w:ins w:id="915" w:author="TEBA" w:date="2024-11-26T06:38:00Z">
        <w:r>
          <w:rPr>
            <w:iCs/>
          </w:rPr>
          <w:tab/>
        </w:r>
      </w:ins>
      <w:ins w:id="916" w:author="TEBA" w:date="2024-11-08T09:04:00Z">
        <w:r>
          <w:rPr>
            <w:iCs/>
          </w:rPr>
          <w:t>Allows third parties that are digitally authorized by an EAC Account Holder to act (e.g.</w:t>
        </w:r>
      </w:ins>
      <w:ins w:id="917" w:author="TEBA" w:date="2024-11-25T14:40:00Z">
        <w:r>
          <w:rPr>
            <w:iCs/>
          </w:rPr>
          <w:t>,</w:t>
        </w:r>
      </w:ins>
      <w:ins w:id="918" w:author="TEBA" w:date="2024-11-08T09:04:00Z">
        <w:r>
          <w:rPr>
            <w:iCs/>
          </w:rPr>
          <w:t xml:space="preserve"> retire or make</w:t>
        </w:r>
      </w:ins>
      <w:ins w:id="919" w:author="TEBA" w:date="2024-11-22T12:43:00Z">
        <w:r>
          <w:rPr>
            <w:iCs/>
          </w:rPr>
          <w:t>/confirm</w:t>
        </w:r>
      </w:ins>
      <w:ins w:id="920" w:author="TEBA" w:date="2024-11-08T09:04:00Z">
        <w:r>
          <w:rPr>
            <w:iCs/>
          </w:rPr>
          <w:t xml:space="preserve"> transfers) on behalf of the EAC Account Holder; </w:t>
        </w:r>
      </w:ins>
    </w:p>
    <w:p w14:paraId="0A0EBD4A" w14:textId="77777777" w:rsidR="00F02D3F" w:rsidRDefault="00F02D3F" w:rsidP="00F02D3F">
      <w:pPr>
        <w:spacing w:after="240"/>
        <w:ind w:firstLine="720"/>
        <w:rPr>
          <w:ins w:id="921" w:author="TEBA" w:date="2024-11-08T09:04:00Z"/>
          <w:iCs/>
        </w:rPr>
      </w:pPr>
      <w:ins w:id="922" w:author="TEBA" w:date="2024-11-08T09:04:00Z">
        <w:r>
          <w:rPr>
            <w:iCs/>
          </w:rPr>
          <w:t>(f)</w:t>
        </w:r>
      </w:ins>
      <w:ins w:id="923" w:author="TEBA" w:date="2024-11-26T06:38:00Z">
        <w:r>
          <w:rPr>
            <w:iCs/>
          </w:rPr>
          <w:tab/>
        </w:r>
      </w:ins>
      <w:ins w:id="924" w:author="TEBA" w:date="2024-11-08T09:04:00Z">
        <w:r>
          <w:rPr>
            <w:iCs/>
          </w:rPr>
          <w:t>Allows for the retirements of specific EACs or groups of EACs;</w:t>
        </w:r>
      </w:ins>
    </w:p>
    <w:p w14:paraId="72807D19" w14:textId="77777777" w:rsidR="00F02D3F" w:rsidRDefault="00F02D3F" w:rsidP="00F02D3F">
      <w:pPr>
        <w:spacing w:after="240"/>
        <w:ind w:firstLine="720"/>
        <w:rPr>
          <w:ins w:id="925" w:author="TEBA" w:date="2024-11-08T09:04:00Z"/>
          <w:iCs/>
        </w:rPr>
      </w:pPr>
      <w:ins w:id="926" w:author="TEBA" w:date="2024-11-08T09:04:00Z">
        <w:r>
          <w:rPr>
            <w:iCs/>
          </w:rPr>
          <w:t>(g)</w:t>
        </w:r>
      </w:ins>
      <w:ins w:id="927" w:author="TEBA" w:date="2024-11-26T06:38:00Z">
        <w:r>
          <w:rPr>
            <w:iCs/>
          </w:rPr>
          <w:tab/>
        </w:r>
      </w:ins>
      <w:ins w:id="928" w:author="TEBA" w:date="2024-11-08T09:04:00Z">
        <w:r>
          <w:rPr>
            <w:iCs/>
          </w:rPr>
          <w:t>Extract</w:t>
        </w:r>
      </w:ins>
      <w:ins w:id="929" w:author="TEBA" w:date="2024-11-25T14:37:00Z">
        <w:r>
          <w:rPr>
            <w:iCs/>
          </w:rPr>
          <w:t>s</w:t>
        </w:r>
      </w:ins>
      <w:ins w:id="930" w:author="TEBA" w:date="2024-11-08T09:04:00Z">
        <w:r>
          <w:rPr>
            <w:iCs/>
          </w:rPr>
          <w:t xml:space="preserve"> certificate data, transfer data, and retirement data; and</w:t>
        </w:r>
      </w:ins>
    </w:p>
    <w:p w14:paraId="464C1148" w14:textId="77777777" w:rsidR="00F02D3F" w:rsidRDefault="00F02D3F" w:rsidP="00F02D3F">
      <w:pPr>
        <w:spacing w:after="240"/>
        <w:ind w:left="1440" w:hanging="720"/>
        <w:rPr>
          <w:iCs/>
        </w:rPr>
      </w:pPr>
      <w:ins w:id="931" w:author="TEBA" w:date="2024-11-08T09:04:00Z">
        <w:r>
          <w:rPr>
            <w:iCs/>
          </w:rPr>
          <w:t>(h)</w:t>
        </w:r>
      </w:ins>
      <w:ins w:id="932" w:author="TEBA" w:date="2024-11-25T22:09:00Z">
        <w:r>
          <w:rPr>
            <w:iCs/>
          </w:rPr>
          <w:tab/>
        </w:r>
      </w:ins>
      <w:ins w:id="933" w:author="TEBA" w:date="2024-11-27T09:32:00Z">
        <w:r>
          <w:rPr>
            <w:iCs/>
          </w:rPr>
          <w:t>Fulfills o</w:t>
        </w:r>
      </w:ins>
      <w:ins w:id="934" w:author="TEBA" w:date="2024-11-08T09:04:00Z">
        <w:r>
          <w:rPr>
            <w:iCs/>
          </w:rPr>
          <w:t>ther requirements specified in Section 14.10</w:t>
        </w:r>
      </w:ins>
      <w:ins w:id="935" w:author="TEBA" w:date="2024-11-08T12:18:00Z">
        <w:r>
          <w:rPr>
            <w:iCs/>
          </w:rPr>
          <w:t xml:space="preserve">, </w:t>
        </w:r>
      </w:ins>
      <w:ins w:id="936" w:author="TEBA" w:date="2024-11-25T20:30:00Z">
        <w:r w:rsidRPr="00837464">
          <w:rPr>
            <w:iCs/>
          </w:rPr>
          <w:t>Retiring and Disaggregating Energy Attribute Certificates</w:t>
        </w:r>
        <w:r>
          <w:rPr>
            <w:iCs/>
          </w:rPr>
          <w:t>,</w:t>
        </w:r>
        <w:r w:rsidRPr="00837464">
          <w:rPr>
            <w:iCs/>
          </w:rPr>
          <w:t xml:space="preserve"> </w:t>
        </w:r>
      </w:ins>
      <w:ins w:id="937" w:author="TEBA" w:date="2024-11-25T19:20:00Z">
        <w:r>
          <w:rPr>
            <w:iCs/>
          </w:rPr>
          <w:t xml:space="preserve">Section </w:t>
        </w:r>
      </w:ins>
      <w:ins w:id="938" w:author="TEBA" w:date="2024-11-08T12:18:00Z">
        <w:r>
          <w:rPr>
            <w:iCs/>
          </w:rPr>
          <w:t>14.11</w:t>
        </w:r>
      </w:ins>
      <w:ins w:id="939" w:author="TEBA" w:date="2024-11-25T19:20:00Z">
        <w:r>
          <w:rPr>
            <w:iCs/>
          </w:rPr>
          <w:t xml:space="preserve">, </w:t>
        </w:r>
        <w:r w:rsidRPr="00894370">
          <w:rPr>
            <w:iCs/>
          </w:rPr>
          <w:t>Maintain Public Information</w:t>
        </w:r>
      </w:ins>
      <w:ins w:id="940" w:author="TEBA" w:date="2024-11-08T12:18:00Z">
        <w:r>
          <w:rPr>
            <w:iCs/>
          </w:rPr>
          <w:t>,</w:t>
        </w:r>
      </w:ins>
      <w:ins w:id="941" w:author="TEBA" w:date="2024-11-08T09:04:00Z">
        <w:r>
          <w:rPr>
            <w:iCs/>
          </w:rPr>
          <w:t xml:space="preserve"> and </w:t>
        </w:r>
      </w:ins>
      <w:ins w:id="942" w:author="TEBA" w:date="2024-11-25T20:30:00Z">
        <w:r>
          <w:rPr>
            <w:iCs/>
          </w:rPr>
          <w:t xml:space="preserve">Section </w:t>
        </w:r>
      </w:ins>
      <w:ins w:id="943" w:author="TEBA" w:date="2024-11-08T09:04:00Z">
        <w:r>
          <w:rPr>
            <w:iCs/>
          </w:rPr>
          <w:t>14.1</w:t>
        </w:r>
      </w:ins>
      <w:ins w:id="944" w:author="TEBA" w:date="2024-11-27T09:40:00Z">
        <w:r>
          <w:rPr>
            <w:iCs/>
          </w:rPr>
          <w:t>2</w:t>
        </w:r>
      </w:ins>
      <w:ins w:id="945" w:author="TEBA" w:date="2024-11-25T20:32:00Z">
        <w:r>
          <w:rPr>
            <w:iCs/>
          </w:rPr>
          <w:t xml:space="preserve">, </w:t>
        </w:r>
        <w:r w:rsidRPr="00837464">
          <w:rPr>
            <w:iCs/>
          </w:rPr>
          <w:t>Third-Party Certification Data Fields</w:t>
        </w:r>
      </w:ins>
      <w:ins w:id="946" w:author="TEBA" w:date="2024-11-08T09:04:00Z">
        <w:r>
          <w:rPr>
            <w:iCs/>
          </w:rPr>
          <w:t>.</w:t>
        </w:r>
      </w:ins>
    </w:p>
    <w:p w14:paraId="6F3FD1E4" w14:textId="77777777" w:rsidR="00F02D3F" w:rsidRDefault="00F02D3F" w:rsidP="00F02D3F">
      <w:pPr>
        <w:spacing w:after="240"/>
        <w:ind w:left="720" w:hanging="720"/>
        <w:rPr>
          <w:iCs/>
        </w:rPr>
      </w:pPr>
      <w:r>
        <w:rPr>
          <w:iCs/>
        </w:rPr>
        <w:t>(2)</w:t>
      </w:r>
      <w:r>
        <w:rPr>
          <w:iCs/>
        </w:rPr>
        <w:tab/>
        <w:t>If a request for transfer cannot be executed, ERCOT will notify the requesting Entities of the reason.</w:t>
      </w:r>
    </w:p>
    <w:p w14:paraId="7E6416C1" w14:textId="77777777" w:rsidR="00F02D3F" w:rsidRDefault="00F02D3F" w:rsidP="00F02D3F">
      <w:pPr>
        <w:spacing w:after="240"/>
        <w:ind w:left="720" w:hanging="720"/>
        <w:rPr>
          <w:iCs/>
        </w:rPr>
      </w:pPr>
      <w:r>
        <w:rPr>
          <w:iCs/>
        </w:rPr>
        <w:t>(3)</w:t>
      </w:r>
      <w:r>
        <w:rPr>
          <w:iCs/>
        </w:rPr>
        <w:tab/>
        <w:t xml:space="preserve">On completing a transfer, ERCOT shall notify the Designated Representatives of all involved </w:t>
      </w:r>
      <w:del w:id="947" w:author="TEBA" w:date="2024-11-08T09:05:00Z">
        <w:r w:rsidDel="00453D4E">
          <w:rPr>
            <w:iCs/>
          </w:rPr>
          <w:delText>R</w:delText>
        </w:r>
      </w:del>
      <w:r>
        <w:rPr>
          <w:iCs/>
        </w:rPr>
        <w:t>E</w:t>
      </w:r>
      <w:ins w:id="948" w:author="TEBA" w:date="2024-11-08T09:05:00Z">
        <w:r>
          <w:rPr>
            <w:iCs/>
          </w:rPr>
          <w:t>A</w:t>
        </w:r>
      </w:ins>
      <w:r>
        <w:rPr>
          <w:iCs/>
        </w:rPr>
        <w:t>C trading account owners by e-mail</w:t>
      </w:r>
      <w:ins w:id="949" w:author="TEBA" w:date="2024-11-08T09:05:00Z">
        <w:r>
          <w:rPr>
            <w:iCs/>
          </w:rPr>
          <w:t xml:space="preserve"> or API</w:t>
        </w:r>
      </w:ins>
      <w:r>
        <w:rPr>
          <w:iCs/>
        </w:rPr>
        <w:t>.</w:t>
      </w:r>
    </w:p>
    <w:p w14:paraId="60C9DEED" w14:textId="77777777" w:rsidR="00F02D3F" w:rsidRDefault="00F02D3F" w:rsidP="00F02D3F">
      <w:pPr>
        <w:spacing w:after="240"/>
        <w:ind w:left="720" w:hanging="720"/>
        <w:rPr>
          <w:iCs/>
        </w:rPr>
      </w:pPr>
      <w:r>
        <w:rPr>
          <w:iCs/>
        </w:rPr>
        <w:t>(4)</w:t>
      </w:r>
      <w:r>
        <w:rPr>
          <w:iCs/>
        </w:rPr>
        <w:tab/>
        <w:t xml:space="preserve">For the purpose of the </w:t>
      </w:r>
      <w:del w:id="950" w:author="TEBA" w:date="2024-11-08T09:06:00Z">
        <w:r w:rsidDel="00453D4E">
          <w:rPr>
            <w:iCs/>
          </w:rPr>
          <w:delText>R</w:delText>
        </w:r>
      </w:del>
      <w:r>
        <w:rPr>
          <w:iCs/>
        </w:rPr>
        <w:t>E</w:t>
      </w:r>
      <w:ins w:id="951" w:author="TEBA" w:date="2024-11-08T09:06:00Z">
        <w:r>
          <w:rPr>
            <w:iCs/>
          </w:rPr>
          <w:t>A</w:t>
        </w:r>
      </w:ins>
      <w:r>
        <w:rPr>
          <w:iCs/>
        </w:rPr>
        <w:t xml:space="preserve">C Trading Program, </w:t>
      </w:r>
      <w:del w:id="952" w:author="TEBA" w:date="2024-11-08T09:06:00Z">
        <w:r w:rsidDel="00453D4E">
          <w:rPr>
            <w:iCs/>
          </w:rPr>
          <w:delText>R</w:delText>
        </w:r>
      </w:del>
      <w:r>
        <w:rPr>
          <w:iCs/>
        </w:rPr>
        <w:t>E</w:t>
      </w:r>
      <w:ins w:id="953" w:author="TEBA" w:date="2024-11-08T09:06:00Z">
        <w:r>
          <w:rPr>
            <w:iCs/>
          </w:rPr>
          <w:t>A</w:t>
        </w:r>
      </w:ins>
      <w:r>
        <w:rPr>
          <w:iCs/>
        </w:rPr>
        <w:t xml:space="preserve">Cs </w:t>
      </w:r>
      <w:del w:id="954" w:author="TEBA" w:date="2024-11-08T09:06:00Z">
        <w:r w:rsidDel="00453D4E">
          <w:rPr>
            <w:iCs/>
          </w:rPr>
          <w:delText xml:space="preserve">or Compliance Premiums </w:delText>
        </w:r>
      </w:del>
      <w:r>
        <w:rPr>
          <w:iCs/>
        </w:rPr>
        <w:t xml:space="preserve">residing in an Entity’s </w:t>
      </w:r>
      <w:del w:id="955" w:author="TEBA" w:date="2024-11-08T09:06:00Z">
        <w:r w:rsidDel="00453D4E">
          <w:rPr>
            <w:iCs/>
          </w:rPr>
          <w:delText>R</w:delText>
        </w:r>
      </w:del>
      <w:r>
        <w:rPr>
          <w:iCs/>
        </w:rPr>
        <w:t>E</w:t>
      </w:r>
      <w:ins w:id="956" w:author="TEBA" w:date="2024-11-08T09:06:00Z">
        <w:r>
          <w:rPr>
            <w:iCs/>
          </w:rPr>
          <w:t>A</w:t>
        </w:r>
      </w:ins>
      <w:r>
        <w:rPr>
          <w:iCs/>
        </w:rPr>
        <w:t>C trading account are deemed to be owned by that Entity.</w:t>
      </w:r>
    </w:p>
    <w:p w14:paraId="3B7A0AD5" w14:textId="77777777" w:rsidR="00F02D3F" w:rsidDel="00453D4E" w:rsidRDefault="00F02D3F" w:rsidP="00F02D3F">
      <w:pPr>
        <w:spacing w:after="240"/>
        <w:rPr>
          <w:del w:id="957" w:author="TEBA" w:date="2024-11-08T09:06:00Z"/>
          <w:iCs/>
        </w:rPr>
      </w:pPr>
      <w:del w:id="958" w:author="TEBA" w:date="2024-11-08T09:06:00Z">
        <w:r w:rsidDel="00453D4E">
          <w:rPr>
            <w:iCs/>
          </w:rPr>
          <w:delText>(5)</w:delText>
        </w:r>
        <w:r w:rsidDel="00453D4E">
          <w:rPr>
            <w:iCs/>
          </w:rPr>
          <w:tab/>
          <w:delText>To the extent practicable, ERCOT will accommodate automated quarterly transfers.</w:delText>
        </w:r>
      </w:del>
    </w:p>
    <w:p w14:paraId="53FE53F6" w14:textId="77777777" w:rsidR="00F02D3F" w:rsidRDefault="00F02D3F" w:rsidP="00F02D3F">
      <w:pPr>
        <w:keepNext/>
        <w:tabs>
          <w:tab w:val="left" w:pos="900"/>
        </w:tabs>
        <w:spacing w:before="240" w:after="240"/>
        <w:ind w:left="900" w:hanging="900"/>
        <w:outlineLvl w:val="1"/>
        <w:rPr>
          <w:b/>
        </w:rPr>
      </w:pPr>
      <w:bookmarkStart w:id="959" w:name="_Toc175576137"/>
      <w:bookmarkStart w:id="960" w:name="_Toc239073030"/>
      <w:bookmarkStart w:id="961" w:name="_Toc180673468"/>
      <w:bookmarkStart w:id="962" w:name="_Toc175576138"/>
      <w:commentRangeStart w:id="963"/>
      <w:r>
        <w:rPr>
          <w:b/>
        </w:rPr>
        <w:t>14.8</w:t>
      </w:r>
      <w:commentRangeEnd w:id="963"/>
      <w:r>
        <w:rPr>
          <w:rStyle w:val="CommentReference"/>
        </w:rPr>
        <w:commentReference w:id="963"/>
      </w:r>
      <w:r>
        <w:rPr>
          <w:b/>
        </w:rPr>
        <w:tab/>
      </w:r>
      <w:del w:id="964" w:author="TEBA" w:date="2024-11-08T09:07:00Z">
        <w:r w:rsidDel="00453D4E">
          <w:rPr>
            <w:b/>
          </w:rPr>
          <w:delText>Renewable Energy Credit Offsets</w:delText>
        </w:r>
      </w:del>
      <w:bookmarkEnd w:id="959"/>
      <w:bookmarkEnd w:id="960"/>
      <w:bookmarkEnd w:id="961"/>
      <w:ins w:id="965" w:author="TEBA" w:date="2024-11-08T09:07:00Z">
        <w:r w:rsidRPr="004B2F7D">
          <w:rPr>
            <w:b/>
            <w:i/>
            <w:iCs/>
          </w:rPr>
          <w:t>[RESERVED]</w:t>
        </w:r>
      </w:ins>
    </w:p>
    <w:p w14:paraId="5EE7E240" w14:textId="77777777" w:rsidR="00F02D3F" w:rsidDel="00453D4E" w:rsidRDefault="00F02D3F" w:rsidP="00F02D3F">
      <w:pPr>
        <w:spacing w:after="240"/>
        <w:ind w:left="720" w:hanging="720"/>
        <w:rPr>
          <w:del w:id="966" w:author="TEBA" w:date="2024-11-08T09:07:00Z"/>
          <w:iCs/>
        </w:rPr>
      </w:pPr>
      <w:del w:id="967" w:author="TEBA" w:date="2024-11-08T09:07:00Z">
        <w:r w:rsidDel="00453D4E">
          <w:rPr>
            <w:iCs/>
          </w:rPr>
          <w:delText>(1)</w:delText>
        </w:r>
        <w:r w:rsidDel="00453D4E">
          <w:rPr>
            <w:iCs/>
          </w:rPr>
          <w:tab/>
          <w:delText>To qualify for Renewable Energy Credit (REC) offsets in the REC Trading Program, a Retail Electric Provider (REP), Municipally Owned Utility (MOU), generation and transmission cooperative, distribution cooperative, or an affiliate of a REP, MOU, generation and transmission cooperative, or distribution cooperative must apply for REC offsets from the Public Utility Commission of Texas (PUCT) by June 1, 2001.  This requirement is in effect without regard to whether or not the applicant will be a Retail Entity on January 1, 2002.  A REC offset represents one MWh of renewable energy from a renewable energy generator placed in service before September 1, 1999 that may be used in place of a REC to meet a renewable energy requirement.  REC offsets may not be traded.</w:delText>
        </w:r>
      </w:del>
    </w:p>
    <w:p w14:paraId="00DFA1F2" w14:textId="77777777" w:rsidR="00F02D3F" w:rsidDel="00453D4E" w:rsidRDefault="00F02D3F" w:rsidP="00F02D3F">
      <w:pPr>
        <w:spacing w:after="240"/>
        <w:ind w:left="720" w:hanging="720"/>
        <w:rPr>
          <w:del w:id="968" w:author="TEBA" w:date="2024-11-08T09:07:00Z"/>
          <w:iCs/>
        </w:rPr>
      </w:pPr>
      <w:del w:id="969" w:author="TEBA" w:date="2024-11-08T09:07:00Z">
        <w:r w:rsidDel="00453D4E">
          <w:rPr>
            <w:iCs/>
          </w:rPr>
          <w:delText>(2)</w:delText>
        </w:r>
        <w:r w:rsidDel="00453D4E">
          <w:rPr>
            <w:iCs/>
          </w:rPr>
          <w:tab/>
          <w:delText xml:space="preserve">After receipt of Notification from the PUCT (which shall include the name of the Entity receiving the offset, the name of the generator eligible to produce the offset, the value of the offset in MWh, and other information as applicable) verifying designation by the </w:delText>
        </w:r>
        <w:r w:rsidDel="00453D4E">
          <w:rPr>
            <w:iCs/>
          </w:rPr>
          <w:lastRenderedPageBreak/>
          <w:delText>Entity receiving REC offsets, ERCOT shall use REC offsets from a Retail Entity as part of its calculation of Final Solar Renewable Portfolio Standard (SRPS) Requirements (FSRRs).  REC offsets are not transferable.  REC offsets will be considered valid until ERCOT receives Notification from the PUCT that the offset is no longer valid.</w:delText>
        </w:r>
      </w:del>
    </w:p>
    <w:p w14:paraId="1E547B96" w14:textId="77777777" w:rsidR="00F02D3F" w:rsidDel="00453D4E" w:rsidRDefault="00F02D3F" w:rsidP="00F02D3F">
      <w:pPr>
        <w:spacing w:after="240"/>
        <w:ind w:left="720" w:hanging="720"/>
        <w:rPr>
          <w:del w:id="970" w:author="TEBA" w:date="2024-11-08T09:07:00Z"/>
          <w:iCs/>
        </w:rPr>
      </w:pPr>
      <w:del w:id="971" w:author="TEBA" w:date="2024-11-08T09:07:00Z">
        <w:r w:rsidDel="00453D4E">
          <w:rPr>
            <w:iCs/>
          </w:rPr>
          <w:delText>(3)</w:delText>
        </w:r>
        <w:r w:rsidDel="00453D4E">
          <w:rPr>
            <w:iCs/>
          </w:rPr>
          <w:tab/>
          <w:delText>For purposes of P.U.C.</w:delText>
        </w:r>
        <w:r w:rsidDel="00453D4E">
          <w:rPr>
            <w:iCs/>
            <w:smallCaps/>
          </w:rPr>
          <w:delText xml:space="preserve"> Subst. R</w:delText>
        </w:r>
        <w:r w:rsidDel="00453D4E">
          <w:rPr>
            <w:iCs/>
          </w:rPr>
          <w:delText xml:space="preserve">. 25.173, </w:delText>
        </w:r>
        <w:r w:rsidDel="00453D4E">
          <w:delText>Renewable Energy Credit Program</w:delText>
        </w:r>
        <w:r w:rsidDel="00453D4E">
          <w:rPr>
            <w:iCs/>
          </w:rPr>
          <w:delText>,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cumulative total of its distribution cooperatives’ SRPS requirements.  The sharing of the REC offsets of the generation and transmission cooperative among its distribution cooperatives shall not affect the cumulative total of the SRPS requirements of the distribution cooperative members, or its affiliated cooperative members in meeting their share of the state’s goals for renewable energy Resources.</w:delText>
        </w:r>
      </w:del>
    </w:p>
    <w:p w14:paraId="2A15E596" w14:textId="77777777" w:rsidR="00F02D3F" w:rsidDel="00453D4E" w:rsidRDefault="00F02D3F" w:rsidP="00F02D3F">
      <w:pPr>
        <w:keepNext/>
        <w:tabs>
          <w:tab w:val="left" w:pos="900"/>
        </w:tabs>
        <w:spacing w:before="240" w:after="240"/>
        <w:ind w:left="900" w:hanging="900"/>
        <w:outlineLvl w:val="1"/>
        <w:rPr>
          <w:del w:id="972" w:author="TEBA" w:date="2024-11-08T09:08:00Z"/>
          <w:b/>
        </w:rPr>
      </w:pPr>
      <w:bookmarkStart w:id="973" w:name="_Toc180673469"/>
      <w:bookmarkEnd w:id="962"/>
      <w:commentRangeStart w:id="974"/>
      <w:r>
        <w:rPr>
          <w:b/>
        </w:rPr>
        <w:t>14.9</w:t>
      </w:r>
      <w:commentRangeEnd w:id="974"/>
      <w:r>
        <w:rPr>
          <w:rStyle w:val="CommentReference"/>
        </w:rPr>
        <w:commentReference w:id="974"/>
      </w:r>
      <w:r>
        <w:rPr>
          <w:b/>
        </w:rPr>
        <w:tab/>
      </w:r>
      <w:ins w:id="975" w:author="TEBA" w:date="2024-11-08T09:08:00Z">
        <w:r w:rsidRPr="004B2F7D">
          <w:rPr>
            <w:b/>
            <w:i/>
            <w:iCs/>
          </w:rPr>
          <w:t>[</w:t>
        </w:r>
      </w:ins>
      <w:ins w:id="976" w:author="TEBA" w:date="2024-11-08T09:09:00Z">
        <w:r w:rsidRPr="004B2F7D">
          <w:rPr>
            <w:b/>
            <w:i/>
            <w:iCs/>
          </w:rPr>
          <w:t>RESERVED]</w:t>
        </w:r>
        <w:r>
          <w:rPr>
            <w:b/>
          </w:rPr>
          <w:t xml:space="preserve"> </w:t>
        </w:r>
      </w:ins>
      <w:del w:id="977" w:author="TEBA" w:date="2024-11-08T09:08:00Z">
        <w:r w:rsidDel="00453D4E">
          <w:rPr>
            <w:b/>
          </w:rPr>
          <w:delText>Allocation of Statewide Solar Renewable Portfolio Standard Requirement Among Retail Entities</w:delText>
        </w:r>
        <w:bookmarkEnd w:id="973"/>
      </w:del>
    </w:p>
    <w:p w14:paraId="25158466" w14:textId="77777777" w:rsidR="00F02D3F" w:rsidDel="00453D4E" w:rsidRDefault="00F02D3F" w:rsidP="00F02D3F">
      <w:pPr>
        <w:keepNext/>
        <w:tabs>
          <w:tab w:val="left" w:pos="900"/>
        </w:tabs>
        <w:spacing w:before="240" w:after="240"/>
        <w:ind w:left="900" w:hanging="900"/>
        <w:outlineLvl w:val="1"/>
        <w:rPr>
          <w:del w:id="978" w:author="TEBA" w:date="2024-11-08T09:08:00Z"/>
          <w:iCs/>
        </w:rPr>
      </w:pPr>
      <w:del w:id="979" w:author="TEBA" w:date="2024-11-08T09:08:00Z">
        <w:r w:rsidDel="00453D4E">
          <w:delText>(1)</w:delText>
        </w:r>
        <w:r w:rsidDel="00453D4E">
          <w:tab/>
        </w:r>
        <w:r w:rsidDel="00453D4E">
          <w:rPr>
            <w:iCs/>
          </w:rPr>
          <w:delText>The first quarter of each year shall be the Settlement period for the preceding Compliance Period.  During this Settlement period each year the following actions shall occur:</w:delText>
        </w:r>
      </w:del>
    </w:p>
    <w:p w14:paraId="4584F12B" w14:textId="77777777" w:rsidR="00F02D3F" w:rsidDel="00453D4E" w:rsidRDefault="00F02D3F" w:rsidP="00F02D3F">
      <w:pPr>
        <w:keepNext/>
        <w:tabs>
          <w:tab w:val="left" w:pos="900"/>
        </w:tabs>
        <w:spacing w:before="240" w:after="240"/>
        <w:ind w:left="900" w:hanging="900"/>
        <w:outlineLvl w:val="1"/>
        <w:rPr>
          <w:del w:id="980" w:author="TEBA" w:date="2024-11-08T09:08:00Z"/>
        </w:rPr>
      </w:pPr>
      <w:del w:id="981" w:author="TEBA" w:date="2024-11-08T09:08:00Z">
        <w:r w:rsidDel="00453D4E">
          <w:delText>(a)</w:delText>
        </w:r>
        <w:r w:rsidDel="00453D4E">
          <w:tab/>
          <w:delText xml:space="preserve">No later than the date set forth in P.U.C. </w:delText>
        </w:r>
        <w:r w:rsidDel="00453D4E">
          <w:rPr>
            <w:smallCaps/>
          </w:rPr>
          <w:delText>Subst</w:delText>
        </w:r>
        <w:r w:rsidDel="00453D4E">
          <w:delText>. R. 25.173, Renewable Energy Credit Program</w:delText>
        </w:r>
        <w:r w:rsidDel="00453D4E">
          <w:rPr>
            <w:iCs/>
          </w:rPr>
          <w:delText>,</w:delText>
        </w:r>
        <w:r w:rsidDel="00453D4E">
          <w:delText xml:space="preserve"> the Program Administrator shall allocate the Statewide Solar Renewable Portfolio Standard (SRPS) Requirement (SSRR) for the previous year’s Compliance Period among all Retail Entities in the state.  This allocation represents the Solar Renewable Energy Credit (SREC) compliance requirements for the preceding Compliance Period.  To perform this calculation, ERCOT shall use Load data provided to it as set forth in these Protocols.</w:delText>
        </w:r>
      </w:del>
    </w:p>
    <w:p w14:paraId="1824D1FB" w14:textId="77777777" w:rsidR="00F02D3F" w:rsidDel="00453D4E" w:rsidRDefault="00F02D3F" w:rsidP="00F02D3F">
      <w:pPr>
        <w:keepNext/>
        <w:tabs>
          <w:tab w:val="left" w:pos="900"/>
        </w:tabs>
        <w:spacing w:before="240" w:after="240"/>
        <w:ind w:left="900" w:hanging="900"/>
        <w:outlineLvl w:val="1"/>
        <w:rPr>
          <w:del w:id="982" w:author="TEBA" w:date="2024-11-08T09:08:00Z"/>
        </w:rPr>
      </w:pPr>
      <w:del w:id="983" w:author="TEBA" w:date="2024-11-08T09:08:00Z">
        <w:r w:rsidDel="00453D4E">
          <w:delText>(b)</w:delText>
        </w:r>
        <w:r w:rsidDel="00453D4E">
          <w:tab/>
          <w:delText xml:space="preserve">By the date set forth in P.U.C. </w:delText>
        </w:r>
        <w:r w:rsidDel="00453D4E">
          <w:rPr>
            <w:smallCaps/>
          </w:rPr>
          <w:delText>Subst.</w:delText>
        </w:r>
        <w:r w:rsidDel="00453D4E">
          <w:delText xml:space="preserve"> R. 25.173, the Program Administrator shall notify each Retail Entity of its Final SRPS Requirement (FSRR) for the previous Compliance Period.</w:delText>
        </w:r>
      </w:del>
    </w:p>
    <w:p w14:paraId="579853C3" w14:textId="77777777" w:rsidR="00F02D3F" w:rsidRDefault="00F02D3F" w:rsidP="00F02D3F">
      <w:pPr>
        <w:keepNext/>
        <w:tabs>
          <w:tab w:val="left" w:pos="900"/>
        </w:tabs>
        <w:spacing w:before="240" w:after="240"/>
        <w:ind w:left="900" w:hanging="900"/>
        <w:outlineLvl w:val="1"/>
      </w:pPr>
      <w:del w:id="984" w:author="TEBA" w:date="2024-11-08T09:08:00Z">
        <w:r w:rsidDel="00453D4E">
          <w:delText>(c)</w:delText>
        </w:r>
        <w:r w:rsidDel="00453D4E">
          <w:tab/>
          <w:delText xml:space="preserve">The Program Administrator may request from the Public Utility Commission of Texas (PUCT) an adjustment to the deadlines set forth in this Section if certain factors, including but not limited to changes to the ERCOT Settlement Calendar, should affect </w:delText>
        </w:r>
        <w:r w:rsidDel="00453D4E">
          <w:lastRenderedPageBreak/>
          <w:delText>the timely availability of reliable retail sales data or renewable Resource generation data necessary for calculating SRPS requirements.</w:delText>
        </w:r>
      </w:del>
    </w:p>
    <w:p w14:paraId="09D247EB" w14:textId="77777777" w:rsidR="00F02D3F" w:rsidDel="009A66B3" w:rsidRDefault="00F02D3F" w:rsidP="00F02D3F">
      <w:pPr>
        <w:pStyle w:val="H3"/>
        <w:rPr>
          <w:del w:id="985" w:author="TEBA" w:date="2024-11-27T11:06:00Z"/>
        </w:rPr>
      </w:pPr>
      <w:bookmarkStart w:id="986" w:name="_Toc180673470"/>
      <w:commentRangeStart w:id="987"/>
      <w:del w:id="988" w:author="TEBA" w:date="2024-11-27T11:06:00Z">
        <w:r w:rsidDel="009A66B3">
          <w:delText>14.9.1</w:delText>
        </w:r>
      </w:del>
      <w:commentRangeEnd w:id="987"/>
      <w:r>
        <w:rPr>
          <w:rStyle w:val="CommentReference"/>
          <w:b w:val="0"/>
          <w:bCs w:val="0"/>
          <w:i w:val="0"/>
        </w:rPr>
        <w:commentReference w:id="987"/>
      </w:r>
      <w:del w:id="989" w:author="TEBA" w:date="2024-11-27T11:06:00Z">
        <w:r w:rsidDel="009A66B3">
          <w:tab/>
          <w:delText>Annual Capacity Targets</w:delText>
        </w:r>
        <w:bookmarkEnd w:id="986"/>
      </w:del>
    </w:p>
    <w:p w14:paraId="631DC14F" w14:textId="77777777" w:rsidR="00F02D3F" w:rsidDel="009A66B3" w:rsidRDefault="00F02D3F" w:rsidP="00F02D3F">
      <w:pPr>
        <w:spacing w:after="240"/>
        <w:ind w:left="720" w:hanging="720"/>
        <w:rPr>
          <w:del w:id="990" w:author="TEBA" w:date="2024-11-27T11:06:00Z"/>
          <w:iCs/>
        </w:rPr>
      </w:pPr>
      <w:del w:id="991" w:author="TEBA" w:date="2024-11-27T11:06:00Z">
        <w:r w:rsidDel="009A66B3">
          <w:rPr>
            <w:iCs/>
          </w:rPr>
          <w:delText>(1)</w:delText>
        </w:r>
        <w:r w:rsidDel="009A66B3">
          <w:rPr>
            <w:iCs/>
          </w:rPr>
          <w:tab/>
          <w:delText>The solar renewable energy capacity targets (in megawatts) for each year are as follows:</w:delText>
        </w:r>
      </w:del>
    </w:p>
    <w:tbl>
      <w:tblPr>
        <w:tblW w:w="0" w:type="auto"/>
        <w:tblInd w:w="1317"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1980"/>
        <w:gridCol w:w="1800"/>
      </w:tblGrid>
      <w:tr w:rsidR="00F02D3F" w:rsidDel="009A66B3" w14:paraId="6904A796" w14:textId="77777777" w:rsidTr="00927624">
        <w:trPr>
          <w:del w:id="992" w:author="TEBA" w:date="2024-11-27T11:06:00Z"/>
        </w:trPr>
        <w:tc>
          <w:tcPr>
            <w:tcW w:w="1980" w:type="dxa"/>
            <w:tcBorders>
              <w:top w:val="single" w:sz="12" w:space="0" w:color="auto"/>
              <w:bottom w:val="double" w:sz="4" w:space="0" w:color="auto"/>
            </w:tcBorders>
            <w:vAlign w:val="bottom"/>
          </w:tcPr>
          <w:p w14:paraId="078DE3B9" w14:textId="77777777" w:rsidR="00F02D3F" w:rsidDel="009A66B3" w:rsidRDefault="00F02D3F" w:rsidP="00927624">
            <w:pPr>
              <w:jc w:val="center"/>
              <w:rPr>
                <w:del w:id="993" w:author="TEBA" w:date="2024-11-27T11:06:00Z"/>
                <w:b/>
              </w:rPr>
            </w:pPr>
            <w:del w:id="994" w:author="TEBA" w:date="2024-11-27T11:06:00Z">
              <w:r w:rsidDel="009A66B3">
                <w:rPr>
                  <w:b/>
                </w:rPr>
                <w:delText>Annual Capacity Target</w:delText>
              </w:r>
            </w:del>
          </w:p>
          <w:p w14:paraId="6965D286" w14:textId="77777777" w:rsidR="00F02D3F" w:rsidDel="009A66B3" w:rsidRDefault="00F02D3F" w:rsidP="00927624">
            <w:pPr>
              <w:jc w:val="center"/>
              <w:rPr>
                <w:del w:id="995" w:author="TEBA" w:date="2024-11-27T11:06:00Z"/>
                <w:b/>
              </w:rPr>
            </w:pPr>
            <w:del w:id="996" w:author="TEBA" w:date="2024-11-27T11:06:00Z">
              <w:r w:rsidDel="009A66B3">
                <w:rPr>
                  <w:b/>
                </w:rPr>
                <w:delText xml:space="preserve"> (MW)</w:delText>
              </w:r>
            </w:del>
          </w:p>
        </w:tc>
        <w:tc>
          <w:tcPr>
            <w:tcW w:w="1800" w:type="dxa"/>
            <w:tcBorders>
              <w:top w:val="single" w:sz="12" w:space="0" w:color="auto"/>
              <w:bottom w:val="double" w:sz="4" w:space="0" w:color="auto"/>
            </w:tcBorders>
            <w:vAlign w:val="bottom"/>
          </w:tcPr>
          <w:p w14:paraId="024A3FDE" w14:textId="77777777" w:rsidR="00F02D3F" w:rsidDel="009A66B3" w:rsidRDefault="00F02D3F" w:rsidP="00927624">
            <w:pPr>
              <w:jc w:val="center"/>
              <w:rPr>
                <w:del w:id="997" w:author="TEBA" w:date="2024-11-27T11:06:00Z"/>
                <w:b/>
              </w:rPr>
            </w:pPr>
            <w:del w:id="998" w:author="TEBA" w:date="2024-11-27T11:06:00Z">
              <w:r w:rsidDel="009A66B3">
                <w:rPr>
                  <w:b/>
                </w:rPr>
                <w:delText>Compliance Period</w:delText>
              </w:r>
            </w:del>
          </w:p>
          <w:p w14:paraId="7580CB50" w14:textId="77777777" w:rsidR="00F02D3F" w:rsidDel="009A66B3" w:rsidRDefault="00F02D3F" w:rsidP="00927624">
            <w:pPr>
              <w:jc w:val="center"/>
              <w:rPr>
                <w:del w:id="999" w:author="TEBA" w:date="2024-11-27T11:06:00Z"/>
                <w:b/>
              </w:rPr>
            </w:pPr>
            <w:del w:id="1000" w:author="TEBA" w:date="2024-11-27T11:06:00Z">
              <w:r w:rsidDel="009A66B3">
                <w:rPr>
                  <w:b/>
                </w:rPr>
                <w:delText>(Years)</w:delText>
              </w:r>
            </w:del>
          </w:p>
        </w:tc>
      </w:tr>
      <w:tr w:rsidR="00F02D3F" w:rsidDel="009A66B3" w14:paraId="22908D67" w14:textId="77777777" w:rsidTr="00927624">
        <w:trPr>
          <w:del w:id="1001" w:author="TEBA" w:date="2024-11-27T11:06:00Z"/>
        </w:trPr>
        <w:tc>
          <w:tcPr>
            <w:tcW w:w="1980" w:type="dxa"/>
            <w:tcBorders>
              <w:top w:val="double" w:sz="4" w:space="0" w:color="auto"/>
            </w:tcBorders>
          </w:tcPr>
          <w:p w14:paraId="729E0912" w14:textId="77777777" w:rsidR="00F02D3F" w:rsidDel="009A66B3" w:rsidRDefault="00F02D3F" w:rsidP="00927624">
            <w:pPr>
              <w:jc w:val="center"/>
              <w:rPr>
                <w:del w:id="1002" w:author="TEBA" w:date="2024-11-27T11:06:00Z"/>
              </w:rPr>
            </w:pPr>
            <w:del w:id="1003" w:author="TEBA" w:date="2024-11-27T11:06:00Z">
              <w:r w:rsidDel="009A66B3">
                <w:delText>1,310</w:delText>
              </w:r>
            </w:del>
          </w:p>
        </w:tc>
        <w:tc>
          <w:tcPr>
            <w:tcW w:w="1800" w:type="dxa"/>
            <w:tcBorders>
              <w:top w:val="double" w:sz="4" w:space="0" w:color="auto"/>
            </w:tcBorders>
          </w:tcPr>
          <w:p w14:paraId="33CEE0BD" w14:textId="77777777" w:rsidR="00F02D3F" w:rsidDel="009A66B3" w:rsidRDefault="00F02D3F" w:rsidP="00927624">
            <w:pPr>
              <w:jc w:val="center"/>
              <w:rPr>
                <w:del w:id="1004" w:author="TEBA" w:date="2024-11-27T11:06:00Z"/>
              </w:rPr>
            </w:pPr>
            <w:del w:id="1005" w:author="TEBA" w:date="2024-11-27T11:06:00Z">
              <w:r w:rsidDel="009A66B3">
                <w:delText>2024</w:delText>
              </w:r>
            </w:del>
          </w:p>
        </w:tc>
      </w:tr>
      <w:tr w:rsidR="00F02D3F" w:rsidDel="009A66B3" w14:paraId="65D7BC88" w14:textId="77777777" w:rsidTr="00927624">
        <w:trPr>
          <w:del w:id="1006" w:author="TEBA" w:date="2024-11-27T11:06:00Z"/>
        </w:trPr>
        <w:tc>
          <w:tcPr>
            <w:tcW w:w="1980" w:type="dxa"/>
          </w:tcPr>
          <w:p w14:paraId="1E8D5A9F" w14:textId="77777777" w:rsidR="00F02D3F" w:rsidDel="009A66B3" w:rsidRDefault="00F02D3F" w:rsidP="00927624">
            <w:pPr>
              <w:jc w:val="center"/>
              <w:rPr>
                <w:del w:id="1007" w:author="TEBA" w:date="2024-11-27T11:06:00Z"/>
              </w:rPr>
            </w:pPr>
            <w:del w:id="1008" w:author="TEBA" w:date="2024-11-27T11:06:00Z">
              <w:r w:rsidDel="009A66B3">
                <w:delText>655</w:delText>
              </w:r>
            </w:del>
          </w:p>
        </w:tc>
        <w:tc>
          <w:tcPr>
            <w:tcW w:w="1800" w:type="dxa"/>
          </w:tcPr>
          <w:p w14:paraId="2FDA5410" w14:textId="77777777" w:rsidR="00F02D3F" w:rsidDel="009A66B3" w:rsidRDefault="00F02D3F" w:rsidP="00927624">
            <w:pPr>
              <w:jc w:val="center"/>
              <w:rPr>
                <w:del w:id="1009" w:author="TEBA" w:date="2024-11-27T11:06:00Z"/>
              </w:rPr>
            </w:pPr>
            <w:del w:id="1010" w:author="TEBA" w:date="2024-11-27T11:06:00Z">
              <w:r w:rsidDel="009A66B3">
                <w:delText>2025</w:delText>
              </w:r>
            </w:del>
          </w:p>
        </w:tc>
      </w:tr>
    </w:tbl>
    <w:p w14:paraId="20689BA1" w14:textId="77777777" w:rsidR="00F02D3F" w:rsidDel="009A66B3" w:rsidRDefault="00F02D3F" w:rsidP="00F02D3F">
      <w:pPr>
        <w:spacing w:before="240" w:after="240"/>
        <w:ind w:left="720" w:hanging="720"/>
        <w:rPr>
          <w:del w:id="1011" w:author="TEBA" w:date="2024-11-27T11:06:00Z"/>
          <w:iCs/>
        </w:rPr>
      </w:pPr>
      <w:del w:id="1012" w:author="TEBA" w:date="2024-11-27T11:06:00Z">
        <w:r w:rsidDel="009A66B3">
          <w:rPr>
            <w:iCs/>
          </w:rPr>
          <w:delText>(2)</w:delText>
        </w:r>
        <w:r w:rsidDel="009A66B3">
          <w:rPr>
            <w:iCs/>
          </w:rPr>
          <w:tab/>
          <w:delText>RECs may be produced by generators certified by the PUCT which are not located in Texas if:</w:delText>
        </w:r>
      </w:del>
    </w:p>
    <w:p w14:paraId="68272A61" w14:textId="77777777" w:rsidR="00F02D3F" w:rsidDel="009A66B3" w:rsidRDefault="00F02D3F" w:rsidP="00F02D3F">
      <w:pPr>
        <w:spacing w:after="240"/>
        <w:ind w:left="720"/>
        <w:rPr>
          <w:del w:id="1013" w:author="TEBA" w:date="2024-11-27T11:06:00Z"/>
          <w:iCs/>
        </w:rPr>
      </w:pPr>
      <w:del w:id="1014" w:author="TEBA" w:date="2024-11-27T11:06:00Z">
        <w:r w:rsidDel="009A66B3">
          <w:rPr>
            <w:iCs/>
          </w:rPr>
          <w:delText>(a)</w:delText>
        </w:r>
        <w:r w:rsidDel="009A66B3">
          <w:rPr>
            <w:iCs/>
          </w:rPr>
          <w:tab/>
          <w:delText>The first metering point for such generation is in Texas; and</w:delText>
        </w:r>
      </w:del>
    </w:p>
    <w:p w14:paraId="4191C299" w14:textId="77777777" w:rsidR="00F02D3F" w:rsidDel="009A66B3" w:rsidRDefault="00F02D3F" w:rsidP="00F02D3F">
      <w:pPr>
        <w:spacing w:after="240"/>
        <w:ind w:left="1440" w:hanging="720"/>
        <w:rPr>
          <w:del w:id="1015" w:author="TEBA" w:date="2024-11-27T11:06:00Z"/>
          <w:iCs/>
        </w:rPr>
      </w:pPr>
      <w:del w:id="1016" w:author="TEBA" w:date="2024-11-27T11:06:00Z">
        <w:r w:rsidDel="009A66B3">
          <w:rPr>
            <w:iCs/>
          </w:rPr>
          <w:delText>(b)</w:delText>
        </w:r>
        <w:r w:rsidDel="009A66B3">
          <w:rPr>
            <w:iCs/>
          </w:rPr>
          <w:tab/>
          <w:delText>All generation metered at the location of injection into the Texas grid comes from that generator.</w:delText>
        </w:r>
      </w:del>
    </w:p>
    <w:p w14:paraId="0FE34EFD" w14:textId="77777777" w:rsidR="00F02D3F" w:rsidDel="009A66B3" w:rsidRDefault="00F02D3F" w:rsidP="00F02D3F">
      <w:pPr>
        <w:spacing w:after="240"/>
        <w:ind w:left="720" w:hanging="720"/>
        <w:rPr>
          <w:del w:id="1017" w:author="TEBA" w:date="2024-11-27T11:06:00Z"/>
          <w:iCs/>
        </w:rPr>
      </w:pPr>
      <w:del w:id="1018" w:author="TEBA" w:date="2024-11-27T11:06:00Z">
        <w:r w:rsidDel="009A66B3">
          <w:rPr>
            <w:iCs/>
          </w:rPr>
          <w:delText>(3)</w:delText>
        </w:r>
        <w:r w:rsidDel="009A66B3">
          <w:rPr>
            <w:iCs/>
          </w:rPr>
          <w:tab/>
          <w:delText>REC generators physically located outside the state of Texas are not included in the annual calculations of installed renewable capacity for purposes of the REC Trading Program.  However, as such generation may contribute to the available pool of RECs, it is conceivable that there may be sufficient RECs to allow Retail Entities to meet their annual requirements, while at the same time, a target capacity shortfall for installed renewable capacity in Texas could exist.</w:delText>
        </w:r>
      </w:del>
    </w:p>
    <w:p w14:paraId="1E59E680" w14:textId="77777777" w:rsidR="00F02D3F" w:rsidDel="009A66B3" w:rsidRDefault="00F02D3F" w:rsidP="00F02D3F">
      <w:pPr>
        <w:pStyle w:val="H3"/>
        <w:rPr>
          <w:del w:id="1019" w:author="TEBA" w:date="2024-11-27T11:06:00Z"/>
        </w:rPr>
      </w:pPr>
      <w:bookmarkStart w:id="1020" w:name="_Toc180673471"/>
      <w:commentRangeStart w:id="1021"/>
      <w:del w:id="1022" w:author="TEBA" w:date="2024-11-27T11:06:00Z">
        <w:r w:rsidDel="009A66B3">
          <w:delText>14.9.2</w:delText>
        </w:r>
      </w:del>
      <w:commentRangeEnd w:id="1021"/>
      <w:r>
        <w:rPr>
          <w:rStyle w:val="CommentReference"/>
          <w:b w:val="0"/>
          <w:bCs w:val="0"/>
          <w:i w:val="0"/>
        </w:rPr>
        <w:commentReference w:id="1021"/>
      </w:r>
      <w:del w:id="1023" w:author="TEBA" w:date="2024-11-27T11:06:00Z">
        <w:r w:rsidDel="009A66B3">
          <w:tab/>
          <w:delText>Capacity Conversion Factor</w:delText>
        </w:r>
        <w:bookmarkEnd w:id="1020"/>
      </w:del>
    </w:p>
    <w:p w14:paraId="79EC84E1" w14:textId="77777777" w:rsidR="00F02D3F" w:rsidDel="009A66B3" w:rsidRDefault="00F02D3F" w:rsidP="00F02D3F">
      <w:pPr>
        <w:keepNext/>
        <w:spacing w:after="240"/>
        <w:ind w:left="720" w:hanging="720"/>
        <w:rPr>
          <w:del w:id="1024" w:author="TEBA" w:date="2024-11-27T11:06:00Z"/>
          <w:iCs/>
        </w:rPr>
      </w:pPr>
      <w:del w:id="1025" w:author="TEBA" w:date="2024-11-27T11:06:00Z">
        <w:r w:rsidDel="009A66B3">
          <w:rPr>
            <w:iCs/>
          </w:rPr>
          <w:delText>(1)</w:delText>
        </w:r>
        <w:r w:rsidDel="009A66B3">
          <w:rPr>
            <w:iCs/>
          </w:rPr>
          <w:tab/>
          <w:delText>ERCOT shall set the Capacity Conversion Factor (CCF) to allocate credits to Retail Entities.  ERCOT shall determine a new CCF as follows:</w:delText>
        </w:r>
      </w:del>
    </w:p>
    <w:p w14:paraId="01B2976A" w14:textId="77777777" w:rsidR="00F02D3F" w:rsidDel="009A66B3" w:rsidRDefault="00F02D3F" w:rsidP="00F02D3F">
      <w:pPr>
        <w:pStyle w:val="FormulaBold"/>
        <w:rPr>
          <w:del w:id="1026" w:author="TEBA" w:date="2024-11-27T11:06:00Z"/>
        </w:rPr>
      </w:pPr>
      <w:del w:id="1027" w:author="TEBA" w:date="2024-11-27T11:06:00Z">
        <w:r w:rsidDel="009A66B3">
          <w:delText xml:space="preserve">Individual Facility CCF </w:delText>
        </w:r>
        <w:r w:rsidDel="009A66B3">
          <w:rPr>
            <w:i/>
            <w:vertAlign w:val="subscript"/>
          </w:rPr>
          <w:delText xml:space="preserve">i </w:delText>
        </w:r>
        <w:r w:rsidDel="009A66B3">
          <w:rPr>
            <w:i/>
          </w:rPr>
          <w:delText xml:space="preserve">= </w:delText>
        </w:r>
        <w:r w:rsidDel="009A66B3">
          <w:delText>(12/n)*</w:delText>
        </w:r>
        <w:r w:rsidRPr="00F31C94" w:rsidDel="009A66B3">
          <w:rPr>
            <w:noProof/>
            <w:position w:val="-20"/>
          </w:rPr>
          <w:object w:dxaOrig="260" w:dyaOrig="580" w14:anchorId="227425E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pt;height:29.4pt;mso-width-percent:0;mso-height-percent:0;mso-width-percent:0;mso-height-percent:0" o:ole="">
              <v:imagedata r:id="rId16" o:title=""/>
            </v:shape>
            <o:OLEObject Type="Embed" ProgID="Equation.3" ShapeID="_x0000_i1025" DrawAspect="Content" ObjectID="_1803199091" r:id="rId17"/>
          </w:object>
        </w:r>
        <w:r w:rsidDel="009A66B3">
          <w:delText xml:space="preserve">HO </w:delText>
        </w:r>
        <w:r w:rsidDel="009A66B3">
          <w:rPr>
            <w:i/>
            <w:vertAlign w:val="subscript"/>
          </w:rPr>
          <w:delText>i, t</w:delText>
        </w:r>
        <w:r w:rsidDel="009A66B3">
          <w:delText xml:space="preserve"> / (HC </w:delText>
        </w:r>
        <w:r w:rsidDel="009A66B3">
          <w:rPr>
            <w:i/>
            <w:vertAlign w:val="subscript"/>
          </w:rPr>
          <w:delText xml:space="preserve">i, t </w:delText>
        </w:r>
        <w:r w:rsidDel="009A66B3">
          <w:delText>*</w:delText>
        </w:r>
        <w:r w:rsidDel="009A66B3">
          <w:rPr>
            <w:i/>
            <w:vertAlign w:val="subscript"/>
          </w:rPr>
          <w:delText xml:space="preserve"> </w:delText>
        </w:r>
        <w:r w:rsidDel="009A66B3">
          <w:delText xml:space="preserve">h) </w:delText>
        </w:r>
      </w:del>
    </w:p>
    <w:p w14:paraId="3B6771BC" w14:textId="77777777" w:rsidR="00F02D3F" w:rsidDel="009A66B3" w:rsidRDefault="00F02D3F" w:rsidP="00F02D3F">
      <w:pPr>
        <w:rPr>
          <w:del w:id="1028" w:author="TEBA" w:date="2024-11-27T11:06:00Z"/>
        </w:rPr>
      </w:pPr>
      <w:del w:id="1029" w:author="TEBA" w:date="2024-11-27T11:06:00Z">
        <w:r w:rsidDel="009A66B3">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F02D3F" w:rsidDel="009A66B3" w14:paraId="7C76568D" w14:textId="77777777" w:rsidTr="00927624">
        <w:trPr>
          <w:trHeight w:val="548"/>
          <w:del w:id="1030" w:author="TEBA" w:date="2024-11-27T11:06:00Z"/>
        </w:trPr>
        <w:tc>
          <w:tcPr>
            <w:tcW w:w="1070" w:type="dxa"/>
          </w:tcPr>
          <w:p w14:paraId="0A8303EE" w14:textId="77777777" w:rsidR="00F02D3F" w:rsidDel="009A66B3" w:rsidRDefault="00F02D3F" w:rsidP="00927624">
            <w:pPr>
              <w:pStyle w:val="TableBody"/>
              <w:rPr>
                <w:del w:id="1031" w:author="TEBA" w:date="2024-11-27T11:06:00Z"/>
                <w:b/>
              </w:rPr>
            </w:pPr>
            <w:del w:id="1032" w:author="TEBA" w:date="2024-11-27T11:06:00Z">
              <w:r w:rsidDel="009A66B3">
                <w:rPr>
                  <w:b/>
                </w:rPr>
                <w:delText>Variable</w:delText>
              </w:r>
            </w:del>
          </w:p>
        </w:tc>
        <w:tc>
          <w:tcPr>
            <w:tcW w:w="870" w:type="dxa"/>
          </w:tcPr>
          <w:p w14:paraId="5F3A88A4" w14:textId="77777777" w:rsidR="00F02D3F" w:rsidDel="009A66B3" w:rsidRDefault="00F02D3F" w:rsidP="00927624">
            <w:pPr>
              <w:pStyle w:val="TableBody"/>
              <w:rPr>
                <w:del w:id="1033" w:author="TEBA" w:date="2024-11-27T11:06:00Z"/>
                <w:b/>
              </w:rPr>
            </w:pPr>
            <w:del w:id="1034" w:author="TEBA" w:date="2024-11-27T11:06:00Z">
              <w:r w:rsidDel="009A66B3">
                <w:rPr>
                  <w:b/>
                </w:rPr>
                <w:delText>Unit</w:delText>
              </w:r>
            </w:del>
          </w:p>
        </w:tc>
        <w:tc>
          <w:tcPr>
            <w:tcW w:w="7025" w:type="dxa"/>
          </w:tcPr>
          <w:p w14:paraId="6398EAD8" w14:textId="77777777" w:rsidR="00F02D3F" w:rsidDel="009A66B3" w:rsidRDefault="00F02D3F" w:rsidP="00927624">
            <w:pPr>
              <w:pStyle w:val="TableBody"/>
              <w:rPr>
                <w:del w:id="1035" w:author="TEBA" w:date="2024-11-27T11:06:00Z"/>
                <w:b/>
              </w:rPr>
            </w:pPr>
            <w:del w:id="1036" w:author="TEBA" w:date="2024-11-27T11:06:00Z">
              <w:r w:rsidDel="009A66B3">
                <w:rPr>
                  <w:b/>
                </w:rPr>
                <w:delText>Description</w:delText>
              </w:r>
            </w:del>
          </w:p>
        </w:tc>
      </w:tr>
      <w:tr w:rsidR="00F02D3F" w:rsidDel="009A66B3" w14:paraId="58D34632" w14:textId="77777777" w:rsidTr="00927624">
        <w:trPr>
          <w:trHeight w:val="323"/>
          <w:del w:id="1037" w:author="TEBA" w:date="2024-11-27T11:06:00Z"/>
        </w:trPr>
        <w:tc>
          <w:tcPr>
            <w:tcW w:w="1070" w:type="dxa"/>
          </w:tcPr>
          <w:p w14:paraId="62E3699D" w14:textId="77777777" w:rsidR="00F02D3F" w:rsidRPr="008E200A" w:rsidDel="009A66B3" w:rsidRDefault="00F02D3F" w:rsidP="00927624">
            <w:pPr>
              <w:pStyle w:val="TableBody"/>
              <w:rPr>
                <w:del w:id="1038" w:author="TEBA" w:date="2024-11-27T11:06:00Z"/>
                <w:i/>
              </w:rPr>
            </w:pPr>
            <w:del w:id="1039" w:author="TEBA" w:date="2024-11-27T11:06:00Z">
              <w:r w:rsidRPr="008E200A" w:rsidDel="009A66B3">
                <w:rPr>
                  <w:i/>
                </w:rPr>
                <w:delText>h</w:delText>
              </w:r>
            </w:del>
          </w:p>
        </w:tc>
        <w:tc>
          <w:tcPr>
            <w:tcW w:w="870" w:type="dxa"/>
          </w:tcPr>
          <w:p w14:paraId="495798C2" w14:textId="77777777" w:rsidR="00F02D3F" w:rsidDel="009A66B3" w:rsidRDefault="00F02D3F" w:rsidP="00927624">
            <w:pPr>
              <w:pStyle w:val="TableBody"/>
              <w:rPr>
                <w:del w:id="1040" w:author="TEBA" w:date="2024-11-27T11:06:00Z"/>
              </w:rPr>
            </w:pPr>
            <w:del w:id="1041" w:author="TEBA" w:date="2024-11-27T11:06:00Z">
              <w:r w:rsidDel="009A66B3">
                <w:delText>None</w:delText>
              </w:r>
            </w:del>
          </w:p>
        </w:tc>
        <w:tc>
          <w:tcPr>
            <w:tcW w:w="7025" w:type="dxa"/>
          </w:tcPr>
          <w:p w14:paraId="408C1375" w14:textId="77777777" w:rsidR="00F02D3F" w:rsidDel="009A66B3" w:rsidRDefault="00F02D3F" w:rsidP="00927624">
            <w:pPr>
              <w:pStyle w:val="TableBody"/>
              <w:rPr>
                <w:del w:id="1042" w:author="TEBA" w:date="2024-11-27T11:06:00Z"/>
                <w:iCs w:val="0"/>
              </w:rPr>
            </w:pPr>
            <w:del w:id="1043" w:author="TEBA" w:date="2024-11-27T11:06:00Z">
              <w:r w:rsidDel="009A66B3">
                <w:rPr>
                  <w:iCs w:val="0"/>
                </w:rPr>
                <w:delText>Number of hours in the Compliance Period.  h = 8,760 for the 2024 Compliance Period and 5,840 for the 2025 Compliance Period.</w:delText>
              </w:r>
            </w:del>
          </w:p>
        </w:tc>
      </w:tr>
      <w:tr w:rsidR="00F02D3F" w:rsidDel="009A66B3" w14:paraId="27F2420C" w14:textId="77777777" w:rsidTr="00927624">
        <w:trPr>
          <w:trHeight w:val="323"/>
          <w:del w:id="1044" w:author="TEBA" w:date="2024-11-27T11:06:00Z"/>
        </w:trPr>
        <w:tc>
          <w:tcPr>
            <w:tcW w:w="1070" w:type="dxa"/>
          </w:tcPr>
          <w:p w14:paraId="3C38CC13" w14:textId="77777777" w:rsidR="00F02D3F" w:rsidRPr="0083699C" w:rsidDel="009A66B3" w:rsidRDefault="00F02D3F" w:rsidP="00927624">
            <w:pPr>
              <w:pStyle w:val="TableBody"/>
              <w:rPr>
                <w:del w:id="1045" w:author="TEBA" w:date="2024-11-27T11:06:00Z"/>
                <w:i/>
              </w:rPr>
            </w:pPr>
            <w:del w:id="1046" w:author="TEBA" w:date="2024-11-27T11:06:00Z">
              <w:r w:rsidRPr="0083699C" w:rsidDel="009A66B3">
                <w:rPr>
                  <w:i/>
                </w:rPr>
                <w:delText>i</w:delText>
              </w:r>
            </w:del>
          </w:p>
        </w:tc>
        <w:tc>
          <w:tcPr>
            <w:tcW w:w="870" w:type="dxa"/>
          </w:tcPr>
          <w:p w14:paraId="69F9BB8F" w14:textId="77777777" w:rsidR="00F02D3F" w:rsidDel="009A66B3" w:rsidRDefault="00F02D3F" w:rsidP="00927624">
            <w:pPr>
              <w:pStyle w:val="TableBody"/>
              <w:rPr>
                <w:del w:id="1047" w:author="TEBA" w:date="2024-11-27T11:06:00Z"/>
              </w:rPr>
            </w:pPr>
            <w:del w:id="1048" w:author="TEBA" w:date="2024-11-27T11:06:00Z">
              <w:r w:rsidDel="009A66B3">
                <w:delText>None</w:delText>
              </w:r>
            </w:del>
          </w:p>
        </w:tc>
        <w:tc>
          <w:tcPr>
            <w:tcW w:w="7025" w:type="dxa"/>
          </w:tcPr>
          <w:p w14:paraId="2C9D41CE" w14:textId="77777777" w:rsidR="00F02D3F" w:rsidDel="009A66B3" w:rsidRDefault="00F02D3F" w:rsidP="00927624">
            <w:pPr>
              <w:pStyle w:val="TableBody"/>
              <w:rPr>
                <w:del w:id="1049" w:author="TEBA" w:date="2024-11-27T11:06:00Z"/>
              </w:rPr>
            </w:pPr>
            <w:del w:id="1050" w:author="TEBA" w:date="2024-11-27T11:06:00Z">
              <w:r w:rsidDel="009A66B3">
                <w:rPr>
                  <w:iCs w:val="0"/>
                </w:rPr>
                <w:delText>Individual solar renewable energy generation facility</w:delText>
              </w:r>
            </w:del>
          </w:p>
        </w:tc>
      </w:tr>
      <w:tr w:rsidR="00F02D3F" w:rsidDel="009A66B3" w14:paraId="39287143" w14:textId="77777777" w:rsidTr="00927624">
        <w:trPr>
          <w:trHeight w:val="530"/>
          <w:del w:id="1051" w:author="TEBA" w:date="2024-11-27T11:06:00Z"/>
        </w:trPr>
        <w:tc>
          <w:tcPr>
            <w:tcW w:w="1070" w:type="dxa"/>
          </w:tcPr>
          <w:p w14:paraId="13DC8168" w14:textId="77777777" w:rsidR="00F02D3F" w:rsidRPr="008E200A" w:rsidDel="009A66B3" w:rsidRDefault="00F02D3F" w:rsidP="00927624">
            <w:pPr>
              <w:pStyle w:val="TableBody"/>
              <w:rPr>
                <w:del w:id="1052" w:author="TEBA" w:date="2024-11-27T11:06:00Z"/>
                <w:i/>
              </w:rPr>
            </w:pPr>
            <w:del w:id="1053" w:author="TEBA" w:date="2024-11-27T11:06:00Z">
              <w:r w:rsidRPr="008E200A" w:rsidDel="009A66B3">
                <w:rPr>
                  <w:i/>
                </w:rPr>
                <w:delText>n</w:delText>
              </w:r>
            </w:del>
          </w:p>
        </w:tc>
        <w:tc>
          <w:tcPr>
            <w:tcW w:w="870" w:type="dxa"/>
          </w:tcPr>
          <w:p w14:paraId="0D5D2B5B" w14:textId="77777777" w:rsidR="00F02D3F" w:rsidDel="009A66B3" w:rsidRDefault="00F02D3F" w:rsidP="00927624">
            <w:pPr>
              <w:pStyle w:val="TableBody"/>
              <w:rPr>
                <w:del w:id="1054" w:author="TEBA" w:date="2024-11-27T11:06:00Z"/>
              </w:rPr>
            </w:pPr>
            <w:del w:id="1055" w:author="TEBA" w:date="2024-11-27T11:06:00Z">
              <w:r w:rsidDel="009A66B3">
                <w:delText>None</w:delText>
              </w:r>
            </w:del>
          </w:p>
        </w:tc>
        <w:tc>
          <w:tcPr>
            <w:tcW w:w="7025" w:type="dxa"/>
          </w:tcPr>
          <w:p w14:paraId="4A54FADB" w14:textId="77777777" w:rsidR="00F02D3F" w:rsidDel="009A66B3" w:rsidRDefault="00F02D3F" w:rsidP="00927624">
            <w:pPr>
              <w:pStyle w:val="TableBody"/>
              <w:rPr>
                <w:del w:id="1056" w:author="TEBA" w:date="2024-11-27T11:06:00Z"/>
              </w:rPr>
            </w:pPr>
            <w:del w:id="1057" w:author="TEBA" w:date="2024-11-27T11:06:00Z">
              <w:r w:rsidDel="009A66B3">
                <w:rPr>
                  <w:iCs w:val="0"/>
                </w:rPr>
                <w:delText xml:space="preserve">Number of months a specific solar renewable energy generation facility was in operation over the past 24 months.  </w:delText>
              </w:r>
              <w:r w:rsidDel="009A66B3">
                <w:rPr>
                  <w:i/>
                  <w:iCs w:val="0"/>
                </w:rPr>
                <w:delText>n</w:delText>
              </w:r>
              <w:r w:rsidDel="009A66B3">
                <w:rPr>
                  <w:iCs w:val="0"/>
                </w:rPr>
                <w:delText xml:space="preserve"> must be greater than or equal to 12 and less than or equal to 24.</w:delText>
              </w:r>
            </w:del>
          </w:p>
        </w:tc>
      </w:tr>
      <w:tr w:rsidR="00F02D3F" w:rsidDel="009A66B3" w14:paraId="52CE6F31" w14:textId="77777777" w:rsidTr="00927624">
        <w:trPr>
          <w:trHeight w:val="530"/>
          <w:del w:id="1058" w:author="TEBA" w:date="2024-11-27T11:06:00Z"/>
        </w:trPr>
        <w:tc>
          <w:tcPr>
            <w:tcW w:w="1070" w:type="dxa"/>
          </w:tcPr>
          <w:p w14:paraId="5F8DD8AD" w14:textId="77777777" w:rsidR="00F02D3F" w:rsidDel="009A66B3" w:rsidRDefault="00F02D3F" w:rsidP="00927624">
            <w:pPr>
              <w:pStyle w:val="TableBody"/>
              <w:rPr>
                <w:del w:id="1059" w:author="TEBA" w:date="2024-11-27T11:06:00Z"/>
              </w:rPr>
            </w:pPr>
            <w:del w:id="1060" w:author="TEBA" w:date="2024-11-27T11:06:00Z">
              <w:r w:rsidDel="009A66B3">
                <w:rPr>
                  <w:iCs w:val="0"/>
                </w:rPr>
                <w:lastRenderedPageBreak/>
                <w:delText xml:space="preserve">HO </w:delText>
              </w:r>
              <w:r w:rsidDel="009A66B3">
                <w:rPr>
                  <w:i/>
                  <w:iCs w:val="0"/>
                  <w:vertAlign w:val="subscript"/>
                </w:rPr>
                <w:delText>i</w:delText>
              </w:r>
              <w:r w:rsidRPr="004878DD" w:rsidDel="009A66B3">
                <w:rPr>
                  <w:i/>
                  <w:iCs w:val="0"/>
                  <w:vertAlign w:val="subscript"/>
                </w:rPr>
                <w:delText>, t</w:delText>
              </w:r>
            </w:del>
          </w:p>
        </w:tc>
        <w:tc>
          <w:tcPr>
            <w:tcW w:w="870" w:type="dxa"/>
          </w:tcPr>
          <w:p w14:paraId="5FBE4DAC" w14:textId="77777777" w:rsidR="00F02D3F" w:rsidDel="009A66B3" w:rsidRDefault="00F02D3F" w:rsidP="00927624">
            <w:pPr>
              <w:pStyle w:val="TableBody"/>
              <w:rPr>
                <w:del w:id="1061" w:author="TEBA" w:date="2024-11-27T11:06:00Z"/>
              </w:rPr>
            </w:pPr>
            <w:del w:id="1062" w:author="TEBA" w:date="2024-11-27T11:06:00Z">
              <w:r w:rsidDel="009A66B3">
                <w:delText>MWh</w:delText>
              </w:r>
            </w:del>
          </w:p>
        </w:tc>
        <w:tc>
          <w:tcPr>
            <w:tcW w:w="7025" w:type="dxa"/>
          </w:tcPr>
          <w:p w14:paraId="22B69DBF" w14:textId="77777777" w:rsidR="00F02D3F" w:rsidDel="009A66B3" w:rsidRDefault="00F02D3F" w:rsidP="00927624">
            <w:pPr>
              <w:pStyle w:val="TableBody"/>
              <w:rPr>
                <w:del w:id="1063" w:author="TEBA" w:date="2024-11-27T11:06:00Z"/>
                <w:iCs w:val="0"/>
              </w:rPr>
            </w:pPr>
            <w:del w:id="1064" w:author="TEBA" w:date="2024-11-27T11:06:00Z">
              <w:r w:rsidDel="009A66B3">
                <w:rPr>
                  <w:iCs w:val="0"/>
                </w:rPr>
                <w:delText xml:space="preserve">Total production by participating solar renewable generator </w:delText>
              </w:r>
              <w:r w:rsidRPr="007472DD" w:rsidDel="009A66B3">
                <w:rPr>
                  <w:i/>
                  <w:iCs w:val="0"/>
                </w:rPr>
                <w:delText>i</w:delText>
              </w:r>
              <w:r w:rsidDel="009A66B3">
                <w:rPr>
                  <w:iCs w:val="0"/>
                </w:rPr>
                <w:delText xml:space="preserve"> during Compliance Period </w:delText>
              </w:r>
              <w:r w:rsidRPr="007472DD" w:rsidDel="009A66B3">
                <w:rPr>
                  <w:i/>
                  <w:iCs w:val="0"/>
                </w:rPr>
                <w:delText>t</w:delText>
              </w:r>
              <w:r w:rsidDel="009A66B3">
                <w:rPr>
                  <w:iCs w:val="0"/>
                </w:rPr>
                <w:delText>.</w:delText>
              </w:r>
            </w:del>
          </w:p>
        </w:tc>
      </w:tr>
      <w:tr w:rsidR="00F02D3F" w:rsidDel="009A66B3" w14:paraId="11FC4654" w14:textId="77777777" w:rsidTr="00927624">
        <w:trPr>
          <w:trHeight w:val="530"/>
          <w:del w:id="1065" w:author="TEBA" w:date="2024-11-27T11:06:00Z"/>
        </w:trPr>
        <w:tc>
          <w:tcPr>
            <w:tcW w:w="1070" w:type="dxa"/>
          </w:tcPr>
          <w:p w14:paraId="548C9D97" w14:textId="77777777" w:rsidR="00F02D3F" w:rsidDel="009A66B3" w:rsidRDefault="00F02D3F" w:rsidP="00927624">
            <w:pPr>
              <w:pStyle w:val="TableBody"/>
              <w:rPr>
                <w:del w:id="1066" w:author="TEBA" w:date="2024-11-27T11:06:00Z"/>
                <w:iCs w:val="0"/>
              </w:rPr>
            </w:pPr>
            <w:del w:id="1067" w:author="TEBA" w:date="2024-11-27T11:06:00Z">
              <w:r w:rsidDel="009A66B3">
                <w:rPr>
                  <w:iCs w:val="0"/>
                </w:rPr>
                <w:delText xml:space="preserve">HC </w:delText>
              </w:r>
              <w:r w:rsidRPr="004878DD" w:rsidDel="009A66B3">
                <w:rPr>
                  <w:i/>
                  <w:iCs w:val="0"/>
                  <w:vertAlign w:val="subscript"/>
                </w:rPr>
                <w:delText>i, t</w:delText>
              </w:r>
            </w:del>
          </w:p>
        </w:tc>
        <w:tc>
          <w:tcPr>
            <w:tcW w:w="870" w:type="dxa"/>
          </w:tcPr>
          <w:p w14:paraId="31868E30" w14:textId="77777777" w:rsidR="00F02D3F" w:rsidDel="009A66B3" w:rsidRDefault="00F02D3F" w:rsidP="00927624">
            <w:pPr>
              <w:pStyle w:val="TableBody"/>
              <w:rPr>
                <w:del w:id="1068" w:author="TEBA" w:date="2024-11-27T11:06:00Z"/>
              </w:rPr>
            </w:pPr>
            <w:del w:id="1069" w:author="TEBA" w:date="2024-11-27T11:06:00Z">
              <w:r w:rsidDel="009A66B3">
                <w:delText>MW</w:delText>
              </w:r>
            </w:del>
          </w:p>
        </w:tc>
        <w:tc>
          <w:tcPr>
            <w:tcW w:w="7025" w:type="dxa"/>
          </w:tcPr>
          <w:p w14:paraId="1209833C" w14:textId="77777777" w:rsidR="00F02D3F" w:rsidDel="009A66B3" w:rsidRDefault="00F02D3F" w:rsidP="00927624">
            <w:pPr>
              <w:pStyle w:val="TableBody"/>
              <w:rPr>
                <w:del w:id="1070" w:author="TEBA" w:date="2024-11-27T11:06:00Z"/>
                <w:iCs w:val="0"/>
              </w:rPr>
            </w:pPr>
            <w:del w:id="1071" w:author="TEBA" w:date="2024-11-27T11:06:00Z">
              <w:r w:rsidDel="009A66B3">
                <w:rPr>
                  <w:iCs w:val="0"/>
                </w:rPr>
                <w:delText xml:space="preserve">Average total generation capacity by participating solar renewable generator </w:delText>
              </w:r>
              <w:r w:rsidRPr="007472DD" w:rsidDel="009A66B3">
                <w:rPr>
                  <w:i/>
                  <w:iCs w:val="0"/>
                </w:rPr>
                <w:delText>i</w:delText>
              </w:r>
              <w:r w:rsidDel="009A66B3">
                <w:rPr>
                  <w:iCs w:val="0"/>
                </w:rPr>
                <w:delText xml:space="preserve"> during Compliance Period </w:delText>
              </w:r>
              <w:r w:rsidRPr="007472DD" w:rsidDel="009A66B3">
                <w:rPr>
                  <w:i/>
                  <w:iCs w:val="0"/>
                </w:rPr>
                <w:delText>t</w:delText>
              </w:r>
              <w:r w:rsidDel="009A66B3">
                <w:rPr>
                  <w:iCs w:val="0"/>
                </w:rPr>
                <w:delText>.</w:delText>
              </w:r>
            </w:del>
          </w:p>
        </w:tc>
      </w:tr>
    </w:tbl>
    <w:p w14:paraId="1622BA78" w14:textId="77777777" w:rsidR="00F02D3F" w:rsidDel="009A66B3" w:rsidRDefault="00F02D3F" w:rsidP="00F02D3F">
      <w:pPr>
        <w:pStyle w:val="Spaceafterbox"/>
        <w:spacing w:before="240"/>
        <w:ind w:firstLine="720"/>
        <w:rPr>
          <w:del w:id="1072" w:author="TEBA" w:date="2024-11-27T11:06:00Z"/>
        </w:rPr>
      </w:pPr>
      <w:del w:id="1073" w:author="TEBA" w:date="2024-11-27T11:06:00Z">
        <w:r w:rsidDel="009A66B3">
          <w:delText xml:space="preserve">and </w:delText>
        </w:r>
      </w:del>
    </w:p>
    <w:p w14:paraId="4D5838AD" w14:textId="77777777" w:rsidR="00F02D3F" w:rsidDel="009A66B3" w:rsidRDefault="00F02D3F" w:rsidP="00F02D3F">
      <w:pPr>
        <w:pStyle w:val="FormulaBold"/>
        <w:rPr>
          <w:del w:id="1074" w:author="TEBA" w:date="2024-11-27T11:06:00Z"/>
        </w:rPr>
      </w:pPr>
      <w:del w:id="1075" w:author="TEBA" w:date="2024-11-27T11:06:00Z">
        <w:r w:rsidDel="009A66B3">
          <w:delText xml:space="preserve">CCF = </w:delText>
        </w:r>
        <w:r w:rsidRPr="00F31C94" w:rsidDel="009A66B3">
          <w:rPr>
            <w:noProof/>
            <w:position w:val="-20"/>
          </w:rPr>
          <w:object w:dxaOrig="260" w:dyaOrig="580" w14:anchorId="5CDF2C0B">
            <v:shape id="_x0000_i1026" type="#_x0000_t75" alt="" style="width:12pt;height:29.4pt;mso-width-percent:0;mso-height-percent:0;mso-width-percent:0;mso-height-percent:0" o:ole="">
              <v:imagedata r:id="rId18" o:title=""/>
            </v:shape>
            <o:OLEObject Type="Embed" ProgID="Equation.3" ShapeID="_x0000_i1026" DrawAspect="Content" ObjectID="_1803199092" r:id="rId19"/>
          </w:object>
        </w:r>
        <w:r w:rsidDel="009A66B3">
          <w:delText xml:space="preserve"> (CCF </w:delText>
        </w:r>
        <w:r w:rsidDel="009A66B3">
          <w:rPr>
            <w:i/>
            <w:vertAlign w:val="subscript"/>
          </w:rPr>
          <w:delText>i</w:delText>
        </w:r>
        <w:r w:rsidDel="009A66B3">
          <w:delText xml:space="preserve"> * PC </w:delText>
        </w:r>
        <w:r w:rsidDel="009A66B3">
          <w:rPr>
            <w:i/>
            <w:vertAlign w:val="subscript"/>
          </w:rPr>
          <w:delText>i</w:delText>
        </w:r>
        <w:r w:rsidDel="009A66B3">
          <w:delText xml:space="preserve">) / </w:delText>
        </w:r>
        <w:r w:rsidRPr="00F31C94" w:rsidDel="009A66B3">
          <w:rPr>
            <w:noProof/>
            <w:position w:val="-20"/>
          </w:rPr>
          <w:object w:dxaOrig="260" w:dyaOrig="580" w14:anchorId="78A97803">
            <v:shape id="_x0000_i1027" type="#_x0000_t75" alt="" style="width:12pt;height:29.4pt;mso-width-percent:0;mso-height-percent:0;mso-width-percent:0;mso-height-percent:0" o:ole="">
              <v:imagedata r:id="rId20" o:title=""/>
            </v:shape>
            <o:OLEObject Type="Embed" ProgID="Equation.3" ShapeID="_x0000_i1027" DrawAspect="Content" ObjectID="_1803199093" r:id="rId21"/>
          </w:object>
        </w:r>
        <w:r w:rsidDel="009A66B3">
          <w:delText xml:space="preserve">PC </w:delText>
        </w:r>
        <w:r w:rsidDel="009A66B3">
          <w:rPr>
            <w:i/>
            <w:vertAlign w:val="subscript"/>
          </w:rPr>
          <w:delText>i</w:delText>
        </w:r>
        <w:r w:rsidDel="009A66B3">
          <w:delText xml:space="preserve"> </w:delText>
        </w:r>
      </w:del>
    </w:p>
    <w:p w14:paraId="4C832FB2" w14:textId="77777777" w:rsidR="00F02D3F" w:rsidDel="009A66B3" w:rsidRDefault="00F02D3F" w:rsidP="00F02D3F">
      <w:pPr>
        <w:spacing w:before="120"/>
        <w:rPr>
          <w:del w:id="1076" w:author="TEBA" w:date="2024-11-27T11:06:00Z"/>
        </w:rPr>
      </w:pPr>
      <w:del w:id="1077" w:author="TEBA" w:date="2024-11-27T11:06:00Z">
        <w:r w:rsidDel="009A66B3">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F02D3F" w:rsidDel="009A66B3" w14:paraId="67582525" w14:textId="77777777" w:rsidTr="00927624">
        <w:trPr>
          <w:trHeight w:val="548"/>
          <w:del w:id="1078" w:author="TEBA" w:date="2024-11-27T11:06:00Z"/>
        </w:trPr>
        <w:tc>
          <w:tcPr>
            <w:tcW w:w="1070" w:type="dxa"/>
          </w:tcPr>
          <w:p w14:paraId="5FC99A40" w14:textId="77777777" w:rsidR="00F02D3F" w:rsidDel="009A66B3" w:rsidRDefault="00F02D3F" w:rsidP="00927624">
            <w:pPr>
              <w:pStyle w:val="TableBody"/>
              <w:rPr>
                <w:del w:id="1079" w:author="TEBA" w:date="2024-11-27T11:06:00Z"/>
                <w:b/>
              </w:rPr>
            </w:pPr>
            <w:del w:id="1080" w:author="TEBA" w:date="2024-11-27T11:06:00Z">
              <w:r w:rsidDel="009A66B3">
                <w:rPr>
                  <w:b/>
                </w:rPr>
                <w:delText>Variable</w:delText>
              </w:r>
            </w:del>
          </w:p>
        </w:tc>
        <w:tc>
          <w:tcPr>
            <w:tcW w:w="870" w:type="dxa"/>
          </w:tcPr>
          <w:p w14:paraId="542F7A3E" w14:textId="77777777" w:rsidR="00F02D3F" w:rsidDel="009A66B3" w:rsidRDefault="00F02D3F" w:rsidP="00927624">
            <w:pPr>
              <w:pStyle w:val="TableBody"/>
              <w:rPr>
                <w:del w:id="1081" w:author="TEBA" w:date="2024-11-27T11:06:00Z"/>
                <w:b/>
              </w:rPr>
            </w:pPr>
            <w:del w:id="1082" w:author="TEBA" w:date="2024-11-27T11:06:00Z">
              <w:r w:rsidDel="009A66B3">
                <w:rPr>
                  <w:b/>
                </w:rPr>
                <w:delText>Unit</w:delText>
              </w:r>
            </w:del>
          </w:p>
        </w:tc>
        <w:tc>
          <w:tcPr>
            <w:tcW w:w="7025" w:type="dxa"/>
          </w:tcPr>
          <w:p w14:paraId="3C717311" w14:textId="77777777" w:rsidR="00F02D3F" w:rsidDel="009A66B3" w:rsidRDefault="00F02D3F" w:rsidP="00927624">
            <w:pPr>
              <w:pStyle w:val="TableBody"/>
              <w:rPr>
                <w:del w:id="1083" w:author="TEBA" w:date="2024-11-27T11:06:00Z"/>
                <w:b/>
              </w:rPr>
            </w:pPr>
            <w:del w:id="1084" w:author="TEBA" w:date="2024-11-27T11:06:00Z">
              <w:r w:rsidDel="009A66B3">
                <w:rPr>
                  <w:b/>
                </w:rPr>
                <w:delText>Description</w:delText>
              </w:r>
            </w:del>
          </w:p>
        </w:tc>
      </w:tr>
      <w:tr w:rsidR="00F02D3F" w:rsidDel="009A66B3" w14:paraId="43F55539" w14:textId="77777777" w:rsidTr="00927624">
        <w:trPr>
          <w:trHeight w:val="448"/>
          <w:del w:id="1085" w:author="TEBA" w:date="2024-11-27T11:06:00Z"/>
        </w:trPr>
        <w:tc>
          <w:tcPr>
            <w:tcW w:w="1070" w:type="dxa"/>
          </w:tcPr>
          <w:p w14:paraId="3B95F1B4" w14:textId="77777777" w:rsidR="00F02D3F" w:rsidRPr="0083699C" w:rsidDel="009A66B3" w:rsidRDefault="00F02D3F" w:rsidP="00927624">
            <w:pPr>
              <w:pStyle w:val="TableBody"/>
              <w:rPr>
                <w:del w:id="1086" w:author="TEBA" w:date="2024-11-27T11:06:00Z"/>
                <w:i/>
              </w:rPr>
            </w:pPr>
            <w:del w:id="1087" w:author="TEBA" w:date="2024-11-27T11:06:00Z">
              <w:r w:rsidRPr="0083699C" w:rsidDel="009A66B3">
                <w:rPr>
                  <w:i/>
                </w:rPr>
                <w:delText>q</w:delText>
              </w:r>
            </w:del>
          </w:p>
        </w:tc>
        <w:tc>
          <w:tcPr>
            <w:tcW w:w="870" w:type="dxa"/>
          </w:tcPr>
          <w:p w14:paraId="02666A80" w14:textId="77777777" w:rsidR="00F02D3F" w:rsidDel="009A66B3" w:rsidRDefault="00F02D3F" w:rsidP="00927624">
            <w:pPr>
              <w:pStyle w:val="TableBody"/>
              <w:rPr>
                <w:del w:id="1088" w:author="TEBA" w:date="2024-11-27T11:06:00Z"/>
              </w:rPr>
            </w:pPr>
            <w:del w:id="1089" w:author="TEBA" w:date="2024-11-27T11:06:00Z">
              <w:r w:rsidDel="009A66B3">
                <w:delText>None</w:delText>
              </w:r>
            </w:del>
          </w:p>
        </w:tc>
        <w:tc>
          <w:tcPr>
            <w:tcW w:w="7025" w:type="dxa"/>
          </w:tcPr>
          <w:p w14:paraId="2E105764" w14:textId="77777777" w:rsidR="00F02D3F" w:rsidDel="009A66B3" w:rsidRDefault="00F02D3F" w:rsidP="00927624">
            <w:pPr>
              <w:pStyle w:val="TableBody"/>
              <w:rPr>
                <w:del w:id="1090" w:author="TEBA" w:date="2024-11-27T11:06:00Z"/>
              </w:rPr>
            </w:pPr>
            <w:del w:id="1091" w:author="TEBA" w:date="2024-11-27T11:06:00Z">
              <w:r w:rsidDel="009A66B3">
                <w:rPr>
                  <w:iCs w:val="0"/>
                </w:rPr>
                <w:delText>The total number of solar renewable energy generation facilities in the REC Trading Program</w:delText>
              </w:r>
            </w:del>
          </w:p>
        </w:tc>
      </w:tr>
      <w:tr w:rsidR="00F02D3F" w:rsidDel="009A66B3" w14:paraId="6B48616B" w14:textId="77777777" w:rsidTr="00927624">
        <w:trPr>
          <w:trHeight w:val="814"/>
          <w:del w:id="1092" w:author="TEBA" w:date="2024-11-27T11:06:00Z"/>
        </w:trPr>
        <w:tc>
          <w:tcPr>
            <w:tcW w:w="1070" w:type="dxa"/>
          </w:tcPr>
          <w:p w14:paraId="35D33789" w14:textId="77777777" w:rsidR="00F02D3F" w:rsidDel="009A66B3" w:rsidRDefault="00F02D3F" w:rsidP="00927624">
            <w:pPr>
              <w:pStyle w:val="TableBody"/>
              <w:rPr>
                <w:del w:id="1093" w:author="TEBA" w:date="2024-11-27T11:06:00Z"/>
              </w:rPr>
            </w:pPr>
            <w:del w:id="1094" w:author="TEBA" w:date="2024-11-27T11:06:00Z">
              <w:r w:rsidDel="009A66B3">
                <w:rPr>
                  <w:iCs w:val="0"/>
                </w:rPr>
                <w:delText xml:space="preserve">PC </w:delText>
              </w:r>
              <w:r w:rsidRPr="004878DD" w:rsidDel="009A66B3">
                <w:rPr>
                  <w:i/>
                  <w:iCs w:val="0"/>
                  <w:vertAlign w:val="subscript"/>
                </w:rPr>
                <w:delText>i</w:delText>
              </w:r>
            </w:del>
          </w:p>
        </w:tc>
        <w:tc>
          <w:tcPr>
            <w:tcW w:w="870" w:type="dxa"/>
          </w:tcPr>
          <w:p w14:paraId="030655B8" w14:textId="77777777" w:rsidR="00F02D3F" w:rsidDel="009A66B3" w:rsidRDefault="00F02D3F" w:rsidP="00927624">
            <w:pPr>
              <w:pStyle w:val="TableBody"/>
              <w:rPr>
                <w:del w:id="1095" w:author="TEBA" w:date="2024-11-27T11:06:00Z"/>
              </w:rPr>
            </w:pPr>
            <w:del w:id="1096" w:author="TEBA" w:date="2024-11-27T11:06:00Z">
              <w:r w:rsidDel="009A66B3">
                <w:delText>MW</w:delText>
              </w:r>
            </w:del>
          </w:p>
        </w:tc>
        <w:tc>
          <w:tcPr>
            <w:tcW w:w="7025" w:type="dxa"/>
          </w:tcPr>
          <w:p w14:paraId="25132A3E" w14:textId="77777777" w:rsidR="00F02D3F" w:rsidDel="009A66B3" w:rsidRDefault="00F02D3F" w:rsidP="00927624">
            <w:pPr>
              <w:pStyle w:val="TableBody"/>
              <w:rPr>
                <w:del w:id="1097" w:author="TEBA" w:date="2024-11-27T11:06:00Z"/>
              </w:rPr>
            </w:pPr>
            <w:del w:id="1098" w:author="TEBA" w:date="2024-11-27T11:06:00Z">
              <w:r w:rsidDel="009A66B3">
                <w:rPr>
                  <w:iCs w:val="0"/>
                </w:rPr>
                <w:delText xml:space="preserve">Participating Capacity as of September 30 of the year the revised CCF is calculated for solar renewable energy generation facility </w:delText>
              </w:r>
              <w:r w:rsidRPr="007472DD" w:rsidDel="009A66B3">
                <w:rPr>
                  <w:i/>
                  <w:iCs w:val="0"/>
                </w:rPr>
                <w:delText>i</w:delText>
              </w:r>
              <w:r w:rsidDel="009A66B3">
                <w:rPr>
                  <w:iCs w:val="0"/>
                </w:rPr>
                <w:delText xml:space="preserve"> in the state of Texas participating in the REC Trading Program for which at least 12 months of operating data are available.</w:delText>
              </w:r>
            </w:del>
          </w:p>
        </w:tc>
      </w:tr>
    </w:tbl>
    <w:p w14:paraId="52CE2EFF" w14:textId="77777777" w:rsidR="00F02D3F" w:rsidDel="009A66B3" w:rsidRDefault="00F02D3F" w:rsidP="00F02D3F">
      <w:pPr>
        <w:spacing w:before="240" w:after="240" w:line="360" w:lineRule="auto"/>
        <w:ind w:left="720" w:hanging="720"/>
        <w:rPr>
          <w:del w:id="1099" w:author="TEBA" w:date="2024-11-27T11:06:00Z"/>
        </w:rPr>
      </w:pPr>
      <w:del w:id="1100" w:author="TEBA" w:date="2024-11-27T11:06:00Z">
        <w:r w:rsidDel="009A66B3">
          <w:delText>(2)</w:delText>
        </w:r>
        <w:r w:rsidDel="009A66B3">
          <w:tab/>
          <w:delText>The CCF shall:</w:delText>
        </w:r>
      </w:del>
    </w:p>
    <w:p w14:paraId="4AEDC07B" w14:textId="77777777" w:rsidR="00F02D3F" w:rsidDel="009A66B3" w:rsidRDefault="00F02D3F" w:rsidP="00F02D3F">
      <w:pPr>
        <w:spacing w:after="240"/>
        <w:ind w:left="1440" w:hanging="720"/>
        <w:rPr>
          <w:del w:id="1101" w:author="TEBA" w:date="2024-11-27T11:06:00Z"/>
        </w:rPr>
      </w:pPr>
      <w:del w:id="1102" w:author="TEBA" w:date="2024-11-27T11:06:00Z">
        <w:r w:rsidDel="009A66B3">
          <w:delText>(a)</w:delText>
        </w:r>
        <w:r w:rsidDel="009A66B3">
          <w:tab/>
          <w:delText>Be based on actual solar generator performance data for calendar years 2022 and 2023 all solar renewable Resources in the REC Trading Program during that period for which at least 12 months of performance data are available;</w:delText>
        </w:r>
      </w:del>
    </w:p>
    <w:p w14:paraId="1DFE1257" w14:textId="77777777" w:rsidR="00F02D3F" w:rsidDel="009A66B3" w:rsidRDefault="00F02D3F" w:rsidP="00F02D3F">
      <w:pPr>
        <w:spacing w:after="240"/>
        <w:ind w:left="1440" w:hanging="720"/>
        <w:rPr>
          <w:del w:id="1103" w:author="TEBA" w:date="2024-11-27T11:06:00Z"/>
        </w:rPr>
      </w:pPr>
      <w:del w:id="1104" w:author="TEBA" w:date="2024-11-27T11:06:00Z">
        <w:r w:rsidDel="009A66B3">
          <w:delText>(b)</w:delText>
        </w:r>
        <w:r w:rsidDel="009A66B3">
          <w:tab/>
          <w:delText>Represent a weighted average of generator performance; and</w:delText>
        </w:r>
      </w:del>
    </w:p>
    <w:p w14:paraId="37125D69" w14:textId="77777777" w:rsidR="00F02D3F" w:rsidDel="009A66B3" w:rsidRDefault="00F02D3F" w:rsidP="00F02D3F">
      <w:pPr>
        <w:spacing w:after="240"/>
        <w:ind w:left="1440" w:hanging="720"/>
        <w:rPr>
          <w:del w:id="1105" w:author="TEBA" w:date="2024-11-27T11:06:00Z"/>
        </w:rPr>
      </w:pPr>
      <w:del w:id="1106" w:author="TEBA" w:date="2024-11-27T11:06:00Z">
        <w:r w:rsidDel="009A66B3">
          <w:delText>(c)</w:delText>
        </w:r>
        <w:r w:rsidDel="009A66B3">
          <w:tab/>
          <w:delText>Use all actual generator performance data that are available for each solar renewable Resource, excluding data for testing periods.</w:delText>
        </w:r>
      </w:del>
    </w:p>
    <w:p w14:paraId="56965BC3" w14:textId="77777777" w:rsidR="00F02D3F" w:rsidDel="009A66B3" w:rsidRDefault="00F02D3F" w:rsidP="00F02D3F">
      <w:pPr>
        <w:spacing w:after="240"/>
        <w:ind w:left="720" w:hanging="720"/>
        <w:rPr>
          <w:del w:id="1107" w:author="TEBA" w:date="2024-11-27T11:06:00Z"/>
          <w:iCs/>
        </w:rPr>
      </w:pPr>
      <w:del w:id="1108" w:author="TEBA" w:date="2024-11-27T11:06:00Z">
        <w:r w:rsidDel="009A66B3">
          <w:rPr>
            <w:iCs/>
          </w:rPr>
          <w:delText>(3)</w:delText>
        </w:r>
        <w:r w:rsidDel="009A66B3">
          <w:rPr>
            <w:iCs/>
          </w:rPr>
          <w:tab/>
          <w:delText>For purposes of calculating historical output from renewable capacity, ERCOT shall keep a list of renewable generators, REC certification dates, and annual MWh generation totals.</w:delText>
        </w:r>
      </w:del>
    </w:p>
    <w:p w14:paraId="614B20C7" w14:textId="77777777" w:rsidR="00F02D3F" w:rsidDel="009A66B3" w:rsidRDefault="00F02D3F" w:rsidP="00F02D3F">
      <w:pPr>
        <w:spacing w:after="240"/>
        <w:ind w:left="720" w:hanging="720"/>
        <w:rPr>
          <w:del w:id="1109" w:author="TEBA" w:date="2024-11-27T11:06:00Z"/>
          <w:iCs/>
        </w:rPr>
      </w:pPr>
      <w:del w:id="1110" w:author="TEBA" w:date="2024-11-27T11:06:00Z">
        <w:r w:rsidDel="009A66B3">
          <w:rPr>
            <w:iCs/>
          </w:rPr>
          <w:delText>(4)</w:delText>
        </w:r>
        <w:r w:rsidDel="009A66B3">
          <w:rPr>
            <w:iCs/>
          </w:rPr>
          <w:tab/>
          <w:delText>ERCOT shall use this revised CCF for the two Compliance Periods immediately after it is set (calendar years 2024 and 2025).  If the PUCT has determined that the REC Trading Program is failing to meet the statutory targets for solar renewable energy capacity in Texas, it will instruct ERCOT to use a different number than that which would be calculated using the formula for the CCF.  Such requests will be published on the ERCOT website within ten Business Days of receipt of the letter from the PUCT.</w:delText>
        </w:r>
      </w:del>
    </w:p>
    <w:p w14:paraId="1A356370" w14:textId="77777777" w:rsidR="00F02D3F" w:rsidDel="009A66B3" w:rsidRDefault="00F02D3F" w:rsidP="00F02D3F">
      <w:pPr>
        <w:keepNext/>
        <w:tabs>
          <w:tab w:val="left" w:pos="1080"/>
        </w:tabs>
        <w:spacing w:before="240" w:after="240"/>
        <w:ind w:left="1080" w:hanging="1080"/>
        <w:outlineLvl w:val="2"/>
        <w:rPr>
          <w:del w:id="1111" w:author="TEBA" w:date="2024-11-27T11:06:00Z"/>
          <w:b/>
          <w:bCs/>
          <w:i/>
        </w:rPr>
      </w:pPr>
      <w:bookmarkStart w:id="1112" w:name="_Toc180673472"/>
      <w:bookmarkStart w:id="1113" w:name="_Toc239073034"/>
      <w:commentRangeStart w:id="1114"/>
      <w:del w:id="1115" w:author="TEBA" w:date="2024-11-27T11:06:00Z">
        <w:r w:rsidDel="009A66B3">
          <w:rPr>
            <w:b/>
            <w:bCs/>
            <w:i/>
          </w:rPr>
          <w:delText>14.9.3</w:delText>
        </w:r>
      </w:del>
      <w:commentRangeEnd w:id="1114"/>
      <w:r>
        <w:rPr>
          <w:rStyle w:val="CommentReference"/>
        </w:rPr>
        <w:commentReference w:id="1114"/>
      </w:r>
      <w:del w:id="1116" w:author="TEBA" w:date="2024-11-27T11:06:00Z">
        <w:r w:rsidDel="009A66B3">
          <w:rPr>
            <w:b/>
            <w:bCs/>
            <w:i/>
          </w:rPr>
          <w:tab/>
          <w:delText>Statewide Solar Renewable Portfolio Standard Requirement</w:delText>
        </w:r>
        <w:bookmarkEnd w:id="1112"/>
      </w:del>
    </w:p>
    <w:p w14:paraId="0D347DCE" w14:textId="77777777" w:rsidR="00F02D3F" w:rsidDel="009A66B3" w:rsidRDefault="00F02D3F" w:rsidP="00F02D3F">
      <w:pPr>
        <w:keepNext/>
        <w:spacing w:after="240"/>
        <w:ind w:left="720" w:hanging="720"/>
        <w:rPr>
          <w:del w:id="1117" w:author="TEBA" w:date="2024-11-27T11:06:00Z"/>
          <w:iCs/>
        </w:rPr>
      </w:pPr>
      <w:del w:id="1118" w:author="TEBA" w:date="2024-11-27T11:06:00Z">
        <w:r w:rsidDel="009A66B3">
          <w:delText>(1)</w:delText>
        </w:r>
        <w:r w:rsidDel="009A66B3">
          <w:tab/>
        </w:r>
        <w:r w:rsidDel="009A66B3">
          <w:rPr>
            <w:iCs/>
          </w:rPr>
          <w:delText>ERCOT shall determine the SSRR for a particular Compliance Period as follows:</w:delText>
        </w:r>
      </w:del>
    </w:p>
    <w:p w14:paraId="31CB1191" w14:textId="77777777" w:rsidR="00F02D3F" w:rsidDel="009A66B3" w:rsidRDefault="00F02D3F" w:rsidP="00F02D3F">
      <w:pPr>
        <w:pStyle w:val="FormulaBold"/>
        <w:rPr>
          <w:del w:id="1119" w:author="TEBA" w:date="2024-11-27T11:06:00Z"/>
        </w:rPr>
      </w:pPr>
      <w:del w:id="1120" w:author="TEBA" w:date="2024-11-27T11:06:00Z">
        <w:r w:rsidDel="009A66B3">
          <w:delText xml:space="preserve">SSRR = (ACT </w:delText>
        </w:r>
        <w:r w:rsidDel="009A66B3">
          <w:rPr>
            <w:rFonts w:ascii="Symbol" w:hAnsi="Symbol"/>
          </w:rPr>
          <w:delText></w:delText>
        </w:r>
        <w:r w:rsidDel="009A66B3">
          <w:delText xml:space="preserve"> h </w:delText>
        </w:r>
        <w:r w:rsidDel="009A66B3">
          <w:rPr>
            <w:rFonts w:ascii="Symbol" w:hAnsi="Symbol"/>
          </w:rPr>
          <w:delText></w:delText>
        </w:r>
        <w:r w:rsidDel="009A66B3">
          <w:delText xml:space="preserve"> CCF) + RCP</w:delText>
        </w:r>
      </w:del>
    </w:p>
    <w:p w14:paraId="566DB753" w14:textId="77777777" w:rsidR="00F02D3F" w:rsidDel="009A66B3" w:rsidRDefault="00F02D3F" w:rsidP="00F02D3F">
      <w:pPr>
        <w:rPr>
          <w:del w:id="1121" w:author="TEBA" w:date="2024-11-27T11:06:00Z"/>
        </w:rPr>
      </w:pPr>
      <w:del w:id="1122" w:author="TEBA" w:date="2024-11-27T11:06:00Z">
        <w:r w:rsidDel="009A66B3">
          <w:lastRenderedPageBreak/>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F02D3F" w:rsidDel="009A66B3" w14:paraId="25D8FD48" w14:textId="77777777" w:rsidTr="00927624">
        <w:trPr>
          <w:trHeight w:val="548"/>
          <w:del w:id="1123" w:author="TEBA" w:date="2024-11-27T11:06:00Z"/>
        </w:trPr>
        <w:tc>
          <w:tcPr>
            <w:tcW w:w="1070" w:type="dxa"/>
          </w:tcPr>
          <w:p w14:paraId="4A1EC837" w14:textId="77777777" w:rsidR="00F02D3F" w:rsidDel="009A66B3" w:rsidRDefault="00F02D3F" w:rsidP="00927624">
            <w:pPr>
              <w:pStyle w:val="TableBody"/>
              <w:rPr>
                <w:del w:id="1124" w:author="TEBA" w:date="2024-11-27T11:06:00Z"/>
                <w:b/>
              </w:rPr>
            </w:pPr>
            <w:del w:id="1125" w:author="TEBA" w:date="2024-11-27T11:06:00Z">
              <w:r w:rsidDel="009A66B3">
                <w:rPr>
                  <w:b/>
                </w:rPr>
                <w:delText>Variable</w:delText>
              </w:r>
            </w:del>
          </w:p>
        </w:tc>
        <w:tc>
          <w:tcPr>
            <w:tcW w:w="870" w:type="dxa"/>
          </w:tcPr>
          <w:p w14:paraId="19F3B063" w14:textId="77777777" w:rsidR="00F02D3F" w:rsidDel="009A66B3" w:rsidRDefault="00F02D3F" w:rsidP="00927624">
            <w:pPr>
              <w:pStyle w:val="TableBody"/>
              <w:rPr>
                <w:del w:id="1126" w:author="TEBA" w:date="2024-11-27T11:06:00Z"/>
                <w:b/>
              </w:rPr>
            </w:pPr>
            <w:del w:id="1127" w:author="TEBA" w:date="2024-11-27T11:06:00Z">
              <w:r w:rsidDel="009A66B3">
                <w:rPr>
                  <w:b/>
                </w:rPr>
                <w:delText>Unit</w:delText>
              </w:r>
            </w:del>
          </w:p>
        </w:tc>
        <w:tc>
          <w:tcPr>
            <w:tcW w:w="7025" w:type="dxa"/>
          </w:tcPr>
          <w:p w14:paraId="34C2879A" w14:textId="77777777" w:rsidR="00F02D3F" w:rsidDel="009A66B3" w:rsidRDefault="00F02D3F" w:rsidP="00927624">
            <w:pPr>
              <w:pStyle w:val="TableBody"/>
              <w:rPr>
                <w:del w:id="1128" w:author="TEBA" w:date="2024-11-27T11:06:00Z"/>
                <w:b/>
              </w:rPr>
            </w:pPr>
            <w:del w:id="1129" w:author="TEBA" w:date="2024-11-27T11:06:00Z">
              <w:r w:rsidDel="009A66B3">
                <w:rPr>
                  <w:b/>
                </w:rPr>
                <w:delText>Description</w:delText>
              </w:r>
            </w:del>
          </w:p>
        </w:tc>
      </w:tr>
      <w:tr w:rsidR="00F02D3F" w:rsidDel="009A66B3" w14:paraId="35E2C3F0" w14:textId="77777777" w:rsidTr="00927624">
        <w:trPr>
          <w:trHeight w:val="448"/>
          <w:del w:id="1130" w:author="TEBA" w:date="2024-11-27T11:06:00Z"/>
        </w:trPr>
        <w:tc>
          <w:tcPr>
            <w:tcW w:w="1070" w:type="dxa"/>
          </w:tcPr>
          <w:p w14:paraId="107980EF" w14:textId="77777777" w:rsidR="00F02D3F" w:rsidDel="009A66B3" w:rsidRDefault="00F02D3F" w:rsidP="00927624">
            <w:pPr>
              <w:pStyle w:val="TableBody"/>
              <w:rPr>
                <w:del w:id="1131" w:author="TEBA" w:date="2024-11-27T11:06:00Z"/>
              </w:rPr>
            </w:pPr>
            <w:del w:id="1132" w:author="TEBA" w:date="2024-11-27T11:06:00Z">
              <w:r w:rsidDel="009A66B3">
                <w:delText>ACT</w:delText>
              </w:r>
            </w:del>
          </w:p>
        </w:tc>
        <w:tc>
          <w:tcPr>
            <w:tcW w:w="870" w:type="dxa"/>
          </w:tcPr>
          <w:p w14:paraId="20541922" w14:textId="77777777" w:rsidR="00F02D3F" w:rsidDel="009A66B3" w:rsidRDefault="00F02D3F" w:rsidP="00927624">
            <w:pPr>
              <w:pStyle w:val="TableBody"/>
              <w:rPr>
                <w:del w:id="1133" w:author="TEBA" w:date="2024-11-27T11:06:00Z"/>
              </w:rPr>
            </w:pPr>
            <w:del w:id="1134" w:author="TEBA" w:date="2024-11-27T11:06:00Z">
              <w:r w:rsidDel="009A66B3">
                <w:delText>MW</w:delText>
              </w:r>
            </w:del>
          </w:p>
        </w:tc>
        <w:tc>
          <w:tcPr>
            <w:tcW w:w="7025" w:type="dxa"/>
          </w:tcPr>
          <w:p w14:paraId="5554EBB1" w14:textId="77777777" w:rsidR="00F02D3F" w:rsidDel="009A66B3" w:rsidRDefault="00F02D3F" w:rsidP="00927624">
            <w:pPr>
              <w:pStyle w:val="TableBody"/>
              <w:rPr>
                <w:del w:id="1135" w:author="TEBA" w:date="2024-11-27T11:06:00Z"/>
              </w:rPr>
            </w:pPr>
            <w:del w:id="1136" w:author="TEBA" w:date="2024-11-27T11:06:00Z">
              <w:r w:rsidDel="009A66B3">
                <w:rPr>
                  <w:iCs w:val="0"/>
                </w:rPr>
                <w:delText>Annual Capacity Target for new solar renewable energy generation facilities.</w:delText>
              </w:r>
            </w:del>
          </w:p>
        </w:tc>
      </w:tr>
      <w:tr w:rsidR="00F02D3F" w:rsidDel="009A66B3" w14:paraId="580FAEB4" w14:textId="77777777" w:rsidTr="00927624">
        <w:trPr>
          <w:trHeight w:val="341"/>
          <w:del w:id="1137" w:author="TEBA" w:date="2024-11-27T11:06:00Z"/>
        </w:trPr>
        <w:tc>
          <w:tcPr>
            <w:tcW w:w="1070" w:type="dxa"/>
          </w:tcPr>
          <w:p w14:paraId="57839179" w14:textId="77777777" w:rsidR="00F02D3F" w:rsidRPr="008E200A" w:rsidDel="009A66B3" w:rsidRDefault="00F02D3F" w:rsidP="00927624">
            <w:pPr>
              <w:pStyle w:val="TableBody"/>
              <w:rPr>
                <w:del w:id="1138" w:author="TEBA" w:date="2024-11-27T11:06:00Z"/>
                <w:i/>
              </w:rPr>
            </w:pPr>
            <w:del w:id="1139" w:author="TEBA" w:date="2024-11-27T11:06:00Z">
              <w:r w:rsidRPr="008E200A" w:rsidDel="009A66B3">
                <w:rPr>
                  <w:i/>
                </w:rPr>
                <w:delText>h</w:delText>
              </w:r>
            </w:del>
          </w:p>
        </w:tc>
        <w:tc>
          <w:tcPr>
            <w:tcW w:w="870" w:type="dxa"/>
          </w:tcPr>
          <w:p w14:paraId="6D70AD24" w14:textId="77777777" w:rsidR="00F02D3F" w:rsidDel="009A66B3" w:rsidRDefault="00F02D3F" w:rsidP="00927624">
            <w:pPr>
              <w:pStyle w:val="TableBody"/>
              <w:rPr>
                <w:del w:id="1140" w:author="TEBA" w:date="2024-11-27T11:06:00Z"/>
              </w:rPr>
            </w:pPr>
            <w:del w:id="1141" w:author="TEBA" w:date="2024-11-27T11:06:00Z">
              <w:r w:rsidDel="009A66B3">
                <w:delText>None</w:delText>
              </w:r>
            </w:del>
          </w:p>
        </w:tc>
        <w:tc>
          <w:tcPr>
            <w:tcW w:w="7025" w:type="dxa"/>
          </w:tcPr>
          <w:p w14:paraId="16AF2448" w14:textId="77777777" w:rsidR="00F02D3F" w:rsidDel="009A66B3" w:rsidRDefault="00F02D3F" w:rsidP="00927624">
            <w:pPr>
              <w:pStyle w:val="TableBody"/>
              <w:rPr>
                <w:del w:id="1142" w:author="TEBA" w:date="2024-11-27T11:06:00Z"/>
              </w:rPr>
            </w:pPr>
            <w:del w:id="1143" w:author="TEBA" w:date="2024-11-27T11:06:00Z">
              <w:r w:rsidDel="009A66B3">
                <w:rPr>
                  <w:iCs w:val="0"/>
                </w:rPr>
                <w:delText>Number of hours in the Compliance Period.  h = 8,760 for the 2024 Compliance Period and 5,840 for the 2025 Compliance Period.</w:delText>
              </w:r>
            </w:del>
          </w:p>
        </w:tc>
      </w:tr>
      <w:tr w:rsidR="00F02D3F" w:rsidDel="009A66B3" w14:paraId="09ABAD13" w14:textId="77777777" w:rsidTr="00927624">
        <w:trPr>
          <w:trHeight w:val="260"/>
          <w:del w:id="1144" w:author="TEBA" w:date="2024-11-27T11:06:00Z"/>
        </w:trPr>
        <w:tc>
          <w:tcPr>
            <w:tcW w:w="1070" w:type="dxa"/>
          </w:tcPr>
          <w:p w14:paraId="6CAE1358" w14:textId="77777777" w:rsidR="00F02D3F" w:rsidDel="009A66B3" w:rsidRDefault="00F02D3F" w:rsidP="00927624">
            <w:pPr>
              <w:pStyle w:val="TableBody"/>
              <w:rPr>
                <w:del w:id="1145" w:author="TEBA" w:date="2024-11-27T11:06:00Z"/>
                <w:iCs w:val="0"/>
              </w:rPr>
            </w:pPr>
            <w:del w:id="1146" w:author="TEBA" w:date="2024-11-27T11:06:00Z">
              <w:r w:rsidDel="009A66B3">
                <w:rPr>
                  <w:iCs w:val="0"/>
                </w:rPr>
                <w:delText>CCF</w:delText>
              </w:r>
            </w:del>
          </w:p>
        </w:tc>
        <w:tc>
          <w:tcPr>
            <w:tcW w:w="870" w:type="dxa"/>
          </w:tcPr>
          <w:p w14:paraId="6D28FCA5" w14:textId="77777777" w:rsidR="00F02D3F" w:rsidDel="009A66B3" w:rsidRDefault="00F02D3F" w:rsidP="00927624">
            <w:pPr>
              <w:pStyle w:val="TableBody"/>
              <w:rPr>
                <w:del w:id="1147" w:author="TEBA" w:date="2024-11-27T11:06:00Z"/>
              </w:rPr>
            </w:pPr>
            <w:del w:id="1148" w:author="TEBA" w:date="2024-11-27T11:06:00Z">
              <w:r w:rsidDel="009A66B3">
                <w:delText>None</w:delText>
              </w:r>
            </w:del>
          </w:p>
        </w:tc>
        <w:tc>
          <w:tcPr>
            <w:tcW w:w="7025" w:type="dxa"/>
          </w:tcPr>
          <w:p w14:paraId="58713283" w14:textId="77777777" w:rsidR="00F02D3F" w:rsidDel="009A66B3" w:rsidRDefault="00F02D3F" w:rsidP="00927624">
            <w:pPr>
              <w:pStyle w:val="TableBody"/>
              <w:rPr>
                <w:del w:id="1149" w:author="TEBA" w:date="2024-11-27T11:06:00Z"/>
                <w:iCs w:val="0"/>
              </w:rPr>
            </w:pPr>
            <w:del w:id="1150" w:author="TEBA" w:date="2024-11-27T11:06:00Z">
              <w:r w:rsidDel="009A66B3">
                <w:rPr>
                  <w:iCs w:val="0"/>
                </w:rPr>
                <w:delText>Capacity Conversion Factor.</w:delText>
              </w:r>
            </w:del>
          </w:p>
        </w:tc>
      </w:tr>
      <w:tr w:rsidR="00F02D3F" w:rsidDel="009A66B3" w14:paraId="6DDB6F23" w14:textId="77777777" w:rsidTr="00927624">
        <w:trPr>
          <w:trHeight w:val="314"/>
          <w:del w:id="1151" w:author="TEBA" w:date="2024-11-27T11:06:00Z"/>
        </w:trPr>
        <w:tc>
          <w:tcPr>
            <w:tcW w:w="1070" w:type="dxa"/>
          </w:tcPr>
          <w:p w14:paraId="1A1B7172" w14:textId="77777777" w:rsidR="00F02D3F" w:rsidDel="009A66B3" w:rsidRDefault="00F02D3F" w:rsidP="00927624">
            <w:pPr>
              <w:pStyle w:val="TableBody"/>
              <w:rPr>
                <w:del w:id="1152" w:author="TEBA" w:date="2024-11-27T11:06:00Z"/>
                <w:iCs w:val="0"/>
              </w:rPr>
            </w:pPr>
            <w:del w:id="1153" w:author="TEBA" w:date="2024-11-27T11:06:00Z">
              <w:r w:rsidDel="009A66B3">
                <w:rPr>
                  <w:iCs w:val="0"/>
                </w:rPr>
                <w:delText>RCP</w:delText>
              </w:r>
            </w:del>
          </w:p>
        </w:tc>
        <w:tc>
          <w:tcPr>
            <w:tcW w:w="870" w:type="dxa"/>
          </w:tcPr>
          <w:p w14:paraId="29DBD717" w14:textId="77777777" w:rsidR="00F02D3F" w:rsidDel="009A66B3" w:rsidRDefault="00F02D3F" w:rsidP="00927624">
            <w:pPr>
              <w:pStyle w:val="TableBody"/>
              <w:rPr>
                <w:del w:id="1154" w:author="TEBA" w:date="2024-11-27T11:06:00Z"/>
              </w:rPr>
            </w:pPr>
            <w:del w:id="1155" w:author="TEBA" w:date="2024-11-27T11:06:00Z">
              <w:r w:rsidDel="009A66B3">
                <w:delText>None</w:delText>
              </w:r>
            </w:del>
          </w:p>
        </w:tc>
        <w:tc>
          <w:tcPr>
            <w:tcW w:w="7025" w:type="dxa"/>
          </w:tcPr>
          <w:p w14:paraId="71D75B6E" w14:textId="77777777" w:rsidR="00F02D3F" w:rsidDel="009A66B3" w:rsidRDefault="00F02D3F" w:rsidP="00927624">
            <w:pPr>
              <w:pStyle w:val="TableBody"/>
              <w:rPr>
                <w:del w:id="1156" w:author="TEBA" w:date="2024-11-27T11:06:00Z"/>
                <w:iCs w:val="0"/>
              </w:rPr>
            </w:pPr>
            <w:del w:id="1157" w:author="TEBA" w:date="2024-11-27T11:06:00Z">
              <w:r w:rsidDel="009A66B3">
                <w:rPr>
                  <w:iCs w:val="0"/>
                </w:rPr>
                <w:delText>The number of Compliance Premiums retired from solar Resources only during the previous Compliance Period.</w:delText>
              </w:r>
            </w:del>
          </w:p>
        </w:tc>
      </w:tr>
    </w:tbl>
    <w:bookmarkEnd w:id="1113"/>
    <w:p w14:paraId="16438C60" w14:textId="77777777" w:rsidR="00F02D3F" w:rsidDel="009A66B3" w:rsidRDefault="00F02D3F" w:rsidP="00F02D3F">
      <w:pPr>
        <w:keepNext/>
        <w:widowControl w:val="0"/>
        <w:tabs>
          <w:tab w:val="left" w:pos="1260"/>
        </w:tabs>
        <w:spacing w:before="480" w:after="240"/>
        <w:ind w:left="1260" w:hanging="1260"/>
        <w:outlineLvl w:val="3"/>
        <w:rPr>
          <w:del w:id="1158" w:author="TEBA" w:date="2024-11-27T11:06:00Z"/>
          <w:b/>
          <w:bCs/>
          <w:snapToGrid w:val="0"/>
        </w:rPr>
      </w:pPr>
      <w:commentRangeStart w:id="1159"/>
      <w:del w:id="1160" w:author="TEBA" w:date="2024-11-27T11:06:00Z">
        <w:r w:rsidDel="009A66B3">
          <w:rPr>
            <w:b/>
            <w:bCs/>
            <w:snapToGrid w:val="0"/>
          </w:rPr>
          <w:delText>14.9.3.1</w:delText>
        </w:r>
      </w:del>
      <w:commentRangeEnd w:id="1159"/>
      <w:r>
        <w:rPr>
          <w:rStyle w:val="CommentReference"/>
        </w:rPr>
        <w:commentReference w:id="1159"/>
      </w:r>
      <w:del w:id="1161" w:author="TEBA" w:date="2024-11-27T11:06:00Z">
        <w:r w:rsidDel="009A66B3">
          <w:rPr>
            <w:b/>
            <w:bCs/>
            <w:snapToGrid w:val="0"/>
          </w:rPr>
          <w:tab/>
          <w:delText>Preliminary Solar Renewable Portfolio Standard Requirement for Retail Entities</w:delText>
        </w:r>
      </w:del>
    </w:p>
    <w:p w14:paraId="386CFFB0" w14:textId="77777777" w:rsidR="00F02D3F" w:rsidDel="009A66B3" w:rsidRDefault="00F02D3F" w:rsidP="00F02D3F">
      <w:pPr>
        <w:keepNext/>
        <w:spacing w:after="240"/>
        <w:ind w:left="720" w:hanging="720"/>
        <w:rPr>
          <w:del w:id="1162" w:author="TEBA" w:date="2024-11-27T11:06:00Z"/>
          <w:iCs/>
        </w:rPr>
      </w:pPr>
      <w:del w:id="1163" w:author="TEBA" w:date="2024-11-27T11:06:00Z">
        <w:r w:rsidDel="009A66B3">
          <w:rPr>
            <w:iCs/>
          </w:rPr>
          <w:delText>(1)</w:delText>
        </w:r>
        <w:r w:rsidDel="009A66B3">
          <w:rPr>
            <w:iCs/>
          </w:rPr>
          <w:tab/>
          <w:delText>ERCOT shall determine each Retail Entity’s Preliminary SRPS Requirement as follows:</w:delText>
        </w:r>
      </w:del>
    </w:p>
    <w:p w14:paraId="4899E159" w14:textId="77777777" w:rsidR="00F02D3F" w:rsidDel="009A66B3" w:rsidRDefault="00F02D3F" w:rsidP="00F02D3F">
      <w:pPr>
        <w:pStyle w:val="FormulaBold"/>
        <w:rPr>
          <w:del w:id="1164" w:author="TEBA" w:date="2024-11-27T11:06:00Z"/>
        </w:rPr>
      </w:pPr>
      <w:del w:id="1165" w:author="TEBA" w:date="2024-11-27T11:06:00Z">
        <w:r w:rsidDel="009A66B3">
          <w:delText xml:space="preserve">Preliminary SRPS Requirement </w:delText>
        </w:r>
        <w:r w:rsidDel="009A66B3">
          <w:rPr>
            <w:i/>
            <w:vertAlign w:val="subscript"/>
          </w:rPr>
          <w:delText>i</w:delText>
        </w:r>
        <w:r w:rsidDel="009A66B3">
          <w:rPr>
            <w:vertAlign w:val="subscript"/>
          </w:rPr>
          <w:delText xml:space="preserve"> </w:delText>
        </w:r>
        <w:r w:rsidDel="009A66B3">
          <w:delText xml:space="preserve">= SSRR * (CRSRES </w:delText>
        </w:r>
        <w:r w:rsidDel="009A66B3">
          <w:rPr>
            <w:i/>
            <w:vertAlign w:val="subscript"/>
          </w:rPr>
          <w:delText>i</w:delText>
        </w:r>
        <w:r w:rsidDel="009A66B3">
          <w:delText xml:space="preserve"> / TS)</w:delText>
        </w:r>
      </w:del>
    </w:p>
    <w:p w14:paraId="5266E813" w14:textId="77777777" w:rsidR="00F02D3F" w:rsidDel="009A66B3" w:rsidRDefault="00F02D3F" w:rsidP="00F02D3F">
      <w:pPr>
        <w:rPr>
          <w:del w:id="1166" w:author="TEBA" w:date="2024-11-27T11:06:00Z"/>
        </w:rPr>
      </w:pPr>
      <w:del w:id="1167"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F02D3F" w:rsidDel="009A66B3" w14:paraId="688F6E87" w14:textId="77777777" w:rsidTr="00927624">
        <w:trPr>
          <w:trHeight w:val="548"/>
          <w:del w:id="1168" w:author="TEBA" w:date="2024-11-27T11:06:00Z"/>
        </w:trPr>
        <w:tc>
          <w:tcPr>
            <w:tcW w:w="1070" w:type="dxa"/>
          </w:tcPr>
          <w:p w14:paraId="50E20B73" w14:textId="77777777" w:rsidR="00F02D3F" w:rsidDel="009A66B3" w:rsidRDefault="00F02D3F" w:rsidP="00927624">
            <w:pPr>
              <w:pStyle w:val="TableBody"/>
              <w:rPr>
                <w:del w:id="1169" w:author="TEBA" w:date="2024-11-27T11:06:00Z"/>
                <w:b/>
              </w:rPr>
            </w:pPr>
            <w:del w:id="1170" w:author="TEBA" w:date="2024-11-27T11:06:00Z">
              <w:r w:rsidDel="009A66B3">
                <w:rPr>
                  <w:b/>
                </w:rPr>
                <w:delText>Variable</w:delText>
              </w:r>
            </w:del>
          </w:p>
        </w:tc>
        <w:tc>
          <w:tcPr>
            <w:tcW w:w="870" w:type="dxa"/>
          </w:tcPr>
          <w:p w14:paraId="0ADE1FDC" w14:textId="77777777" w:rsidR="00F02D3F" w:rsidDel="009A66B3" w:rsidRDefault="00F02D3F" w:rsidP="00927624">
            <w:pPr>
              <w:pStyle w:val="TableBody"/>
              <w:rPr>
                <w:del w:id="1171" w:author="TEBA" w:date="2024-11-27T11:06:00Z"/>
                <w:b/>
              </w:rPr>
            </w:pPr>
            <w:del w:id="1172" w:author="TEBA" w:date="2024-11-27T11:06:00Z">
              <w:r w:rsidDel="009A66B3">
                <w:rPr>
                  <w:b/>
                </w:rPr>
                <w:delText>Unit</w:delText>
              </w:r>
            </w:del>
          </w:p>
        </w:tc>
        <w:tc>
          <w:tcPr>
            <w:tcW w:w="7025" w:type="dxa"/>
          </w:tcPr>
          <w:p w14:paraId="0678EFAD" w14:textId="77777777" w:rsidR="00F02D3F" w:rsidDel="009A66B3" w:rsidRDefault="00F02D3F" w:rsidP="00927624">
            <w:pPr>
              <w:pStyle w:val="TableBody"/>
              <w:rPr>
                <w:del w:id="1173" w:author="TEBA" w:date="2024-11-27T11:06:00Z"/>
                <w:b/>
              </w:rPr>
            </w:pPr>
            <w:del w:id="1174" w:author="TEBA" w:date="2024-11-27T11:06:00Z">
              <w:r w:rsidDel="009A66B3">
                <w:rPr>
                  <w:b/>
                </w:rPr>
                <w:delText>Description</w:delText>
              </w:r>
            </w:del>
          </w:p>
        </w:tc>
      </w:tr>
      <w:tr w:rsidR="00F02D3F" w:rsidDel="009A66B3" w14:paraId="688202D7" w14:textId="77777777" w:rsidTr="00927624">
        <w:trPr>
          <w:trHeight w:val="448"/>
          <w:del w:id="1175" w:author="TEBA" w:date="2024-11-27T11:06:00Z"/>
        </w:trPr>
        <w:tc>
          <w:tcPr>
            <w:tcW w:w="1070" w:type="dxa"/>
          </w:tcPr>
          <w:p w14:paraId="61901119" w14:textId="77777777" w:rsidR="00F02D3F" w:rsidRPr="00D540B0" w:rsidDel="009A66B3" w:rsidRDefault="00F02D3F" w:rsidP="00927624">
            <w:pPr>
              <w:pStyle w:val="TableBody"/>
              <w:rPr>
                <w:del w:id="1176" w:author="TEBA" w:date="2024-11-27T11:06:00Z"/>
                <w:i/>
              </w:rPr>
            </w:pPr>
            <w:del w:id="1177" w:author="TEBA" w:date="2024-11-27T11:06:00Z">
              <w:r w:rsidRPr="00D540B0" w:rsidDel="009A66B3">
                <w:rPr>
                  <w:i/>
                </w:rPr>
                <w:delText>i</w:delText>
              </w:r>
            </w:del>
          </w:p>
        </w:tc>
        <w:tc>
          <w:tcPr>
            <w:tcW w:w="870" w:type="dxa"/>
          </w:tcPr>
          <w:p w14:paraId="6EECE709" w14:textId="77777777" w:rsidR="00F02D3F" w:rsidDel="009A66B3" w:rsidRDefault="00F02D3F" w:rsidP="00927624">
            <w:pPr>
              <w:pStyle w:val="TableBody"/>
              <w:rPr>
                <w:del w:id="1178" w:author="TEBA" w:date="2024-11-27T11:06:00Z"/>
              </w:rPr>
            </w:pPr>
            <w:del w:id="1179" w:author="TEBA" w:date="2024-11-27T11:06:00Z">
              <w:r w:rsidDel="009A66B3">
                <w:delText>None</w:delText>
              </w:r>
            </w:del>
          </w:p>
        </w:tc>
        <w:tc>
          <w:tcPr>
            <w:tcW w:w="7025" w:type="dxa"/>
          </w:tcPr>
          <w:p w14:paraId="1168473F" w14:textId="77777777" w:rsidR="00F02D3F" w:rsidDel="009A66B3" w:rsidRDefault="00F02D3F" w:rsidP="00927624">
            <w:pPr>
              <w:pStyle w:val="TableBody"/>
              <w:rPr>
                <w:del w:id="1180" w:author="TEBA" w:date="2024-11-27T11:06:00Z"/>
              </w:rPr>
            </w:pPr>
            <w:del w:id="1181" w:author="TEBA" w:date="2024-11-27T11:06:00Z">
              <w:r w:rsidDel="009A66B3">
                <w:rPr>
                  <w:iCs w:val="0"/>
                </w:rPr>
                <w:delText>Specific Retail Entity.</w:delText>
              </w:r>
            </w:del>
          </w:p>
        </w:tc>
      </w:tr>
      <w:tr w:rsidR="00F02D3F" w:rsidDel="009A66B3" w14:paraId="4731E090" w14:textId="77777777" w:rsidTr="00927624">
        <w:trPr>
          <w:trHeight w:val="341"/>
          <w:del w:id="1182" w:author="TEBA" w:date="2024-11-27T11:06:00Z"/>
        </w:trPr>
        <w:tc>
          <w:tcPr>
            <w:tcW w:w="1070" w:type="dxa"/>
          </w:tcPr>
          <w:p w14:paraId="5EB3F2D5" w14:textId="77777777" w:rsidR="00F02D3F" w:rsidDel="009A66B3" w:rsidRDefault="00F02D3F" w:rsidP="00927624">
            <w:pPr>
              <w:pStyle w:val="TableBody"/>
              <w:rPr>
                <w:del w:id="1183" w:author="TEBA" w:date="2024-11-27T11:06:00Z"/>
              </w:rPr>
            </w:pPr>
            <w:del w:id="1184" w:author="TEBA" w:date="2024-11-27T11:06:00Z">
              <w:r w:rsidDel="009A66B3">
                <w:rPr>
                  <w:iCs w:val="0"/>
                </w:rPr>
                <w:delText>SSRR</w:delText>
              </w:r>
            </w:del>
          </w:p>
        </w:tc>
        <w:tc>
          <w:tcPr>
            <w:tcW w:w="870" w:type="dxa"/>
          </w:tcPr>
          <w:p w14:paraId="3877B177" w14:textId="77777777" w:rsidR="00F02D3F" w:rsidDel="009A66B3" w:rsidRDefault="00F02D3F" w:rsidP="00927624">
            <w:pPr>
              <w:pStyle w:val="TableBody"/>
              <w:rPr>
                <w:del w:id="1185" w:author="TEBA" w:date="2024-11-27T11:06:00Z"/>
              </w:rPr>
            </w:pPr>
            <w:del w:id="1186" w:author="TEBA" w:date="2024-11-27T11:06:00Z">
              <w:r w:rsidDel="009A66B3">
                <w:delText>REC</w:delText>
              </w:r>
            </w:del>
          </w:p>
        </w:tc>
        <w:tc>
          <w:tcPr>
            <w:tcW w:w="7025" w:type="dxa"/>
          </w:tcPr>
          <w:p w14:paraId="62E00522" w14:textId="77777777" w:rsidR="00F02D3F" w:rsidDel="009A66B3" w:rsidRDefault="00F02D3F" w:rsidP="00927624">
            <w:pPr>
              <w:pStyle w:val="TableBody"/>
              <w:rPr>
                <w:del w:id="1187" w:author="TEBA" w:date="2024-11-27T11:06:00Z"/>
              </w:rPr>
            </w:pPr>
            <w:del w:id="1188" w:author="TEBA" w:date="2024-11-27T11:06:00Z">
              <w:r w:rsidDel="009A66B3">
                <w:rPr>
                  <w:iCs w:val="0"/>
                </w:rPr>
                <w:delText>Statewide SRPS Requirement.</w:delText>
              </w:r>
            </w:del>
          </w:p>
        </w:tc>
      </w:tr>
      <w:tr w:rsidR="00F02D3F" w:rsidDel="009A66B3" w14:paraId="0267295A" w14:textId="77777777" w:rsidTr="00927624">
        <w:trPr>
          <w:trHeight w:val="260"/>
          <w:del w:id="1189" w:author="TEBA" w:date="2024-11-27T11:06:00Z"/>
        </w:trPr>
        <w:tc>
          <w:tcPr>
            <w:tcW w:w="1070" w:type="dxa"/>
          </w:tcPr>
          <w:p w14:paraId="5F80CDC6" w14:textId="77777777" w:rsidR="00F02D3F" w:rsidDel="009A66B3" w:rsidRDefault="00F02D3F" w:rsidP="00927624">
            <w:pPr>
              <w:pStyle w:val="TableBody"/>
              <w:rPr>
                <w:del w:id="1190" w:author="TEBA" w:date="2024-11-27T11:06:00Z"/>
                <w:iCs w:val="0"/>
              </w:rPr>
            </w:pPr>
            <w:del w:id="1191" w:author="TEBA" w:date="2024-11-27T11:06:00Z">
              <w:r w:rsidDel="009A66B3">
                <w:delText xml:space="preserve">CRSRES </w:delText>
              </w:r>
              <w:r w:rsidRPr="00035D2F" w:rsidDel="009A66B3">
                <w:rPr>
                  <w:vertAlign w:val="subscript"/>
                </w:rPr>
                <w:delText>i</w:delText>
              </w:r>
            </w:del>
          </w:p>
        </w:tc>
        <w:tc>
          <w:tcPr>
            <w:tcW w:w="870" w:type="dxa"/>
          </w:tcPr>
          <w:p w14:paraId="6B63207C" w14:textId="77777777" w:rsidR="00F02D3F" w:rsidDel="009A66B3" w:rsidRDefault="00F02D3F" w:rsidP="00927624">
            <w:pPr>
              <w:pStyle w:val="TableBody"/>
              <w:rPr>
                <w:del w:id="1192" w:author="TEBA" w:date="2024-11-27T11:06:00Z"/>
              </w:rPr>
            </w:pPr>
            <w:del w:id="1193" w:author="TEBA" w:date="2024-11-27T11:06:00Z">
              <w:r w:rsidDel="009A66B3">
                <w:delText>MWh</w:delText>
              </w:r>
            </w:del>
          </w:p>
        </w:tc>
        <w:tc>
          <w:tcPr>
            <w:tcW w:w="7025" w:type="dxa"/>
          </w:tcPr>
          <w:p w14:paraId="54E2230A" w14:textId="77777777" w:rsidR="00F02D3F" w:rsidDel="009A66B3" w:rsidRDefault="00F02D3F" w:rsidP="00927624">
            <w:pPr>
              <w:pStyle w:val="TableBody"/>
              <w:rPr>
                <w:del w:id="1194" w:author="TEBA" w:date="2024-11-27T11:06:00Z"/>
                <w:iCs w:val="0"/>
              </w:rPr>
            </w:pPr>
            <w:del w:id="1195" w:author="TEBA" w:date="2024-11-27T11:06:00Z">
              <w:r w:rsidDel="009A66B3">
                <w:delText>Retail sales of the specific Retail Entity to Texas Customers during the Compliance Period, excluding sales by the specific Retail Entity to any Electric Service Identifiers (ESI IDs)</w:delText>
              </w:r>
              <w:r w:rsidRPr="00E05922" w:rsidDel="009A66B3">
                <w:delText xml:space="preserve"> </w:delText>
              </w:r>
              <w:r w:rsidDel="009A66B3">
                <w:delText xml:space="preserve">or accounts </w:delText>
              </w:r>
              <w:r w:rsidRPr="00E05922" w:rsidDel="009A66B3">
                <w:delText>for which an opt-out notice has been submitted</w:delText>
              </w:r>
              <w:r w:rsidDel="009A66B3">
                <w:delText xml:space="preserve"> under subsection (f) of P.U.C. </w:delText>
              </w:r>
              <w:r w:rsidRPr="00862F81" w:rsidDel="009A66B3">
                <w:rPr>
                  <w:smallCaps/>
                </w:rPr>
                <w:delText>Subst</w:delText>
              </w:r>
              <w:r w:rsidDel="009A66B3">
                <w:delText>. R. 25.173, Renewable Energy Credit Program.</w:delText>
              </w:r>
            </w:del>
          </w:p>
        </w:tc>
      </w:tr>
      <w:tr w:rsidR="00F02D3F" w:rsidDel="009A66B3" w14:paraId="4DC3375C" w14:textId="77777777" w:rsidTr="00927624">
        <w:trPr>
          <w:trHeight w:val="314"/>
          <w:del w:id="1196" w:author="TEBA" w:date="2024-11-27T11:06:00Z"/>
        </w:trPr>
        <w:tc>
          <w:tcPr>
            <w:tcW w:w="1070" w:type="dxa"/>
          </w:tcPr>
          <w:p w14:paraId="4AAA18B1" w14:textId="77777777" w:rsidR="00F02D3F" w:rsidDel="009A66B3" w:rsidRDefault="00F02D3F" w:rsidP="00927624">
            <w:pPr>
              <w:pStyle w:val="TableBody"/>
              <w:rPr>
                <w:del w:id="1197" w:author="TEBA" w:date="2024-11-27T11:06:00Z"/>
                <w:iCs w:val="0"/>
              </w:rPr>
            </w:pPr>
            <w:del w:id="1198" w:author="TEBA" w:date="2024-11-27T11:06:00Z">
              <w:r w:rsidDel="009A66B3">
                <w:delText>TS</w:delText>
              </w:r>
            </w:del>
          </w:p>
        </w:tc>
        <w:tc>
          <w:tcPr>
            <w:tcW w:w="870" w:type="dxa"/>
          </w:tcPr>
          <w:p w14:paraId="7A822494" w14:textId="77777777" w:rsidR="00F02D3F" w:rsidDel="009A66B3" w:rsidRDefault="00F02D3F" w:rsidP="00927624">
            <w:pPr>
              <w:pStyle w:val="TableBody"/>
              <w:rPr>
                <w:del w:id="1199" w:author="TEBA" w:date="2024-11-27T11:06:00Z"/>
              </w:rPr>
            </w:pPr>
            <w:del w:id="1200" w:author="TEBA" w:date="2024-11-27T11:06:00Z">
              <w:r w:rsidDel="009A66B3">
                <w:delText>MWh</w:delText>
              </w:r>
            </w:del>
          </w:p>
        </w:tc>
        <w:tc>
          <w:tcPr>
            <w:tcW w:w="7025" w:type="dxa"/>
          </w:tcPr>
          <w:p w14:paraId="6DC23048" w14:textId="77777777" w:rsidR="00F02D3F" w:rsidDel="009A66B3" w:rsidRDefault="00F02D3F" w:rsidP="00927624">
            <w:pPr>
              <w:pStyle w:val="TableBody"/>
              <w:rPr>
                <w:del w:id="1201" w:author="TEBA" w:date="2024-11-27T11:06:00Z"/>
                <w:iCs w:val="0"/>
              </w:rPr>
            </w:pPr>
            <w:del w:id="1202" w:author="TEBA" w:date="2024-11-27T11:06:00Z">
              <w:r w:rsidDel="009A66B3">
                <w:delText xml:space="preserve">Total retail sales of all Retail Entities to Texas Customers during the Compliance Period, </w:delText>
              </w:r>
              <w:r w:rsidRPr="00E05922" w:rsidDel="009A66B3">
                <w:delText xml:space="preserve">excluding </w:delText>
              </w:r>
              <w:r w:rsidDel="009A66B3">
                <w:delText xml:space="preserve">all </w:delText>
              </w:r>
              <w:r w:rsidRPr="00E05922" w:rsidDel="009A66B3">
                <w:delText xml:space="preserve">sales </w:delText>
              </w:r>
              <w:r w:rsidDel="009A66B3">
                <w:delText xml:space="preserve">of all Retail Entities to </w:delText>
              </w:r>
              <w:r w:rsidRPr="00982241" w:rsidDel="009A66B3">
                <w:delText>ESI</w:delText>
              </w:r>
              <w:r w:rsidDel="009A66B3">
                <w:delText xml:space="preserve"> ID</w:delText>
              </w:r>
              <w:r w:rsidRPr="00982241" w:rsidDel="009A66B3">
                <w:delText>s</w:delText>
              </w:r>
              <w:r w:rsidDel="009A66B3">
                <w:delText xml:space="preserve"> or accounts</w:delText>
              </w:r>
              <w:r w:rsidRPr="00E05922" w:rsidDel="009A66B3">
                <w:delText xml:space="preserve"> for which an opt-out notice has been submitted</w:delText>
              </w:r>
              <w:r w:rsidDel="009A66B3">
                <w:delText xml:space="preserve"> under subsection (f) of P.U.C. </w:delText>
              </w:r>
              <w:r w:rsidRPr="00862F81" w:rsidDel="009A66B3">
                <w:rPr>
                  <w:smallCaps/>
                </w:rPr>
                <w:delText>Subst</w:delText>
              </w:r>
              <w:r w:rsidDel="009A66B3">
                <w:delText>. R. 25.173.</w:delText>
              </w:r>
            </w:del>
          </w:p>
        </w:tc>
      </w:tr>
    </w:tbl>
    <w:p w14:paraId="552FB257" w14:textId="77777777" w:rsidR="00F02D3F" w:rsidDel="009A66B3" w:rsidRDefault="00F02D3F" w:rsidP="00F02D3F">
      <w:pPr>
        <w:spacing w:before="240" w:after="240"/>
        <w:ind w:left="720" w:hanging="720"/>
        <w:rPr>
          <w:del w:id="1203" w:author="TEBA" w:date="2024-11-27T11:06:00Z"/>
          <w:iCs/>
        </w:rPr>
      </w:pPr>
      <w:del w:id="1204" w:author="TEBA" w:date="2024-11-27T11:06:00Z">
        <w:r w:rsidDel="009A66B3">
          <w:rPr>
            <w:iCs/>
          </w:rPr>
          <w:delText>(2)</w:delText>
        </w:r>
        <w:r w:rsidDel="009A66B3">
          <w:rPr>
            <w:iCs/>
          </w:rPr>
          <w:tab/>
          <w:delText>The sum of the Preliminary SRPS Requirements for all Retail Entities shall be equal to the SSRR.</w:delText>
        </w:r>
      </w:del>
    </w:p>
    <w:p w14:paraId="21D99F5B" w14:textId="77777777" w:rsidR="00F02D3F" w:rsidDel="009A66B3" w:rsidRDefault="00F02D3F" w:rsidP="00F02D3F">
      <w:pPr>
        <w:keepNext/>
        <w:tabs>
          <w:tab w:val="left" w:pos="1080"/>
        </w:tabs>
        <w:spacing w:before="240" w:after="240"/>
        <w:ind w:left="1080" w:hanging="1080"/>
        <w:outlineLvl w:val="2"/>
        <w:rPr>
          <w:del w:id="1205" w:author="TEBA" w:date="2024-11-27T11:06:00Z"/>
          <w:b/>
          <w:bCs/>
          <w:i/>
        </w:rPr>
      </w:pPr>
      <w:bookmarkStart w:id="1206" w:name="_Toc180673473"/>
      <w:commentRangeStart w:id="1207"/>
      <w:del w:id="1208" w:author="TEBA" w:date="2024-11-27T11:06:00Z">
        <w:r w:rsidDel="009A66B3">
          <w:rPr>
            <w:b/>
            <w:bCs/>
            <w:i/>
          </w:rPr>
          <w:delText>14.9.4</w:delText>
        </w:r>
      </w:del>
      <w:commentRangeEnd w:id="1207"/>
      <w:r>
        <w:rPr>
          <w:rStyle w:val="CommentReference"/>
        </w:rPr>
        <w:commentReference w:id="1207"/>
      </w:r>
      <w:del w:id="1209" w:author="TEBA" w:date="2024-11-27T11:06:00Z">
        <w:r w:rsidDel="009A66B3">
          <w:rPr>
            <w:b/>
            <w:bCs/>
            <w:i/>
          </w:rPr>
          <w:tab/>
          <w:delText>Application of Offsets - Adjusted Solar Renewable Portfolio Standard Requirement</w:delText>
        </w:r>
        <w:bookmarkEnd w:id="1206"/>
      </w:del>
    </w:p>
    <w:p w14:paraId="34C3212E" w14:textId="77777777" w:rsidR="00F02D3F" w:rsidDel="009A66B3" w:rsidRDefault="00F02D3F" w:rsidP="00F02D3F">
      <w:pPr>
        <w:spacing w:after="240"/>
        <w:ind w:left="720" w:hanging="720"/>
        <w:rPr>
          <w:del w:id="1210" w:author="TEBA" w:date="2024-11-27T11:06:00Z"/>
          <w:iCs/>
        </w:rPr>
      </w:pPr>
      <w:del w:id="1211" w:author="TEBA" w:date="2024-11-27T11:06:00Z">
        <w:r w:rsidDel="009A66B3">
          <w:rPr>
            <w:iCs/>
          </w:rPr>
          <w:delText>(1)</w:delText>
        </w:r>
        <w:r w:rsidDel="009A66B3">
          <w:rPr>
            <w:iCs/>
          </w:rPr>
          <w:tab/>
          <w:delText>For a Retail Entity that has been awarded offsets by the PUCT, ERCOT shall subtract the REC offset amount from the Preliminary SRPS Requirement.  The reduction shall not exceed what would be necessary for the FSRR to be zero.  The total MWh reduction in the Preliminary SRPS Requirement for all Retail Entities constitutes Total Useable Offsets (TUOs).</w:delText>
        </w:r>
      </w:del>
    </w:p>
    <w:p w14:paraId="3CDCA140" w14:textId="77777777" w:rsidR="00F02D3F" w:rsidDel="009A66B3" w:rsidRDefault="00F02D3F" w:rsidP="00F02D3F">
      <w:pPr>
        <w:keepNext/>
        <w:spacing w:after="240"/>
        <w:ind w:left="720" w:hanging="720"/>
        <w:rPr>
          <w:del w:id="1212" w:author="TEBA" w:date="2024-11-27T11:06:00Z"/>
          <w:iCs/>
        </w:rPr>
      </w:pPr>
      <w:del w:id="1213" w:author="TEBA" w:date="2024-11-27T11:06:00Z">
        <w:r w:rsidDel="009A66B3">
          <w:rPr>
            <w:iCs/>
          </w:rPr>
          <w:lastRenderedPageBreak/>
          <w:delText>(2)</w:delText>
        </w:r>
        <w:r w:rsidDel="009A66B3">
          <w:rPr>
            <w:iCs/>
          </w:rPr>
          <w:tab/>
          <w:delText>ERCOT shall determine each Retail Entity’s Adjusted SRPS Requirement (ARR) as follows:</w:delText>
        </w:r>
      </w:del>
    </w:p>
    <w:p w14:paraId="7722EF49" w14:textId="77777777" w:rsidR="00F02D3F" w:rsidDel="009A66B3" w:rsidRDefault="00F02D3F" w:rsidP="00F02D3F">
      <w:pPr>
        <w:pStyle w:val="FormulaBold"/>
        <w:rPr>
          <w:del w:id="1214" w:author="TEBA" w:date="2024-11-27T11:06:00Z"/>
          <w:iCs/>
        </w:rPr>
      </w:pPr>
      <w:del w:id="1215" w:author="TEBA" w:date="2024-11-27T11:06:00Z">
        <w:r w:rsidDel="009A66B3">
          <w:delText xml:space="preserve">ARR </w:delText>
        </w:r>
        <w:r w:rsidDel="009A66B3">
          <w:rPr>
            <w:i/>
            <w:vertAlign w:val="subscript"/>
          </w:rPr>
          <w:delText>i</w:delText>
        </w:r>
        <w:r w:rsidDel="009A66B3">
          <w:rPr>
            <w:vertAlign w:val="subscript"/>
          </w:rPr>
          <w:delText xml:space="preserve"> </w:delText>
        </w:r>
        <w:r w:rsidDel="009A66B3">
          <w:delText xml:space="preserve">= Preliminary SRPS Requirement </w:delText>
        </w:r>
        <w:r w:rsidDel="009A66B3">
          <w:rPr>
            <w:i/>
            <w:vertAlign w:val="subscript"/>
          </w:rPr>
          <w:delText>i</w:delText>
        </w:r>
        <w:r w:rsidDel="009A66B3">
          <w:delText xml:space="preserve"> – EO </w:delText>
        </w:r>
        <w:r w:rsidDel="009A66B3">
          <w:rPr>
            <w:i/>
            <w:vertAlign w:val="subscript"/>
          </w:rPr>
          <w:delText>i</w:delText>
        </w:r>
      </w:del>
    </w:p>
    <w:p w14:paraId="1242B7F6" w14:textId="77777777" w:rsidR="00F02D3F" w:rsidDel="009A66B3" w:rsidRDefault="00F02D3F" w:rsidP="00F02D3F">
      <w:pPr>
        <w:rPr>
          <w:del w:id="1216" w:author="TEBA" w:date="2024-11-27T11:06:00Z"/>
        </w:rPr>
      </w:pPr>
      <w:del w:id="1217"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F02D3F" w:rsidDel="009A66B3" w14:paraId="072A1349" w14:textId="77777777" w:rsidTr="00927624">
        <w:trPr>
          <w:trHeight w:val="395"/>
          <w:del w:id="1218" w:author="TEBA" w:date="2024-11-27T11:06:00Z"/>
        </w:trPr>
        <w:tc>
          <w:tcPr>
            <w:tcW w:w="1070" w:type="dxa"/>
          </w:tcPr>
          <w:p w14:paraId="24981656" w14:textId="77777777" w:rsidR="00F02D3F" w:rsidDel="009A66B3" w:rsidRDefault="00F02D3F" w:rsidP="00927624">
            <w:pPr>
              <w:pStyle w:val="TableBody"/>
              <w:rPr>
                <w:del w:id="1219" w:author="TEBA" w:date="2024-11-27T11:06:00Z"/>
                <w:b/>
              </w:rPr>
            </w:pPr>
            <w:del w:id="1220" w:author="TEBA" w:date="2024-11-27T11:06:00Z">
              <w:r w:rsidDel="009A66B3">
                <w:rPr>
                  <w:b/>
                </w:rPr>
                <w:delText>Variable</w:delText>
              </w:r>
            </w:del>
          </w:p>
        </w:tc>
        <w:tc>
          <w:tcPr>
            <w:tcW w:w="870" w:type="dxa"/>
          </w:tcPr>
          <w:p w14:paraId="799D9D08" w14:textId="77777777" w:rsidR="00F02D3F" w:rsidDel="009A66B3" w:rsidRDefault="00F02D3F" w:rsidP="00927624">
            <w:pPr>
              <w:pStyle w:val="TableBody"/>
              <w:rPr>
                <w:del w:id="1221" w:author="TEBA" w:date="2024-11-27T11:06:00Z"/>
                <w:b/>
              </w:rPr>
            </w:pPr>
            <w:del w:id="1222" w:author="TEBA" w:date="2024-11-27T11:06:00Z">
              <w:r w:rsidDel="009A66B3">
                <w:rPr>
                  <w:b/>
                </w:rPr>
                <w:delText>Unit</w:delText>
              </w:r>
            </w:del>
          </w:p>
        </w:tc>
        <w:tc>
          <w:tcPr>
            <w:tcW w:w="7025" w:type="dxa"/>
          </w:tcPr>
          <w:p w14:paraId="2E9E3A29" w14:textId="77777777" w:rsidR="00F02D3F" w:rsidDel="009A66B3" w:rsidRDefault="00F02D3F" w:rsidP="00927624">
            <w:pPr>
              <w:pStyle w:val="TableBody"/>
              <w:rPr>
                <w:del w:id="1223" w:author="TEBA" w:date="2024-11-27T11:06:00Z"/>
                <w:b/>
              </w:rPr>
            </w:pPr>
            <w:del w:id="1224" w:author="TEBA" w:date="2024-11-27T11:06:00Z">
              <w:r w:rsidDel="009A66B3">
                <w:rPr>
                  <w:b/>
                </w:rPr>
                <w:delText>Description</w:delText>
              </w:r>
            </w:del>
          </w:p>
        </w:tc>
      </w:tr>
      <w:tr w:rsidR="00F02D3F" w:rsidDel="009A66B3" w14:paraId="5D471699" w14:textId="77777777" w:rsidTr="00927624">
        <w:trPr>
          <w:trHeight w:val="448"/>
          <w:del w:id="1225" w:author="TEBA" w:date="2024-11-27T11:06:00Z"/>
        </w:trPr>
        <w:tc>
          <w:tcPr>
            <w:tcW w:w="1070" w:type="dxa"/>
          </w:tcPr>
          <w:p w14:paraId="74328992" w14:textId="77777777" w:rsidR="00F02D3F" w:rsidRPr="004878DD" w:rsidDel="009A66B3" w:rsidRDefault="00F02D3F" w:rsidP="00927624">
            <w:pPr>
              <w:pStyle w:val="TableBody"/>
              <w:rPr>
                <w:del w:id="1226" w:author="TEBA" w:date="2024-11-27T11:06:00Z"/>
                <w:i/>
              </w:rPr>
            </w:pPr>
            <w:del w:id="1227" w:author="TEBA" w:date="2024-11-27T11:06:00Z">
              <w:r w:rsidRPr="004878DD" w:rsidDel="009A66B3">
                <w:rPr>
                  <w:i/>
                </w:rPr>
                <w:delText>i</w:delText>
              </w:r>
            </w:del>
          </w:p>
        </w:tc>
        <w:tc>
          <w:tcPr>
            <w:tcW w:w="870" w:type="dxa"/>
          </w:tcPr>
          <w:p w14:paraId="51D48CC4" w14:textId="77777777" w:rsidR="00F02D3F" w:rsidDel="009A66B3" w:rsidRDefault="00F02D3F" w:rsidP="00927624">
            <w:pPr>
              <w:pStyle w:val="TableBody"/>
              <w:rPr>
                <w:del w:id="1228" w:author="TEBA" w:date="2024-11-27T11:06:00Z"/>
              </w:rPr>
            </w:pPr>
            <w:del w:id="1229" w:author="TEBA" w:date="2024-11-27T11:06:00Z">
              <w:r w:rsidDel="009A66B3">
                <w:delText>None</w:delText>
              </w:r>
            </w:del>
          </w:p>
        </w:tc>
        <w:tc>
          <w:tcPr>
            <w:tcW w:w="7025" w:type="dxa"/>
          </w:tcPr>
          <w:p w14:paraId="6229163D" w14:textId="77777777" w:rsidR="00F02D3F" w:rsidDel="009A66B3" w:rsidRDefault="00F02D3F" w:rsidP="00927624">
            <w:pPr>
              <w:pStyle w:val="TableBody"/>
              <w:rPr>
                <w:del w:id="1230" w:author="TEBA" w:date="2024-11-27T11:06:00Z"/>
              </w:rPr>
            </w:pPr>
            <w:del w:id="1231" w:author="TEBA" w:date="2024-11-27T11:06:00Z">
              <w:r w:rsidDel="009A66B3">
                <w:rPr>
                  <w:iCs w:val="0"/>
                </w:rPr>
                <w:delText>Specific Retail Entity.</w:delText>
              </w:r>
            </w:del>
          </w:p>
        </w:tc>
      </w:tr>
      <w:tr w:rsidR="00F02D3F" w:rsidDel="009A66B3" w14:paraId="07B6B2B2" w14:textId="77777777" w:rsidTr="00927624">
        <w:trPr>
          <w:trHeight w:val="260"/>
          <w:del w:id="1232" w:author="TEBA" w:date="2024-11-27T11:06:00Z"/>
        </w:trPr>
        <w:tc>
          <w:tcPr>
            <w:tcW w:w="1070" w:type="dxa"/>
          </w:tcPr>
          <w:p w14:paraId="0B3ACFC4" w14:textId="77777777" w:rsidR="00F02D3F" w:rsidDel="009A66B3" w:rsidRDefault="00F02D3F" w:rsidP="00927624">
            <w:pPr>
              <w:pStyle w:val="TableBody"/>
              <w:rPr>
                <w:del w:id="1233" w:author="TEBA" w:date="2024-11-27T11:06:00Z"/>
                <w:iCs w:val="0"/>
                <w:vertAlign w:val="subscript"/>
              </w:rPr>
            </w:pPr>
            <w:del w:id="1234" w:author="TEBA" w:date="2024-11-27T11:06:00Z">
              <w:r w:rsidDel="009A66B3">
                <w:delText xml:space="preserve">EO </w:delText>
              </w:r>
              <w:r w:rsidRPr="004878DD" w:rsidDel="009A66B3">
                <w:rPr>
                  <w:i/>
                  <w:vertAlign w:val="subscript"/>
                </w:rPr>
                <w:delText>i</w:delText>
              </w:r>
              <w:r w:rsidDel="009A66B3">
                <w:rPr>
                  <w:vertAlign w:val="subscript"/>
                </w:rPr>
                <w:delText xml:space="preserve"> </w:delText>
              </w:r>
            </w:del>
          </w:p>
        </w:tc>
        <w:tc>
          <w:tcPr>
            <w:tcW w:w="870" w:type="dxa"/>
          </w:tcPr>
          <w:p w14:paraId="6A41400F" w14:textId="77777777" w:rsidR="00F02D3F" w:rsidDel="009A66B3" w:rsidRDefault="00F02D3F" w:rsidP="00927624">
            <w:pPr>
              <w:pStyle w:val="TableBody"/>
              <w:rPr>
                <w:del w:id="1235" w:author="TEBA" w:date="2024-11-27T11:06:00Z"/>
              </w:rPr>
            </w:pPr>
            <w:del w:id="1236" w:author="TEBA" w:date="2024-11-27T11:06:00Z">
              <w:r w:rsidDel="009A66B3">
                <w:delText>None</w:delText>
              </w:r>
            </w:del>
          </w:p>
        </w:tc>
        <w:tc>
          <w:tcPr>
            <w:tcW w:w="7025" w:type="dxa"/>
          </w:tcPr>
          <w:p w14:paraId="64435F95" w14:textId="77777777" w:rsidR="00F02D3F" w:rsidDel="009A66B3" w:rsidRDefault="00F02D3F" w:rsidP="00927624">
            <w:pPr>
              <w:pStyle w:val="TableBody"/>
              <w:rPr>
                <w:del w:id="1237" w:author="TEBA" w:date="2024-11-27T11:06:00Z"/>
                <w:iCs w:val="0"/>
              </w:rPr>
            </w:pPr>
            <w:del w:id="1238" w:author="TEBA" w:date="2024-11-27T11:06:00Z">
              <w:r w:rsidDel="009A66B3">
                <w:delText>Total offsets the Retail Entity is entitled to receive during the Compliance Period (not to exceed the Retail Entity’s FSRR before adjustment for any previous Compliance Period).</w:delText>
              </w:r>
            </w:del>
          </w:p>
        </w:tc>
      </w:tr>
    </w:tbl>
    <w:p w14:paraId="06F208CB" w14:textId="77777777" w:rsidR="00F02D3F" w:rsidDel="009A66B3" w:rsidRDefault="00F02D3F" w:rsidP="00F02D3F">
      <w:pPr>
        <w:keepNext/>
        <w:spacing w:before="240" w:after="240"/>
        <w:rPr>
          <w:del w:id="1239" w:author="TEBA" w:date="2024-11-27T11:06:00Z"/>
          <w:iCs/>
        </w:rPr>
      </w:pPr>
      <w:del w:id="1240" w:author="TEBA" w:date="2024-11-27T11:06:00Z">
        <w:r w:rsidDel="009A66B3">
          <w:rPr>
            <w:iCs/>
          </w:rPr>
          <w:delText>(3)</w:delText>
        </w:r>
        <w:r w:rsidDel="009A66B3">
          <w:rPr>
            <w:iCs/>
          </w:rPr>
          <w:tab/>
          <w:delText xml:space="preserve">ERCOT shall determine TUOs as follows: </w:delText>
        </w:r>
      </w:del>
    </w:p>
    <w:p w14:paraId="0E481B15" w14:textId="77777777" w:rsidR="00F02D3F" w:rsidDel="009A66B3" w:rsidRDefault="00F02D3F" w:rsidP="00F02D3F">
      <w:pPr>
        <w:pStyle w:val="FormulaBold"/>
        <w:rPr>
          <w:del w:id="1241" w:author="TEBA" w:date="2024-11-27T11:06:00Z"/>
        </w:rPr>
      </w:pPr>
      <w:del w:id="1242" w:author="TEBA" w:date="2024-11-27T11:06:00Z">
        <w:r w:rsidDel="009A66B3">
          <w:delText xml:space="preserve">TUO = SSRR – </w:delText>
        </w:r>
        <w:r w:rsidRPr="00EA5448" w:rsidDel="009A66B3">
          <w:rPr>
            <w:noProof/>
            <w:position w:val="-20"/>
          </w:rPr>
          <w:object w:dxaOrig="260" w:dyaOrig="580" w14:anchorId="186DF903">
            <v:shape id="_x0000_i1028" type="#_x0000_t75" alt="" style="width:12pt;height:29.4pt;mso-width-percent:0;mso-height-percent:0;mso-width-percent:0;mso-height-percent:0" o:ole="">
              <v:imagedata r:id="rId22" o:title=""/>
            </v:shape>
            <o:OLEObject Type="Embed" ProgID="Equation.3" ShapeID="_x0000_i1028" DrawAspect="Content" ObjectID="_1803199094" r:id="rId23"/>
          </w:object>
        </w:r>
        <w:r w:rsidDel="009A66B3">
          <w:delText xml:space="preserve">ARR </w:delText>
        </w:r>
        <w:r w:rsidDel="009A66B3">
          <w:rPr>
            <w:i/>
            <w:vertAlign w:val="subscript"/>
          </w:rPr>
          <w:delText>i</w:delText>
        </w:r>
        <w:r w:rsidDel="009A66B3">
          <w:delText xml:space="preserve"> </w:delText>
        </w:r>
      </w:del>
    </w:p>
    <w:p w14:paraId="7F43A51B" w14:textId="77777777" w:rsidR="00F02D3F" w:rsidDel="009A66B3" w:rsidRDefault="00F02D3F" w:rsidP="00F02D3F">
      <w:pPr>
        <w:rPr>
          <w:del w:id="1243" w:author="TEBA" w:date="2024-11-27T11:06:00Z"/>
        </w:rPr>
      </w:pPr>
      <w:del w:id="1244"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F02D3F" w:rsidDel="009A66B3" w14:paraId="2B7E96EA" w14:textId="77777777" w:rsidTr="00927624">
        <w:trPr>
          <w:trHeight w:val="332"/>
          <w:del w:id="1245" w:author="TEBA" w:date="2024-11-27T11:06:00Z"/>
        </w:trPr>
        <w:tc>
          <w:tcPr>
            <w:tcW w:w="1070" w:type="dxa"/>
          </w:tcPr>
          <w:p w14:paraId="6121EAA7" w14:textId="77777777" w:rsidR="00F02D3F" w:rsidDel="009A66B3" w:rsidRDefault="00F02D3F" w:rsidP="00927624">
            <w:pPr>
              <w:pStyle w:val="TableBody"/>
              <w:rPr>
                <w:del w:id="1246" w:author="TEBA" w:date="2024-11-27T11:06:00Z"/>
                <w:b/>
              </w:rPr>
            </w:pPr>
            <w:del w:id="1247" w:author="TEBA" w:date="2024-11-27T11:06:00Z">
              <w:r w:rsidDel="009A66B3">
                <w:rPr>
                  <w:b/>
                </w:rPr>
                <w:delText>Variable</w:delText>
              </w:r>
            </w:del>
          </w:p>
        </w:tc>
        <w:tc>
          <w:tcPr>
            <w:tcW w:w="870" w:type="dxa"/>
          </w:tcPr>
          <w:p w14:paraId="6D33ED98" w14:textId="77777777" w:rsidR="00F02D3F" w:rsidDel="009A66B3" w:rsidRDefault="00F02D3F" w:rsidP="00927624">
            <w:pPr>
              <w:pStyle w:val="TableBody"/>
              <w:rPr>
                <w:del w:id="1248" w:author="TEBA" w:date="2024-11-27T11:06:00Z"/>
                <w:b/>
              </w:rPr>
            </w:pPr>
            <w:del w:id="1249" w:author="TEBA" w:date="2024-11-27T11:06:00Z">
              <w:r w:rsidDel="009A66B3">
                <w:rPr>
                  <w:b/>
                </w:rPr>
                <w:delText>Unit</w:delText>
              </w:r>
            </w:del>
          </w:p>
        </w:tc>
        <w:tc>
          <w:tcPr>
            <w:tcW w:w="7025" w:type="dxa"/>
          </w:tcPr>
          <w:p w14:paraId="7C2ED3C1" w14:textId="77777777" w:rsidR="00F02D3F" w:rsidDel="009A66B3" w:rsidRDefault="00F02D3F" w:rsidP="00927624">
            <w:pPr>
              <w:pStyle w:val="TableBody"/>
              <w:rPr>
                <w:del w:id="1250" w:author="TEBA" w:date="2024-11-27T11:06:00Z"/>
                <w:b/>
              </w:rPr>
            </w:pPr>
            <w:del w:id="1251" w:author="TEBA" w:date="2024-11-27T11:06:00Z">
              <w:r w:rsidDel="009A66B3">
                <w:rPr>
                  <w:b/>
                </w:rPr>
                <w:delText>Description</w:delText>
              </w:r>
            </w:del>
          </w:p>
        </w:tc>
      </w:tr>
      <w:tr w:rsidR="00F02D3F" w:rsidDel="009A66B3" w14:paraId="7C04DCBD" w14:textId="77777777" w:rsidTr="00927624">
        <w:trPr>
          <w:trHeight w:val="448"/>
          <w:del w:id="1252" w:author="TEBA" w:date="2024-11-27T11:06:00Z"/>
        </w:trPr>
        <w:tc>
          <w:tcPr>
            <w:tcW w:w="1070" w:type="dxa"/>
          </w:tcPr>
          <w:p w14:paraId="327055F7" w14:textId="77777777" w:rsidR="00F02D3F" w:rsidRPr="004878DD" w:rsidDel="009A66B3" w:rsidRDefault="00F02D3F" w:rsidP="00927624">
            <w:pPr>
              <w:pStyle w:val="TableBody"/>
              <w:rPr>
                <w:del w:id="1253" w:author="TEBA" w:date="2024-11-27T11:06:00Z"/>
                <w:i/>
              </w:rPr>
            </w:pPr>
            <w:del w:id="1254" w:author="TEBA" w:date="2024-11-27T11:06:00Z">
              <w:r w:rsidRPr="004878DD" w:rsidDel="009A66B3">
                <w:rPr>
                  <w:i/>
                </w:rPr>
                <w:delText>i</w:delText>
              </w:r>
            </w:del>
          </w:p>
        </w:tc>
        <w:tc>
          <w:tcPr>
            <w:tcW w:w="870" w:type="dxa"/>
          </w:tcPr>
          <w:p w14:paraId="1A9EBF19" w14:textId="77777777" w:rsidR="00F02D3F" w:rsidDel="009A66B3" w:rsidRDefault="00F02D3F" w:rsidP="00927624">
            <w:pPr>
              <w:pStyle w:val="TableBody"/>
              <w:rPr>
                <w:del w:id="1255" w:author="TEBA" w:date="2024-11-27T11:06:00Z"/>
              </w:rPr>
            </w:pPr>
            <w:del w:id="1256" w:author="TEBA" w:date="2024-11-27T11:06:00Z">
              <w:r w:rsidDel="009A66B3">
                <w:delText>None</w:delText>
              </w:r>
            </w:del>
          </w:p>
        </w:tc>
        <w:tc>
          <w:tcPr>
            <w:tcW w:w="7025" w:type="dxa"/>
          </w:tcPr>
          <w:p w14:paraId="5715D7CE" w14:textId="77777777" w:rsidR="00F02D3F" w:rsidDel="009A66B3" w:rsidRDefault="00F02D3F" w:rsidP="00927624">
            <w:pPr>
              <w:pStyle w:val="TableBody"/>
              <w:rPr>
                <w:del w:id="1257" w:author="TEBA" w:date="2024-11-27T11:06:00Z"/>
              </w:rPr>
            </w:pPr>
            <w:del w:id="1258" w:author="TEBA" w:date="2024-11-27T11:06:00Z">
              <w:r w:rsidDel="009A66B3">
                <w:rPr>
                  <w:iCs w:val="0"/>
                </w:rPr>
                <w:delText>Specific Retail Entity.</w:delText>
              </w:r>
            </w:del>
          </w:p>
        </w:tc>
      </w:tr>
      <w:tr w:rsidR="00F02D3F" w:rsidDel="009A66B3" w14:paraId="65DBEF79" w14:textId="77777777" w:rsidTr="00927624">
        <w:trPr>
          <w:trHeight w:val="341"/>
          <w:del w:id="1259" w:author="TEBA" w:date="2024-11-27T11:06:00Z"/>
        </w:trPr>
        <w:tc>
          <w:tcPr>
            <w:tcW w:w="1070" w:type="dxa"/>
          </w:tcPr>
          <w:p w14:paraId="619535DF" w14:textId="77777777" w:rsidR="00F02D3F" w:rsidRPr="004878DD" w:rsidDel="009A66B3" w:rsidRDefault="00F02D3F" w:rsidP="00927624">
            <w:pPr>
              <w:pStyle w:val="TableBody"/>
              <w:rPr>
                <w:del w:id="1260" w:author="TEBA" w:date="2024-11-27T11:06:00Z"/>
                <w:i/>
              </w:rPr>
            </w:pPr>
            <w:del w:id="1261" w:author="TEBA" w:date="2024-11-27T11:06:00Z">
              <w:r w:rsidDel="009A66B3">
                <w:rPr>
                  <w:i/>
                </w:rPr>
                <w:delText>n</w:delText>
              </w:r>
            </w:del>
          </w:p>
        </w:tc>
        <w:tc>
          <w:tcPr>
            <w:tcW w:w="870" w:type="dxa"/>
          </w:tcPr>
          <w:p w14:paraId="3440858D" w14:textId="77777777" w:rsidR="00F02D3F" w:rsidDel="009A66B3" w:rsidRDefault="00F02D3F" w:rsidP="00927624">
            <w:pPr>
              <w:pStyle w:val="TableBody"/>
              <w:rPr>
                <w:del w:id="1262" w:author="TEBA" w:date="2024-11-27T11:06:00Z"/>
              </w:rPr>
            </w:pPr>
            <w:del w:id="1263" w:author="TEBA" w:date="2024-11-27T11:06:00Z">
              <w:r w:rsidDel="009A66B3">
                <w:delText>None</w:delText>
              </w:r>
            </w:del>
          </w:p>
        </w:tc>
        <w:tc>
          <w:tcPr>
            <w:tcW w:w="7025" w:type="dxa"/>
          </w:tcPr>
          <w:p w14:paraId="2A504E63" w14:textId="77777777" w:rsidR="00F02D3F" w:rsidDel="009A66B3" w:rsidRDefault="00F02D3F" w:rsidP="00927624">
            <w:pPr>
              <w:pStyle w:val="TableBody"/>
              <w:rPr>
                <w:del w:id="1264" w:author="TEBA" w:date="2024-11-27T11:06:00Z"/>
              </w:rPr>
            </w:pPr>
            <w:del w:id="1265" w:author="TEBA" w:date="2024-11-27T11:06:00Z">
              <w:r w:rsidDel="009A66B3">
                <w:delText>Number of Retail Entities.</w:delText>
              </w:r>
            </w:del>
          </w:p>
        </w:tc>
      </w:tr>
      <w:tr w:rsidR="00F02D3F" w:rsidDel="009A66B3" w14:paraId="08D039EC" w14:textId="77777777" w:rsidTr="00927624">
        <w:trPr>
          <w:trHeight w:val="260"/>
          <w:del w:id="1266" w:author="TEBA" w:date="2024-11-27T11:06:00Z"/>
        </w:trPr>
        <w:tc>
          <w:tcPr>
            <w:tcW w:w="1070" w:type="dxa"/>
          </w:tcPr>
          <w:p w14:paraId="417EE80C" w14:textId="77777777" w:rsidR="00F02D3F" w:rsidDel="009A66B3" w:rsidRDefault="00F02D3F" w:rsidP="00927624">
            <w:pPr>
              <w:pStyle w:val="TableBody"/>
              <w:rPr>
                <w:del w:id="1267" w:author="TEBA" w:date="2024-11-27T11:06:00Z"/>
                <w:iCs w:val="0"/>
                <w:vertAlign w:val="subscript"/>
              </w:rPr>
            </w:pPr>
            <w:del w:id="1268" w:author="TEBA" w:date="2024-11-27T11:06:00Z">
              <w:r w:rsidDel="009A66B3">
                <w:delText>SSRR</w:delText>
              </w:r>
            </w:del>
          </w:p>
        </w:tc>
        <w:tc>
          <w:tcPr>
            <w:tcW w:w="870" w:type="dxa"/>
          </w:tcPr>
          <w:p w14:paraId="3C98EE33" w14:textId="77777777" w:rsidR="00F02D3F" w:rsidDel="009A66B3" w:rsidRDefault="00F02D3F" w:rsidP="00927624">
            <w:pPr>
              <w:pStyle w:val="TableBody"/>
              <w:rPr>
                <w:del w:id="1269" w:author="TEBA" w:date="2024-11-27T11:06:00Z"/>
              </w:rPr>
            </w:pPr>
            <w:del w:id="1270" w:author="TEBA" w:date="2024-11-27T11:06:00Z">
              <w:r w:rsidDel="009A66B3">
                <w:delText>None</w:delText>
              </w:r>
            </w:del>
          </w:p>
        </w:tc>
        <w:tc>
          <w:tcPr>
            <w:tcW w:w="7025" w:type="dxa"/>
          </w:tcPr>
          <w:p w14:paraId="51F6EC33" w14:textId="77777777" w:rsidR="00F02D3F" w:rsidDel="009A66B3" w:rsidRDefault="00F02D3F" w:rsidP="00927624">
            <w:pPr>
              <w:pStyle w:val="TableBody"/>
              <w:rPr>
                <w:del w:id="1271" w:author="TEBA" w:date="2024-11-27T11:06:00Z"/>
                <w:iCs w:val="0"/>
              </w:rPr>
            </w:pPr>
            <w:del w:id="1272" w:author="TEBA" w:date="2024-11-27T11:06:00Z">
              <w:r w:rsidDel="009A66B3">
                <w:delText xml:space="preserve">Statewide </w:delText>
              </w:r>
              <w:r w:rsidRPr="00444F57" w:rsidDel="009A66B3">
                <w:delText>S</w:delText>
              </w:r>
              <w:r w:rsidDel="009A66B3">
                <w:delText>RPS Requirement.</w:delText>
              </w:r>
            </w:del>
          </w:p>
        </w:tc>
      </w:tr>
      <w:tr w:rsidR="00F02D3F" w:rsidDel="009A66B3" w14:paraId="3CCABB3A" w14:textId="77777777" w:rsidTr="00927624">
        <w:trPr>
          <w:trHeight w:val="260"/>
          <w:del w:id="1273" w:author="TEBA" w:date="2024-11-27T11:06:00Z"/>
        </w:trPr>
        <w:tc>
          <w:tcPr>
            <w:tcW w:w="1070" w:type="dxa"/>
          </w:tcPr>
          <w:p w14:paraId="374ABA99" w14:textId="77777777" w:rsidR="00F02D3F" w:rsidDel="009A66B3" w:rsidRDefault="00F02D3F" w:rsidP="00927624">
            <w:pPr>
              <w:pStyle w:val="TableBody"/>
              <w:rPr>
                <w:del w:id="1274" w:author="TEBA" w:date="2024-11-27T11:06:00Z"/>
              </w:rPr>
            </w:pPr>
            <w:del w:id="1275" w:author="TEBA" w:date="2024-11-27T11:06:00Z">
              <w:r w:rsidDel="009A66B3">
                <w:delText xml:space="preserve">ARR </w:delText>
              </w:r>
              <w:r w:rsidRPr="004878DD" w:rsidDel="009A66B3">
                <w:rPr>
                  <w:i/>
                  <w:vertAlign w:val="subscript"/>
                </w:rPr>
                <w:delText>i</w:delText>
              </w:r>
            </w:del>
          </w:p>
        </w:tc>
        <w:tc>
          <w:tcPr>
            <w:tcW w:w="870" w:type="dxa"/>
          </w:tcPr>
          <w:p w14:paraId="48E54B56" w14:textId="77777777" w:rsidR="00F02D3F" w:rsidDel="009A66B3" w:rsidRDefault="00F02D3F" w:rsidP="00927624">
            <w:pPr>
              <w:pStyle w:val="TableBody"/>
              <w:rPr>
                <w:del w:id="1276" w:author="TEBA" w:date="2024-11-27T11:06:00Z"/>
              </w:rPr>
            </w:pPr>
            <w:del w:id="1277" w:author="TEBA" w:date="2024-11-27T11:06:00Z">
              <w:r w:rsidDel="009A66B3">
                <w:delText>None</w:delText>
              </w:r>
            </w:del>
          </w:p>
        </w:tc>
        <w:tc>
          <w:tcPr>
            <w:tcW w:w="7025" w:type="dxa"/>
          </w:tcPr>
          <w:p w14:paraId="1F87EE39" w14:textId="77777777" w:rsidR="00F02D3F" w:rsidDel="009A66B3" w:rsidRDefault="00F02D3F" w:rsidP="00927624">
            <w:pPr>
              <w:pStyle w:val="TableBody"/>
              <w:rPr>
                <w:del w:id="1278" w:author="TEBA" w:date="2024-11-27T11:06:00Z"/>
              </w:rPr>
            </w:pPr>
            <w:del w:id="1279" w:author="TEBA" w:date="2024-11-27T11:06:00Z">
              <w:r w:rsidDel="009A66B3">
                <w:delText>Adjusted SRPS Requirement for a specific Retail Entity.</w:delText>
              </w:r>
            </w:del>
          </w:p>
        </w:tc>
      </w:tr>
    </w:tbl>
    <w:p w14:paraId="487D7497" w14:textId="77777777" w:rsidR="00F02D3F" w:rsidDel="009A66B3" w:rsidRDefault="00F02D3F" w:rsidP="00F02D3F">
      <w:pPr>
        <w:keepNext/>
        <w:tabs>
          <w:tab w:val="left" w:pos="1080"/>
        </w:tabs>
        <w:spacing w:before="480" w:after="240"/>
        <w:outlineLvl w:val="2"/>
        <w:rPr>
          <w:del w:id="1280" w:author="TEBA" w:date="2024-11-27T11:06:00Z"/>
          <w:b/>
          <w:bCs/>
          <w:i/>
        </w:rPr>
      </w:pPr>
      <w:bookmarkStart w:id="1281" w:name="_Toc180673474"/>
      <w:commentRangeStart w:id="1282"/>
      <w:del w:id="1283" w:author="TEBA" w:date="2024-11-27T11:06:00Z">
        <w:r w:rsidDel="009A66B3">
          <w:rPr>
            <w:b/>
            <w:bCs/>
            <w:i/>
          </w:rPr>
          <w:delText>14.9.5</w:delText>
        </w:r>
      </w:del>
      <w:commentRangeEnd w:id="1282"/>
      <w:r>
        <w:rPr>
          <w:rStyle w:val="CommentReference"/>
        </w:rPr>
        <w:commentReference w:id="1282"/>
      </w:r>
      <w:del w:id="1284" w:author="TEBA" w:date="2024-11-27T11:06:00Z">
        <w:r w:rsidDel="009A66B3">
          <w:rPr>
            <w:b/>
            <w:bCs/>
            <w:i/>
          </w:rPr>
          <w:tab/>
          <w:delText>Final Solar Renewable Portfolio Standard Requirement</w:delText>
        </w:r>
        <w:bookmarkEnd w:id="1281"/>
      </w:del>
    </w:p>
    <w:p w14:paraId="0FEE9A80" w14:textId="77777777" w:rsidR="00F02D3F" w:rsidDel="009A66B3" w:rsidRDefault="00F02D3F" w:rsidP="00F02D3F">
      <w:pPr>
        <w:keepNext/>
        <w:spacing w:after="240"/>
        <w:ind w:left="720" w:hanging="720"/>
        <w:rPr>
          <w:del w:id="1285" w:author="TEBA" w:date="2024-11-27T11:06:00Z"/>
          <w:iCs/>
        </w:rPr>
      </w:pPr>
      <w:del w:id="1286" w:author="TEBA" w:date="2024-11-27T11:06:00Z">
        <w:r w:rsidDel="009A66B3">
          <w:rPr>
            <w:iCs/>
          </w:rPr>
          <w:delText>(1)</w:delText>
        </w:r>
        <w:r w:rsidDel="009A66B3">
          <w:rPr>
            <w:iCs/>
          </w:rPr>
          <w:tab/>
          <w:delText>ERCOT shall redistribute the TUO amount over all Retail Entities to determine the FSRRs.  ERCOT shall determine each Retail Entity’s FSRR as follows:</w:delText>
        </w:r>
      </w:del>
    </w:p>
    <w:p w14:paraId="4FA9EB94" w14:textId="77777777" w:rsidR="00F02D3F" w:rsidDel="009A66B3" w:rsidRDefault="00F02D3F" w:rsidP="00F02D3F">
      <w:pPr>
        <w:pStyle w:val="FormulaBold"/>
        <w:rPr>
          <w:del w:id="1287" w:author="TEBA" w:date="2024-11-27T11:06:00Z"/>
        </w:rPr>
      </w:pPr>
      <w:del w:id="1288" w:author="TEBA" w:date="2024-11-27T11:06:00Z">
        <w:r w:rsidDel="009A66B3">
          <w:delText xml:space="preserve">FSRR = ARR </w:delText>
        </w:r>
        <w:r w:rsidDel="009A66B3">
          <w:rPr>
            <w:i/>
            <w:vertAlign w:val="subscript"/>
          </w:rPr>
          <w:delText>i</w:delText>
        </w:r>
        <w:r w:rsidDel="009A66B3">
          <w:delText xml:space="preserve"> + (TUO </w:delText>
        </w:r>
        <w:r w:rsidDel="009A66B3">
          <w:sym w:font="Symbol" w:char="F0B4"/>
        </w:r>
        <w:r w:rsidDel="009A66B3">
          <w:delText xml:space="preserve"> (CRSRES </w:delText>
        </w:r>
        <w:r w:rsidDel="009A66B3">
          <w:rPr>
            <w:i/>
            <w:vertAlign w:val="subscript"/>
          </w:rPr>
          <w:delText xml:space="preserve">i </w:delText>
        </w:r>
        <w:r w:rsidDel="009A66B3">
          <w:delText>/ TS)) +/- Previous Year(s) FSRR adjustment (recalculated in accordance with subsection (f)(2) of P.U.C. S</w:delText>
        </w:r>
        <w:r w:rsidDel="009A66B3">
          <w:rPr>
            <w:sz w:val="20"/>
          </w:rPr>
          <w:delText>UBST</w:delText>
        </w:r>
        <w:r w:rsidDel="009A66B3">
          <w:delText>. R. 25.173, Renewable Energy Credit Program)</w:delText>
        </w:r>
      </w:del>
    </w:p>
    <w:p w14:paraId="44BF66C1" w14:textId="77777777" w:rsidR="00F02D3F" w:rsidDel="009A66B3" w:rsidRDefault="00F02D3F" w:rsidP="00F02D3F">
      <w:pPr>
        <w:spacing w:before="120"/>
        <w:rPr>
          <w:del w:id="1289" w:author="TEBA" w:date="2024-11-27T11:06:00Z"/>
        </w:rPr>
      </w:pPr>
      <w:del w:id="1290" w:author="TEBA" w:date="2024-11-27T11:06:00Z">
        <w:r w:rsidDel="009A66B3">
          <w:delText>The above variables are defined as follows:</w:delText>
        </w:r>
      </w:del>
    </w:p>
    <w:tbl>
      <w:tblPr>
        <w:tblW w:w="92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F02D3F" w:rsidDel="009A66B3" w14:paraId="7903FED9" w14:textId="77777777" w:rsidTr="00927624">
        <w:trPr>
          <w:cantSplit/>
          <w:trHeight w:val="548"/>
          <w:tblHeader/>
          <w:del w:id="1291" w:author="TEBA" w:date="2024-11-27T11:06:00Z"/>
        </w:trPr>
        <w:tc>
          <w:tcPr>
            <w:tcW w:w="1070" w:type="dxa"/>
          </w:tcPr>
          <w:p w14:paraId="7DD5D9B8" w14:textId="77777777" w:rsidR="00F02D3F" w:rsidDel="009A66B3" w:rsidRDefault="00F02D3F" w:rsidP="00927624">
            <w:pPr>
              <w:pStyle w:val="TableBody"/>
              <w:rPr>
                <w:del w:id="1292" w:author="TEBA" w:date="2024-11-27T11:06:00Z"/>
                <w:b/>
              </w:rPr>
            </w:pPr>
            <w:del w:id="1293" w:author="TEBA" w:date="2024-11-27T11:06:00Z">
              <w:r w:rsidDel="009A66B3">
                <w:rPr>
                  <w:b/>
                </w:rPr>
                <w:delText>Variable</w:delText>
              </w:r>
            </w:del>
          </w:p>
        </w:tc>
        <w:tc>
          <w:tcPr>
            <w:tcW w:w="870" w:type="dxa"/>
          </w:tcPr>
          <w:p w14:paraId="100E5F5C" w14:textId="77777777" w:rsidR="00F02D3F" w:rsidDel="009A66B3" w:rsidRDefault="00F02D3F" w:rsidP="00927624">
            <w:pPr>
              <w:pStyle w:val="TableBody"/>
              <w:rPr>
                <w:del w:id="1294" w:author="TEBA" w:date="2024-11-27T11:06:00Z"/>
                <w:b/>
              </w:rPr>
            </w:pPr>
            <w:del w:id="1295" w:author="TEBA" w:date="2024-11-27T11:06:00Z">
              <w:r w:rsidDel="009A66B3">
                <w:rPr>
                  <w:b/>
                </w:rPr>
                <w:delText>Unit</w:delText>
              </w:r>
            </w:del>
          </w:p>
        </w:tc>
        <w:tc>
          <w:tcPr>
            <w:tcW w:w="7334" w:type="dxa"/>
          </w:tcPr>
          <w:p w14:paraId="126CF51C" w14:textId="77777777" w:rsidR="00F02D3F" w:rsidDel="009A66B3" w:rsidRDefault="00F02D3F" w:rsidP="00927624">
            <w:pPr>
              <w:pStyle w:val="TableBody"/>
              <w:rPr>
                <w:del w:id="1296" w:author="TEBA" w:date="2024-11-27T11:06:00Z"/>
                <w:b/>
              </w:rPr>
            </w:pPr>
            <w:del w:id="1297" w:author="TEBA" w:date="2024-11-27T11:06:00Z">
              <w:r w:rsidDel="009A66B3">
                <w:rPr>
                  <w:b/>
                </w:rPr>
                <w:delText>Description</w:delText>
              </w:r>
            </w:del>
          </w:p>
        </w:tc>
      </w:tr>
      <w:tr w:rsidR="00F02D3F" w:rsidDel="009A66B3" w14:paraId="01468C4D" w14:textId="77777777" w:rsidTr="00927624">
        <w:trPr>
          <w:cantSplit/>
          <w:trHeight w:val="260"/>
          <w:del w:id="1298" w:author="TEBA" w:date="2024-11-27T11:06:00Z"/>
        </w:trPr>
        <w:tc>
          <w:tcPr>
            <w:tcW w:w="1070" w:type="dxa"/>
          </w:tcPr>
          <w:p w14:paraId="2954B635" w14:textId="77777777" w:rsidR="00F02D3F" w:rsidDel="009A66B3" w:rsidRDefault="00F02D3F" w:rsidP="00927624">
            <w:pPr>
              <w:pStyle w:val="TableBody"/>
              <w:rPr>
                <w:del w:id="1299" w:author="TEBA" w:date="2024-11-27T11:06:00Z"/>
              </w:rPr>
            </w:pPr>
            <w:del w:id="1300" w:author="TEBA" w:date="2024-11-27T11:06:00Z">
              <w:r w:rsidDel="009A66B3">
                <w:delText xml:space="preserve">ARR </w:delText>
              </w:r>
              <w:r w:rsidRPr="004878DD" w:rsidDel="009A66B3">
                <w:rPr>
                  <w:i/>
                  <w:vertAlign w:val="subscript"/>
                </w:rPr>
                <w:delText>i</w:delText>
              </w:r>
            </w:del>
          </w:p>
        </w:tc>
        <w:tc>
          <w:tcPr>
            <w:tcW w:w="870" w:type="dxa"/>
          </w:tcPr>
          <w:p w14:paraId="31DECDF8" w14:textId="77777777" w:rsidR="00F02D3F" w:rsidDel="009A66B3" w:rsidRDefault="00F02D3F" w:rsidP="00927624">
            <w:pPr>
              <w:pStyle w:val="TableBody"/>
              <w:rPr>
                <w:del w:id="1301" w:author="TEBA" w:date="2024-11-27T11:06:00Z"/>
              </w:rPr>
            </w:pPr>
            <w:del w:id="1302" w:author="TEBA" w:date="2024-11-27T11:06:00Z">
              <w:r w:rsidDel="009A66B3">
                <w:delText>None</w:delText>
              </w:r>
            </w:del>
          </w:p>
        </w:tc>
        <w:tc>
          <w:tcPr>
            <w:tcW w:w="7334" w:type="dxa"/>
          </w:tcPr>
          <w:p w14:paraId="4B907E35" w14:textId="77777777" w:rsidR="00F02D3F" w:rsidDel="009A66B3" w:rsidRDefault="00F02D3F" w:rsidP="00927624">
            <w:pPr>
              <w:pStyle w:val="TableBody"/>
              <w:rPr>
                <w:del w:id="1303" w:author="TEBA" w:date="2024-11-27T11:06:00Z"/>
              </w:rPr>
            </w:pPr>
            <w:del w:id="1304" w:author="TEBA" w:date="2024-11-27T11:06:00Z">
              <w:r w:rsidDel="009A66B3">
                <w:delText>Adjusted SRPS Requirement for a specific Retail Entity.</w:delText>
              </w:r>
            </w:del>
          </w:p>
        </w:tc>
      </w:tr>
      <w:tr w:rsidR="00F02D3F" w:rsidDel="009A66B3" w14:paraId="57D4CFD3" w14:textId="77777777" w:rsidTr="00927624">
        <w:trPr>
          <w:cantSplit/>
          <w:trHeight w:val="260"/>
          <w:del w:id="1305" w:author="TEBA" w:date="2024-11-27T11:06:00Z"/>
        </w:trPr>
        <w:tc>
          <w:tcPr>
            <w:tcW w:w="1070" w:type="dxa"/>
          </w:tcPr>
          <w:p w14:paraId="0A811FAC" w14:textId="77777777" w:rsidR="00F02D3F" w:rsidDel="009A66B3" w:rsidRDefault="00F02D3F" w:rsidP="00927624">
            <w:pPr>
              <w:pStyle w:val="TableBody"/>
              <w:rPr>
                <w:del w:id="1306" w:author="TEBA" w:date="2024-11-27T11:06:00Z"/>
              </w:rPr>
            </w:pPr>
            <w:del w:id="1307" w:author="TEBA" w:date="2024-11-27T11:06:00Z">
              <w:r w:rsidDel="009A66B3">
                <w:delText>TUO</w:delText>
              </w:r>
            </w:del>
          </w:p>
        </w:tc>
        <w:tc>
          <w:tcPr>
            <w:tcW w:w="870" w:type="dxa"/>
          </w:tcPr>
          <w:p w14:paraId="16A8B7B8" w14:textId="77777777" w:rsidR="00F02D3F" w:rsidDel="009A66B3" w:rsidRDefault="00F02D3F" w:rsidP="00927624">
            <w:pPr>
              <w:pStyle w:val="TableBody"/>
              <w:rPr>
                <w:del w:id="1308" w:author="TEBA" w:date="2024-11-27T11:06:00Z"/>
              </w:rPr>
            </w:pPr>
            <w:del w:id="1309" w:author="TEBA" w:date="2024-11-27T11:06:00Z">
              <w:r w:rsidDel="009A66B3">
                <w:delText>None</w:delText>
              </w:r>
            </w:del>
          </w:p>
        </w:tc>
        <w:tc>
          <w:tcPr>
            <w:tcW w:w="7334" w:type="dxa"/>
          </w:tcPr>
          <w:p w14:paraId="619CCF97" w14:textId="77777777" w:rsidR="00F02D3F" w:rsidDel="009A66B3" w:rsidRDefault="00F02D3F" w:rsidP="00927624">
            <w:pPr>
              <w:pStyle w:val="TableBody"/>
              <w:rPr>
                <w:del w:id="1310" w:author="TEBA" w:date="2024-11-27T11:06:00Z"/>
              </w:rPr>
            </w:pPr>
            <w:del w:id="1311" w:author="TEBA" w:date="2024-11-27T11:06:00Z">
              <w:r w:rsidDel="009A66B3">
                <w:delText>Total Usable Offsets.</w:delText>
              </w:r>
            </w:del>
          </w:p>
        </w:tc>
      </w:tr>
      <w:tr w:rsidR="00F02D3F" w:rsidDel="009A66B3" w14:paraId="32EE17B3" w14:textId="77777777" w:rsidTr="00927624">
        <w:trPr>
          <w:cantSplit/>
          <w:trHeight w:val="260"/>
          <w:del w:id="1312" w:author="TEBA" w:date="2024-11-27T11:06:00Z"/>
        </w:trPr>
        <w:tc>
          <w:tcPr>
            <w:tcW w:w="1070" w:type="dxa"/>
          </w:tcPr>
          <w:p w14:paraId="1A35AC78" w14:textId="77777777" w:rsidR="00F02D3F" w:rsidDel="009A66B3" w:rsidRDefault="00F02D3F" w:rsidP="00927624">
            <w:pPr>
              <w:pStyle w:val="TableBody"/>
              <w:rPr>
                <w:del w:id="1313" w:author="TEBA" w:date="2024-11-27T11:06:00Z"/>
              </w:rPr>
            </w:pPr>
            <w:del w:id="1314" w:author="TEBA" w:date="2024-11-27T11:06:00Z">
              <w:r w:rsidDel="009A66B3">
                <w:delText xml:space="preserve">CRSRES </w:delText>
              </w:r>
              <w:r w:rsidRPr="004878DD" w:rsidDel="009A66B3">
                <w:rPr>
                  <w:i/>
                  <w:vertAlign w:val="subscript"/>
                </w:rPr>
                <w:delText>i</w:delText>
              </w:r>
            </w:del>
          </w:p>
        </w:tc>
        <w:tc>
          <w:tcPr>
            <w:tcW w:w="870" w:type="dxa"/>
          </w:tcPr>
          <w:p w14:paraId="182630C4" w14:textId="77777777" w:rsidR="00F02D3F" w:rsidDel="009A66B3" w:rsidRDefault="00F02D3F" w:rsidP="00927624">
            <w:pPr>
              <w:pStyle w:val="TableBody"/>
              <w:rPr>
                <w:del w:id="1315" w:author="TEBA" w:date="2024-11-27T11:06:00Z"/>
              </w:rPr>
            </w:pPr>
            <w:del w:id="1316" w:author="TEBA" w:date="2024-11-27T11:06:00Z">
              <w:r w:rsidDel="009A66B3">
                <w:delText>MWh</w:delText>
              </w:r>
            </w:del>
          </w:p>
        </w:tc>
        <w:tc>
          <w:tcPr>
            <w:tcW w:w="7334" w:type="dxa"/>
          </w:tcPr>
          <w:p w14:paraId="0C299963" w14:textId="77777777" w:rsidR="00F02D3F" w:rsidDel="009A66B3" w:rsidRDefault="00F02D3F" w:rsidP="00927624">
            <w:pPr>
              <w:pStyle w:val="TableBody"/>
              <w:rPr>
                <w:del w:id="1317" w:author="TEBA" w:date="2024-11-27T11:06:00Z"/>
              </w:rPr>
            </w:pPr>
            <w:del w:id="1318" w:author="TEBA" w:date="2024-11-27T11:06:00Z">
              <w:r w:rsidDel="009A66B3">
                <w:delText>Retail sales of the Retail Entity to Texas Customers during the Compliance Period</w:delText>
              </w:r>
              <w:r w:rsidRPr="00E05922" w:rsidDel="009A66B3">
                <w:delText xml:space="preserve">, excluding sales </w:delText>
              </w:r>
              <w:r w:rsidDel="009A66B3">
                <w:delText xml:space="preserve">by the specific Retail Entity to any ESI IDs or accounts </w:delText>
              </w:r>
              <w:r w:rsidRPr="00E05922" w:rsidDel="009A66B3">
                <w:delText>for which an opt-out notice has been submitted</w:delText>
              </w:r>
              <w:r w:rsidDel="009A66B3">
                <w:delText xml:space="preserve"> under subsection (f) of P.U.C. </w:delText>
              </w:r>
              <w:r w:rsidRPr="00862F81" w:rsidDel="009A66B3">
                <w:rPr>
                  <w:smallCaps/>
                </w:rPr>
                <w:delText>Subst</w:delText>
              </w:r>
              <w:r w:rsidDel="009A66B3">
                <w:delText>. R. 25.173.</w:delText>
              </w:r>
            </w:del>
          </w:p>
        </w:tc>
      </w:tr>
      <w:tr w:rsidR="00F02D3F" w:rsidDel="009A66B3" w14:paraId="4D11C89D" w14:textId="77777777" w:rsidTr="00927624">
        <w:trPr>
          <w:cantSplit/>
          <w:trHeight w:val="260"/>
          <w:del w:id="1319" w:author="TEBA" w:date="2024-11-27T11:06:00Z"/>
        </w:trPr>
        <w:tc>
          <w:tcPr>
            <w:tcW w:w="1070" w:type="dxa"/>
          </w:tcPr>
          <w:p w14:paraId="730FF25C" w14:textId="77777777" w:rsidR="00F02D3F" w:rsidDel="009A66B3" w:rsidRDefault="00F02D3F" w:rsidP="00927624">
            <w:pPr>
              <w:pStyle w:val="TableBody"/>
              <w:rPr>
                <w:del w:id="1320" w:author="TEBA" w:date="2024-11-27T11:06:00Z"/>
              </w:rPr>
            </w:pPr>
            <w:del w:id="1321" w:author="TEBA" w:date="2024-11-27T11:06:00Z">
              <w:r w:rsidDel="009A66B3">
                <w:lastRenderedPageBreak/>
                <w:delText>TS</w:delText>
              </w:r>
            </w:del>
          </w:p>
        </w:tc>
        <w:tc>
          <w:tcPr>
            <w:tcW w:w="870" w:type="dxa"/>
          </w:tcPr>
          <w:p w14:paraId="45D1A670" w14:textId="77777777" w:rsidR="00F02D3F" w:rsidDel="009A66B3" w:rsidRDefault="00F02D3F" w:rsidP="00927624">
            <w:pPr>
              <w:pStyle w:val="TableBody"/>
              <w:rPr>
                <w:del w:id="1322" w:author="TEBA" w:date="2024-11-27T11:06:00Z"/>
              </w:rPr>
            </w:pPr>
            <w:del w:id="1323" w:author="TEBA" w:date="2024-11-27T11:06:00Z">
              <w:r w:rsidDel="009A66B3">
                <w:delText>MWh</w:delText>
              </w:r>
            </w:del>
          </w:p>
        </w:tc>
        <w:tc>
          <w:tcPr>
            <w:tcW w:w="7334" w:type="dxa"/>
          </w:tcPr>
          <w:p w14:paraId="16EAE9A3" w14:textId="77777777" w:rsidR="00F02D3F" w:rsidDel="009A66B3" w:rsidRDefault="00F02D3F" w:rsidP="00927624">
            <w:pPr>
              <w:pStyle w:val="TableBody"/>
              <w:rPr>
                <w:del w:id="1324" w:author="TEBA" w:date="2024-11-27T11:06:00Z"/>
              </w:rPr>
            </w:pPr>
            <w:del w:id="1325" w:author="TEBA" w:date="2024-11-27T11:06:00Z">
              <w:r w:rsidDel="009A66B3">
                <w:delText>Total retail sales of all Retail Entities to Texas Customers during the Compliance Period</w:delText>
              </w:r>
              <w:r w:rsidRPr="00E05922" w:rsidDel="009A66B3">
                <w:delText xml:space="preserve">, excluding </w:delText>
              </w:r>
              <w:r w:rsidDel="009A66B3">
                <w:delText xml:space="preserve">all sales or accounts of all Retail Entities to </w:delText>
              </w:r>
              <w:r w:rsidRPr="00982241" w:rsidDel="009A66B3">
                <w:delText>ESI</w:delText>
              </w:r>
              <w:r w:rsidDel="009A66B3">
                <w:delText xml:space="preserve"> ID</w:delText>
              </w:r>
              <w:r w:rsidRPr="00982241" w:rsidDel="009A66B3">
                <w:delText>s</w:delText>
              </w:r>
              <w:r w:rsidDel="009A66B3">
                <w:delText xml:space="preserve"> </w:delText>
              </w:r>
              <w:r w:rsidRPr="00E05922" w:rsidDel="009A66B3">
                <w:delText>for which an opt-out notice has been submitted</w:delText>
              </w:r>
              <w:r w:rsidDel="009A66B3">
                <w:delText xml:space="preserve"> under subsection (f) of P.U.C. </w:delText>
              </w:r>
              <w:r w:rsidRPr="00862F81" w:rsidDel="009A66B3">
                <w:rPr>
                  <w:smallCaps/>
                </w:rPr>
                <w:delText>Subst</w:delText>
              </w:r>
              <w:r w:rsidDel="009A66B3">
                <w:delText>. R. 25.173.</w:delText>
              </w:r>
            </w:del>
          </w:p>
        </w:tc>
      </w:tr>
    </w:tbl>
    <w:p w14:paraId="3E4A03EE" w14:textId="77777777" w:rsidR="00F02D3F" w:rsidDel="009A66B3" w:rsidRDefault="00F02D3F" w:rsidP="00F02D3F">
      <w:pPr>
        <w:spacing w:before="240" w:after="240"/>
        <w:ind w:left="720" w:hanging="720"/>
        <w:rPr>
          <w:del w:id="1326" w:author="TEBA" w:date="2024-11-27T11:06:00Z"/>
          <w:iCs/>
        </w:rPr>
      </w:pPr>
      <w:del w:id="1327" w:author="TEBA" w:date="2024-11-27T11:06:00Z">
        <w:r w:rsidDel="009A66B3">
          <w:rPr>
            <w:iCs/>
          </w:rPr>
          <w:delText>(2)</w:delText>
        </w:r>
        <w:r w:rsidDel="009A66B3">
          <w:rPr>
            <w:iCs/>
          </w:rPr>
          <w:tab/>
          <w:delText>This process will be an iterative process that will solve until the optimal allocation is reached with all FSRRs resolved to the nearest whole REC.</w:delText>
        </w:r>
      </w:del>
    </w:p>
    <w:p w14:paraId="38859395" w14:textId="77777777" w:rsidR="00F02D3F" w:rsidRPr="009A66B3" w:rsidDel="009A66B3" w:rsidRDefault="00F02D3F" w:rsidP="00F02D3F">
      <w:pPr>
        <w:spacing w:after="240"/>
        <w:ind w:left="720" w:hanging="720"/>
        <w:rPr>
          <w:del w:id="1328" w:author="TEBA" w:date="2024-11-27T11:06:00Z"/>
          <w:iCs/>
        </w:rPr>
      </w:pPr>
      <w:del w:id="1329" w:author="TEBA" w:date="2024-11-27T11:06:00Z">
        <w:r w:rsidDel="009A66B3">
          <w:rPr>
            <w:iCs/>
          </w:rPr>
          <w:delText>(3)</w:delText>
        </w:r>
        <w:r w:rsidDel="009A66B3">
          <w:rPr>
            <w:iCs/>
          </w:rPr>
          <w:tab/>
          <w:delText xml:space="preserve">ERCOT shall notify each Retail Entity of its FSRR for the previous Compliance Period no later than the date set forth for such Notification in subsection (i)(l) of P.U.C. </w:delText>
        </w:r>
        <w:r w:rsidDel="009A66B3">
          <w:rPr>
            <w:iCs/>
            <w:smallCaps/>
          </w:rPr>
          <w:delText>Subst</w:delText>
        </w:r>
        <w:r w:rsidDel="009A66B3">
          <w:rPr>
            <w:iCs/>
          </w:rPr>
          <w:delText>. R. 25.173.</w:delText>
        </w:r>
      </w:del>
    </w:p>
    <w:p w14:paraId="777B97F6" w14:textId="77777777" w:rsidR="00F02D3F" w:rsidRDefault="00F02D3F" w:rsidP="00F02D3F">
      <w:pPr>
        <w:keepNext/>
        <w:tabs>
          <w:tab w:val="left" w:pos="900"/>
        </w:tabs>
        <w:spacing w:before="240" w:after="240"/>
        <w:ind w:left="900" w:hanging="900"/>
        <w:outlineLvl w:val="1"/>
        <w:rPr>
          <w:b/>
        </w:rPr>
      </w:pPr>
      <w:bookmarkStart w:id="1330" w:name="_Toc180673475"/>
      <w:r>
        <w:rPr>
          <w:b/>
        </w:rPr>
        <w:t>14.10</w:t>
      </w:r>
      <w:r>
        <w:rPr>
          <w:b/>
        </w:rPr>
        <w:tab/>
      </w:r>
      <w:bookmarkStart w:id="1331" w:name="_Hlk183459031"/>
      <w:r>
        <w:rPr>
          <w:b/>
        </w:rPr>
        <w:t xml:space="preserve">Retiring </w:t>
      </w:r>
      <w:ins w:id="1332" w:author="TEBA" w:date="2024-11-08T09:10:00Z">
        <w:r>
          <w:rPr>
            <w:b/>
          </w:rPr>
          <w:t xml:space="preserve">and Disaggregating </w:t>
        </w:r>
      </w:ins>
      <w:del w:id="1333" w:author="TEBA" w:date="2024-11-08T09:10:00Z">
        <w:r w:rsidDel="00453D4E">
          <w:rPr>
            <w:b/>
          </w:rPr>
          <w:delText xml:space="preserve">of Renewable </w:delText>
        </w:r>
      </w:del>
      <w:r>
        <w:rPr>
          <w:b/>
        </w:rPr>
        <w:t xml:space="preserve">Energy </w:t>
      </w:r>
      <w:ins w:id="1334" w:author="TEBA" w:date="2024-11-08T09:10:00Z">
        <w:r>
          <w:rPr>
            <w:b/>
          </w:rPr>
          <w:t xml:space="preserve">Attribute </w:t>
        </w:r>
      </w:ins>
      <w:del w:id="1335" w:author="TEBA" w:date="2024-11-08T09:10:00Z">
        <w:r w:rsidDel="00453D4E">
          <w:rPr>
            <w:b/>
          </w:rPr>
          <w:delText xml:space="preserve">Credits </w:delText>
        </w:r>
      </w:del>
      <w:ins w:id="1336" w:author="TEBA" w:date="2024-11-08T09:10:00Z">
        <w:r>
          <w:rPr>
            <w:b/>
          </w:rPr>
          <w:t xml:space="preserve">Certificates </w:t>
        </w:r>
      </w:ins>
      <w:bookmarkEnd w:id="1331"/>
      <w:del w:id="1337" w:author="TEBA" w:date="2024-11-08T09:11:00Z">
        <w:r w:rsidDel="00453D4E">
          <w:rPr>
            <w:b/>
          </w:rPr>
          <w:delText>or Compliance Premiums</w:delText>
        </w:r>
      </w:del>
      <w:bookmarkEnd w:id="1330"/>
    </w:p>
    <w:p w14:paraId="5B81BA97" w14:textId="77777777" w:rsidR="00F02D3F" w:rsidRDefault="00F02D3F" w:rsidP="00F02D3F">
      <w:pPr>
        <w:spacing w:after="240"/>
        <w:ind w:left="720" w:hanging="720"/>
        <w:rPr>
          <w:iCs/>
        </w:rPr>
      </w:pPr>
      <w:r>
        <w:t>(1)</w:t>
      </w:r>
      <w:r>
        <w:tab/>
      </w:r>
      <w:r>
        <w:rPr>
          <w:iCs/>
        </w:rPr>
        <w:t>A</w:t>
      </w:r>
      <w:ins w:id="1338" w:author="TEBA" w:date="2024-11-08T09:11:00Z">
        <w:r>
          <w:rPr>
            <w:iCs/>
          </w:rPr>
          <w:t>n</w:t>
        </w:r>
      </w:ins>
      <w:r>
        <w:rPr>
          <w:iCs/>
        </w:rPr>
        <w:t xml:space="preserve"> </w:t>
      </w:r>
      <w:del w:id="1339" w:author="TEBA" w:date="2024-11-08T09:11:00Z">
        <w:r w:rsidDel="00453D4E">
          <w:rPr>
            <w:iCs/>
          </w:rPr>
          <w:delText xml:space="preserve">Renewable </w:delText>
        </w:r>
      </w:del>
      <w:r>
        <w:rPr>
          <w:iCs/>
        </w:rPr>
        <w:t xml:space="preserve">Energy </w:t>
      </w:r>
      <w:ins w:id="1340" w:author="TEBA" w:date="2024-11-08T09:11:00Z">
        <w:r>
          <w:rPr>
            <w:iCs/>
          </w:rPr>
          <w:t xml:space="preserve">Attribute </w:t>
        </w:r>
      </w:ins>
      <w:del w:id="1341" w:author="TEBA" w:date="2024-11-08T09:11:00Z">
        <w:r w:rsidDel="00453D4E">
          <w:rPr>
            <w:iCs/>
          </w:rPr>
          <w:delText xml:space="preserve">Credit </w:delText>
        </w:r>
      </w:del>
      <w:ins w:id="1342" w:author="TEBA" w:date="2024-11-08T09:11:00Z">
        <w:r>
          <w:rPr>
            <w:iCs/>
          </w:rPr>
          <w:t xml:space="preserve">Certificate </w:t>
        </w:r>
      </w:ins>
      <w:r>
        <w:rPr>
          <w:iCs/>
        </w:rPr>
        <w:t>(</w:t>
      </w:r>
      <w:del w:id="1343" w:author="TEBA" w:date="2024-11-08T09:11:00Z">
        <w:r w:rsidDel="00453D4E">
          <w:rPr>
            <w:iCs/>
          </w:rPr>
          <w:delText>R</w:delText>
        </w:r>
      </w:del>
      <w:r>
        <w:rPr>
          <w:iCs/>
        </w:rPr>
        <w:t>E</w:t>
      </w:r>
      <w:ins w:id="1344" w:author="TEBA" w:date="2024-11-08T09:11:00Z">
        <w:r>
          <w:rPr>
            <w:iCs/>
          </w:rPr>
          <w:t>A</w:t>
        </w:r>
      </w:ins>
      <w:r>
        <w:rPr>
          <w:iCs/>
        </w:rPr>
        <w:t xml:space="preserve">C) </w:t>
      </w:r>
      <w:del w:id="1345" w:author="TEBA" w:date="2024-11-08T09:11:00Z">
        <w:r w:rsidDel="00453D4E">
          <w:rPr>
            <w:iCs/>
          </w:rPr>
          <w:delText xml:space="preserve">or Compliance Premium </w:delText>
        </w:r>
      </w:del>
      <w:ins w:id="1346" w:author="TEBA" w:date="2024-11-27T10:49:00Z">
        <w:r>
          <w:rPr>
            <w:iCs/>
          </w:rPr>
          <w:t xml:space="preserve">account </w:t>
        </w:r>
      </w:ins>
      <w:r>
        <w:rPr>
          <w:iCs/>
        </w:rPr>
        <w:t>owner</w:t>
      </w:r>
      <w:del w:id="1347" w:author="TEBA" w:date="2024-11-27T10:49:00Z">
        <w:r w:rsidDel="00F52E00">
          <w:rPr>
            <w:iCs/>
          </w:rPr>
          <w:delText>’s</w:delText>
        </w:r>
      </w:del>
      <w:del w:id="1348" w:author="TEBA" w:date="2024-11-27T10:50:00Z">
        <w:r w:rsidDel="00F52E00">
          <w:rPr>
            <w:iCs/>
          </w:rPr>
          <w:delText xml:space="preserve"> </w:delText>
        </w:r>
      </w:del>
      <w:del w:id="1349" w:author="TEBA" w:date="2024-11-08T09:11:00Z">
        <w:r w:rsidDel="00DE20FB">
          <w:rPr>
            <w:iCs/>
          </w:rPr>
          <w:delText>Designated Representative</w:delText>
        </w:r>
      </w:del>
      <w:r>
        <w:rPr>
          <w:iCs/>
        </w:rPr>
        <w:t xml:space="preserve"> must submit retirement </w:t>
      </w:r>
      <w:del w:id="1350" w:author="TEBA" w:date="2024-11-08T09:11:00Z">
        <w:r w:rsidDel="00DE20FB">
          <w:rPr>
            <w:iCs/>
          </w:rPr>
          <w:delText xml:space="preserve">requests </w:delText>
        </w:r>
      </w:del>
      <w:ins w:id="1351" w:author="TEBA" w:date="2024-11-08T09:11:00Z">
        <w:r>
          <w:rPr>
            <w:iCs/>
          </w:rPr>
          <w:t xml:space="preserve">notifications </w:t>
        </w:r>
      </w:ins>
      <w:r>
        <w:rPr>
          <w:iCs/>
        </w:rPr>
        <w:t xml:space="preserve">to ERCOT.  </w:t>
      </w:r>
      <w:del w:id="1352" w:author="TEBA" w:date="2024-11-08T12:01:00Z">
        <w:r w:rsidDel="00E16F78">
          <w:rPr>
            <w:iCs/>
          </w:rPr>
          <w:delText>R</w:delText>
        </w:r>
      </w:del>
      <w:r>
        <w:rPr>
          <w:iCs/>
        </w:rPr>
        <w:t>E</w:t>
      </w:r>
      <w:ins w:id="1353" w:author="TEBA" w:date="2024-11-08T12:01:00Z">
        <w:r>
          <w:rPr>
            <w:iCs/>
          </w:rPr>
          <w:t>A</w:t>
        </w:r>
      </w:ins>
      <w:r>
        <w:rPr>
          <w:iCs/>
        </w:rPr>
        <w:t xml:space="preserve">Cs </w:t>
      </w:r>
      <w:del w:id="1354" w:author="TEBA" w:date="2024-11-08T12:01:00Z">
        <w:r w:rsidDel="00E16F78">
          <w:rPr>
            <w:iCs/>
          </w:rPr>
          <w:delText xml:space="preserve">or Compliance Premiums </w:delText>
        </w:r>
      </w:del>
      <w:r>
        <w:rPr>
          <w:iCs/>
        </w:rPr>
        <w:t xml:space="preserve">specified by a Designated Representative for retirement must be in the </w:t>
      </w:r>
      <w:del w:id="1355" w:author="TEBA" w:date="2024-11-08T12:02:00Z">
        <w:r w:rsidDel="001F35F4">
          <w:rPr>
            <w:iCs/>
          </w:rPr>
          <w:delText>R</w:delText>
        </w:r>
      </w:del>
      <w:r>
        <w:rPr>
          <w:iCs/>
        </w:rPr>
        <w:t>E</w:t>
      </w:r>
      <w:ins w:id="1356" w:author="TEBA" w:date="2024-11-08T12:02:00Z">
        <w:r>
          <w:rPr>
            <w:iCs/>
          </w:rPr>
          <w:t>A</w:t>
        </w:r>
      </w:ins>
      <w:r>
        <w:rPr>
          <w:iCs/>
        </w:rPr>
        <w:t xml:space="preserve">C trading account from which they are being retired at the time the request is submitted.  ERCOT shall retire such </w:t>
      </w:r>
      <w:del w:id="1357" w:author="TEBA" w:date="2024-11-08T12:02:00Z">
        <w:r w:rsidDel="001F35F4">
          <w:rPr>
            <w:iCs/>
          </w:rPr>
          <w:delText>R</w:delText>
        </w:r>
      </w:del>
      <w:r>
        <w:rPr>
          <w:iCs/>
        </w:rPr>
        <w:t>E</w:t>
      </w:r>
      <w:ins w:id="1358" w:author="TEBA" w:date="2024-11-08T12:02:00Z">
        <w:r>
          <w:rPr>
            <w:iCs/>
          </w:rPr>
          <w:t>A</w:t>
        </w:r>
      </w:ins>
      <w:r>
        <w:rPr>
          <w:iCs/>
        </w:rPr>
        <w:t xml:space="preserve">Cs </w:t>
      </w:r>
      <w:del w:id="1359" w:author="TEBA" w:date="2024-11-08T12:02:00Z">
        <w:r w:rsidDel="001F35F4">
          <w:rPr>
            <w:iCs/>
          </w:rPr>
          <w:delText xml:space="preserve">or Compliance Premiums </w:delText>
        </w:r>
      </w:del>
      <w:r>
        <w:rPr>
          <w:iCs/>
        </w:rPr>
        <w:t xml:space="preserve">by removing them from the party’s </w:t>
      </w:r>
      <w:del w:id="1360" w:author="TEBA" w:date="2024-11-08T12:02:00Z">
        <w:r w:rsidDel="001F35F4">
          <w:rPr>
            <w:iCs/>
          </w:rPr>
          <w:delText>R</w:delText>
        </w:r>
      </w:del>
      <w:r>
        <w:rPr>
          <w:iCs/>
        </w:rPr>
        <w:t>E</w:t>
      </w:r>
      <w:ins w:id="1361" w:author="TEBA" w:date="2024-11-08T12:02:00Z">
        <w:r>
          <w:rPr>
            <w:iCs/>
          </w:rPr>
          <w:t>A</w:t>
        </w:r>
      </w:ins>
      <w:r>
        <w:rPr>
          <w:iCs/>
        </w:rPr>
        <w:t xml:space="preserve">C trading account and retiring the unique serial number, thus rendering the </w:t>
      </w:r>
      <w:del w:id="1362" w:author="TEBA" w:date="2024-11-08T12:02:00Z">
        <w:r w:rsidDel="001F35F4">
          <w:rPr>
            <w:iCs/>
          </w:rPr>
          <w:delText>R</w:delText>
        </w:r>
      </w:del>
      <w:r>
        <w:rPr>
          <w:iCs/>
        </w:rPr>
        <w:t>E</w:t>
      </w:r>
      <w:ins w:id="1363" w:author="TEBA" w:date="2024-11-08T12:02:00Z">
        <w:r>
          <w:rPr>
            <w:iCs/>
          </w:rPr>
          <w:t>A</w:t>
        </w:r>
      </w:ins>
      <w:r>
        <w:rPr>
          <w:iCs/>
        </w:rPr>
        <w:t xml:space="preserve">C </w:t>
      </w:r>
      <w:del w:id="1364" w:author="TEBA" w:date="2024-11-08T12:02:00Z">
        <w:r w:rsidDel="001F35F4">
          <w:rPr>
            <w:iCs/>
          </w:rPr>
          <w:delText xml:space="preserve">or Compliance Premium </w:delText>
        </w:r>
      </w:del>
      <w:r>
        <w:rPr>
          <w:iCs/>
        </w:rPr>
        <w:t xml:space="preserve">unusable for any other purpose.  ERCOT shall maintain records to archive all </w:t>
      </w:r>
      <w:del w:id="1365" w:author="TEBA" w:date="2024-11-08T12:02:00Z">
        <w:r w:rsidDel="001F35F4">
          <w:rPr>
            <w:iCs/>
          </w:rPr>
          <w:delText>R</w:delText>
        </w:r>
      </w:del>
      <w:r>
        <w:rPr>
          <w:iCs/>
        </w:rPr>
        <w:t>E</w:t>
      </w:r>
      <w:ins w:id="1366" w:author="TEBA" w:date="2024-11-08T12:02:00Z">
        <w:r>
          <w:rPr>
            <w:iCs/>
          </w:rPr>
          <w:t>A</w:t>
        </w:r>
      </w:ins>
      <w:r>
        <w:rPr>
          <w:iCs/>
        </w:rPr>
        <w:t xml:space="preserve">Cs </w:t>
      </w:r>
      <w:del w:id="1367" w:author="TEBA" w:date="2024-11-08T12:03:00Z">
        <w:r w:rsidDel="001F35F4">
          <w:rPr>
            <w:iCs/>
          </w:rPr>
          <w:delText xml:space="preserve">or Compliance Premiums </w:delText>
        </w:r>
      </w:del>
      <w:r>
        <w:rPr>
          <w:iCs/>
        </w:rPr>
        <w:t>that have been retired</w:t>
      </w:r>
      <w:del w:id="1368" w:author="TEBA" w:date="2024-11-08T12:03:00Z">
        <w:r w:rsidDel="001F35F4">
          <w:rPr>
            <w:iCs/>
          </w:rPr>
          <w:delText xml:space="preserve"> and to identify the basis on which RECs or Compliance Premiums were retired</w:delText>
        </w:r>
      </w:del>
      <w:r>
        <w:rPr>
          <w:iCs/>
        </w:rPr>
        <w:t xml:space="preserve">.  </w:t>
      </w:r>
      <w:ins w:id="1369" w:author="TEBA" w:date="2024-11-08T12:04:00Z">
        <w:r>
          <w:rPr>
            <w:iCs/>
          </w:rPr>
          <w:t xml:space="preserve">ERCOT shall provide a </w:t>
        </w:r>
      </w:ins>
      <w:ins w:id="1370" w:author="TEBA" w:date="2024-11-27T10:43:00Z">
        <w:r>
          <w:rPr>
            <w:iCs/>
          </w:rPr>
          <w:t>Representational St</w:t>
        </w:r>
      </w:ins>
      <w:ins w:id="1371" w:author="TEBA" w:date="2024-11-27T10:44:00Z">
        <w:r>
          <w:rPr>
            <w:iCs/>
          </w:rPr>
          <w:t>ate Transfer (</w:t>
        </w:r>
      </w:ins>
      <w:ins w:id="1372" w:author="TEBA" w:date="2024-11-08T12:04:00Z">
        <w:r>
          <w:rPr>
            <w:iCs/>
          </w:rPr>
          <w:t>REST</w:t>
        </w:r>
      </w:ins>
      <w:ins w:id="1373" w:author="TEBA" w:date="2024-11-27T10:44:00Z">
        <w:r>
          <w:rPr>
            <w:iCs/>
          </w:rPr>
          <w:t>)</w:t>
        </w:r>
      </w:ins>
      <w:ins w:id="1374" w:author="TEBA" w:date="2024-11-08T12:04:00Z">
        <w:r>
          <w:rPr>
            <w:iCs/>
          </w:rPr>
          <w:t xml:space="preserve"> </w:t>
        </w:r>
      </w:ins>
      <w:ins w:id="1375" w:author="TEBA" w:date="2024-11-25T19:30:00Z">
        <w:r>
          <w:rPr>
            <w:iCs/>
          </w:rPr>
          <w:t>A</w:t>
        </w:r>
      </w:ins>
      <w:ins w:id="1376" w:author="TEBA" w:date="2024-11-08T12:04:00Z">
        <w:r>
          <w:rPr>
            <w:iCs/>
          </w:rPr>
          <w:t xml:space="preserve">pplication </w:t>
        </w:r>
      </w:ins>
      <w:ins w:id="1377" w:author="TEBA" w:date="2024-11-25T19:30:00Z">
        <w:r>
          <w:rPr>
            <w:iCs/>
          </w:rPr>
          <w:t>P</w:t>
        </w:r>
      </w:ins>
      <w:ins w:id="1378" w:author="TEBA" w:date="2024-11-08T12:04:00Z">
        <w:r>
          <w:rPr>
            <w:iCs/>
          </w:rPr>
          <w:t xml:space="preserve">rogramming </w:t>
        </w:r>
      </w:ins>
      <w:ins w:id="1379" w:author="TEBA" w:date="2024-11-25T19:30:00Z">
        <w:r>
          <w:rPr>
            <w:iCs/>
          </w:rPr>
          <w:t>I</w:t>
        </w:r>
      </w:ins>
      <w:ins w:id="1380" w:author="TEBA" w:date="2024-11-08T12:04:00Z">
        <w:r>
          <w:rPr>
            <w:iCs/>
          </w:rPr>
          <w:t>nterface (API) to submit retirement notifications.</w:t>
        </w:r>
      </w:ins>
      <w:del w:id="1381" w:author="TEBA" w:date="2024-11-08T12:03:00Z">
        <w:r w:rsidDel="001F35F4">
          <w:rPr>
            <w:iCs/>
          </w:rPr>
          <w:delText>The reasons for retiring RECs include mandatory compliance, voluntary retirement, and expiration.  The reasons for retiring Compliance Premiums include mandatory compliance, voluntary retirement, and expiration.</w:delText>
        </w:r>
      </w:del>
    </w:p>
    <w:p w14:paraId="1AE0275F" w14:textId="77777777" w:rsidR="00F02D3F" w:rsidRDefault="00F02D3F" w:rsidP="00F02D3F">
      <w:pPr>
        <w:spacing w:after="240"/>
        <w:ind w:left="720" w:hanging="720"/>
        <w:rPr>
          <w:ins w:id="1382" w:author="TEBA" w:date="2024-11-08T12:05:00Z"/>
        </w:rPr>
      </w:pPr>
      <w:ins w:id="1383" w:author="TEBA" w:date="2024-11-08T12:04:00Z">
        <w:r>
          <w:t>(2)</w:t>
        </w:r>
        <w:r>
          <w:tab/>
          <w:t xml:space="preserve">In order to </w:t>
        </w:r>
      </w:ins>
      <w:ins w:id="1384" w:author="TEBA" w:date="2024-11-22T12:43:00Z">
        <w:r>
          <w:t xml:space="preserve">convert to hourly or </w:t>
        </w:r>
      </w:ins>
      <w:ins w:id="1385" w:author="TEBA" w:date="2024-11-08T12:04:00Z">
        <w:r>
          <w:t xml:space="preserve">enable partial transfers of EACs, an EAC </w:t>
        </w:r>
      </w:ins>
      <w:ins w:id="1386" w:author="TEBA" w:date="2024-11-26T06:57:00Z">
        <w:r>
          <w:t>a</w:t>
        </w:r>
      </w:ins>
      <w:ins w:id="1387" w:author="TEBA" w:date="2024-11-08T12:04:00Z">
        <w:r>
          <w:t xml:space="preserve">ccount </w:t>
        </w:r>
      </w:ins>
      <w:ins w:id="1388" w:author="TEBA" w:date="2024-11-26T06:57:00Z">
        <w:r>
          <w:t>o</w:t>
        </w:r>
      </w:ins>
      <w:ins w:id="1389" w:author="TEBA" w:date="2024-11-08T12:04:00Z">
        <w:r>
          <w:t xml:space="preserve">wner </w:t>
        </w:r>
      </w:ins>
      <w:ins w:id="1390" w:author="TEBA" w:date="2024-11-22T12:43:00Z">
        <w:r>
          <w:t xml:space="preserve">or authorized third party </w:t>
        </w:r>
      </w:ins>
      <w:ins w:id="1391" w:author="TEBA" w:date="2024-11-08T12:04:00Z">
        <w:r>
          <w:t xml:space="preserve">may disaggregate any EAC or set of EACs by using the API provided by ERCOT. </w:t>
        </w:r>
      </w:ins>
      <w:ins w:id="1392" w:author="TEBA" w:date="2024-11-25T21:34:00Z">
        <w:r>
          <w:t xml:space="preserve"> </w:t>
        </w:r>
      </w:ins>
      <w:ins w:id="1393" w:author="TEBA" w:date="2024-11-08T12:04:00Z">
        <w:r>
          <w:t xml:space="preserve">To disaggregate an EAC, the EAC </w:t>
        </w:r>
      </w:ins>
      <w:ins w:id="1394" w:author="TEBA" w:date="2024-11-27T09:33:00Z">
        <w:r>
          <w:t>“</w:t>
        </w:r>
      </w:ins>
      <w:ins w:id="1395" w:author="TEBA" w:date="2024-11-08T12:04:00Z">
        <w:r>
          <w:t>Number</w:t>
        </w:r>
      </w:ins>
      <w:ins w:id="1396" w:author="TEBA" w:date="2024-11-27T09:33:00Z">
        <w:r>
          <w:t>”</w:t>
        </w:r>
      </w:ins>
      <w:ins w:id="1397" w:author="TEBA" w:date="2024-11-08T12:04:00Z">
        <w:r>
          <w:t xml:space="preserve"> field shall be updated to reflect the number of </w:t>
        </w:r>
      </w:ins>
      <w:ins w:id="1398" w:author="TEBA" w:date="2024-11-25T19:55:00Z">
        <w:r>
          <w:t>Watt-hour (</w:t>
        </w:r>
      </w:ins>
      <w:ins w:id="1399" w:author="TEBA" w:date="2024-11-08T12:04:00Z">
        <w:r>
          <w:t>Wh</w:t>
        </w:r>
      </w:ins>
      <w:ins w:id="1400" w:author="TEBA" w:date="2024-11-25T19:55:00Z">
        <w:r>
          <w:t>)</w:t>
        </w:r>
      </w:ins>
      <w:ins w:id="1401" w:author="TEBA" w:date="2024-11-08T12:04:00Z">
        <w:r>
          <w:t xml:space="preserve"> associated with each EAC, while maintaining serialization for each record. </w:t>
        </w:r>
      </w:ins>
      <w:ins w:id="1402" w:author="TEBA" w:date="2024-11-25T21:35:00Z">
        <w:r>
          <w:t xml:space="preserve"> </w:t>
        </w:r>
      </w:ins>
      <w:ins w:id="1403" w:author="TEBA" w:date="2024-11-08T12:04:00Z">
        <w:r>
          <w:t xml:space="preserve">Disaggregation can be for as little as one </w:t>
        </w:r>
      </w:ins>
      <w:ins w:id="1404" w:author="TEBA" w:date="2024-11-25T19:53:00Z">
        <w:r>
          <w:t>Wh</w:t>
        </w:r>
      </w:ins>
      <w:ins w:id="1405" w:author="TEBA" w:date="2024-11-08T12:04:00Z">
        <w:r>
          <w:t xml:space="preserve">, and the disaggregation can occur as a component of a transfer transaction.  </w:t>
        </w:r>
      </w:ins>
    </w:p>
    <w:p w14:paraId="24532C4C" w14:textId="77777777" w:rsidR="00F02D3F" w:rsidRDefault="00F02D3F" w:rsidP="00F02D3F">
      <w:pPr>
        <w:spacing w:after="240"/>
        <w:ind w:left="1440" w:hanging="720"/>
        <w:rPr>
          <w:ins w:id="1406" w:author="TEBA" w:date="2024-11-08T12:05:00Z"/>
        </w:rPr>
      </w:pPr>
      <w:ins w:id="1407" w:author="TEBA" w:date="2024-11-08T12:05:00Z">
        <w:r>
          <w:t>(a)</w:t>
        </w:r>
      </w:ins>
      <w:ins w:id="1408" w:author="TEBA" w:date="2024-11-25T22:02:00Z">
        <w:r>
          <w:tab/>
        </w:r>
      </w:ins>
      <w:ins w:id="1409" w:author="TEBA" w:date="2024-11-08T12:04:00Z">
        <w:r>
          <w:t xml:space="preserve">The serialization should reflect the methodology described in Section 14.6, </w:t>
        </w:r>
      </w:ins>
      <w:ins w:id="1410" w:author="TEBA" w:date="2024-11-25T20:26:00Z">
        <w:r w:rsidRPr="00837464">
          <w:t>Awarding of Renewable Energy Attribute Certificates</w:t>
        </w:r>
        <w:r>
          <w:t>,</w:t>
        </w:r>
        <w:r w:rsidRPr="00837464">
          <w:t xml:space="preserve"> </w:t>
        </w:r>
      </w:ins>
      <w:ins w:id="1411" w:author="TEBA" w:date="2024-11-08T12:04:00Z">
        <w:r>
          <w:t xml:space="preserve">but the quantity and serialization should reflect only those </w:t>
        </w:r>
      </w:ins>
      <w:ins w:id="1412" w:author="TEBA" w:date="2024-11-25T19:53:00Z">
        <w:r>
          <w:t>Wh</w:t>
        </w:r>
      </w:ins>
      <w:ins w:id="1413" w:author="TEBA" w:date="2024-11-08T12:04:00Z">
        <w:r>
          <w:t xml:space="preserve">s represented by each new disaggregated record. </w:t>
        </w:r>
      </w:ins>
      <w:ins w:id="1414" w:author="TEBA" w:date="2024-11-25T21:35:00Z">
        <w:r>
          <w:t xml:space="preserve"> </w:t>
        </w:r>
      </w:ins>
      <w:ins w:id="1415" w:author="TEBA" w:date="2024-11-08T12:04:00Z">
        <w:r>
          <w:t>For example, for a particular hour that previously had serialization from 1-600, the records will reflect 1-300 and 301-600 if the disaggregation was evenly split.</w:t>
        </w:r>
      </w:ins>
    </w:p>
    <w:p w14:paraId="25D72FB6" w14:textId="77777777" w:rsidR="00F02D3F" w:rsidRDefault="00F02D3F" w:rsidP="00F02D3F">
      <w:pPr>
        <w:spacing w:after="240"/>
        <w:ind w:left="1440" w:hanging="720"/>
        <w:rPr>
          <w:ins w:id="1416" w:author="TEBA" w:date="2024-11-08T12:04:00Z"/>
          <w:iCs/>
        </w:rPr>
      </w:pPr>
      <w:ins w:id="1417" w:author="TEBA" w:date="2024-11-08T12:05:00Z">
        <w:r>
          <w:t>(b)</w:t>
        </w:r>
      </w:ins>
      <w:ins w:id="1418" w:author="TEBA" w:date="2024-11-25T22:02:00Z">
        <w:r>
          <w:tab/>
        </w:r>
      </w:ins>
      <w:ins w:id="1419" w:author="TEBA" w:date="2024-11-08T12:05:00Z">
        <w:r>
          <w:t xml:space="preserve">ERCOT shall allow the API to split EACs on a percentage basis or a quantity </w:t>
        </w:r>
        <w:proofErr w:type="gramStart"/>
        <w:r>
          <w:t>basis, and</w:t>
        </w:r>
        <w:proofErr w:type="gramEnd"/>
        <w:r>
          <w:t xml:space="preserve"> receive information about the level of disaggregation. </w:t>
        </w:r>
      </w:ins>
      <w:ins w:id="1420" w:author="TEBA" w:date="2024-11-25T21:35:00Z">
        <w:r>
          <w:t xml:space="preserve"> </w:t>
        </w:r>
      </w:ins>
      <w:ins w:id="1421" w:author="TEBA" w:date="2024-11-08T12:05:00Z">
        <w:r>
          <w:t xml:space="preserve">Percentages and </w:t>
        </w:r>
        <w:r>
          <w:lastRenderedPageBreak/>
          <w:t>quantities need not be the same for each disaggregated EAC.  When EACs are disaggregated using a percentage, the sum of all W</w:t>
        </w:r>
      </w:ins>
      <w:ins w:id="1422" w:author="TEBA" w:date="2024-11-25T19:53:00Z">
        <w:r>
          <w:t>h</w:t>
        </w:r>
      </w:ins>
      <w:ins w:id="1423" w:author="TEBA" w:date="2024-11-08T12:05:00Z">
        <w:r>
          <w:t xml:space="preserve">s should be the same as was in the previously aggregated EAC record. </w:t>
        </w:r>
      </w:ins>
      <w:ins w:id="1424" w:author="TEBA" w:date="2024-11-25T21:35:00Z">
        <w:r>
          <w:t xml:space="preserve"> </w:t>
        </w:r>
      </w:ins>
      <w:ins w:id="1425" w:author="TEBA" w:date="2024-11-08T12:05:00Z">
        <w:r>
          <w:t>To account for this, ERCOT may add or subtract W</w:t>
        </w:r>
      </w:ins>
      <w:ins w:id="1426" w:author="TEBA" w:date="2024-11-25T19:53:00Z">
        <w:r>
          <w:t>h</w:t>
        </w:r>
      </w:ins>
      <w:ins w:id="1427" w:author="TEBA" w:date="2024-11-08T12:05:00Z">
        <w:r>
          <w:t xml:space="preserve">s </w:t>
        </w:r>
      </w:ins>
      <w:ins w:id="1428" w:author="TEBA" w:date="2024-11-08T12:06:00Z">
        <w:r>
          <w:t>such</w:t>
        </w:r>
      </w:ins>
      <w:ins w:id="1429" w:author="TEBA" w:date="2024-11-08T12:05:00Z">
        <w:r>
          <w:t xml:space="preserve"> that the percentages are not exactly equal </w:t>
        </w:r>
        <w:proofErr w:type="gramStart"/>
        <w:r>
          <w:t>in order to</w:t>
        </w:r>
        <w:proofErr w:type="gramEnd"/>
        <w:r>
          <w:t xml:space="preserve"> avoid inadvertently lost W</w:t>
        </w:r>
      </w:ins>
      <w:ins w:id="1430" w:author="TEBA" w:date="2024-11-25T19:53:00Z">
        <w:r>
          <w:t>h</w:t>
        </w:r>
      </w:ins>
      <w:ins w:id="1431" w:author="TEBA" w:date="2024-11-08T12:05:00Z">
        <w:r>
          <w:t>s due to rounding.</w:t>
        </w:r>
      </w:ins>
    </w:p>
    <w:p w14:paraId="4B4E1343" w14:textId="77777777" w:rsidR="00F02D3F" w:rsidDel="001F35F4" w:rsidRDefault="00F02D3F" w:rsidP="00F02D3F">
      <w:pPr>
        <w:keepNext/>
        <w:tabs>
          <w:tab w:val="left" w:pos="1080"/>
        </w:tabs>
        <w:spacing w:before="240" w:after="240"/>
        <w:ind w:left="1080" w:hanging="1080"/>
        <w:outlineLvl w:val="2"/>
        <w:rPr>
          <w:del w:id="1432" w:author="TEBA" w:date="2024-11-08T12:07:00Z"/>
          <w:b/>
          <w:bCs/>
          <w:i/>
        </w:rPr>
      </w:pPr>
      <w:bookmarkStart w:id="1433" w:name="_Toc239073038"/>
      <w:bookmarkStart w:id="1434" w:name="_Toc180673476"/>
      <w:commentRangeStart w:id="1435"/>
      <w:del w:id="1436" w:author="TEBA" w:date="2024-11-08T12:07:00Z">
        <w:r w:rsidDel="001F35F4">
          <w:rPr>
            <w:b/>
            <w:bCs/>
            <w:i/>
          </w:rPr>
          <w:delText>14.10.1</w:delText>
        </w:r>
      </w:del>
      <w:commentRangeEnd w:id="1435"/>
      <w:r>
        <w:rPr>
          <w:rStyle w:val="CommentReference"/>
        </w:rPr>
        <w:commentReference w:id="1435"/>
      </w:r>
      <w:del w:id="1437" w:author="TEBA" w:date="2024-11-08T12:07:00Z">
        <w:r w:rsidDel="001F35F4">
          <w:rPr>
            <w:b/>
            <w:bCs/>
            <w:i/>
          </w:rPr>
          <w:tab/>
          <w:delText>Mandatory Retirement</w:delText>
        </w:r>
        <w:bookmarkEnd w:id="1433"/>
        <w:bookmarkEnd w:id="1434"/>
      </w:del>
    </w:p>
    <w:p w14:paraId="0D45C962" w14:textId="77777777" w:rsidR="00F02D3F" w:rsidDel="001F35F4" w:rsidRDefault="00F02D3F" w:rsidP="00F02D3F">
      <w:pPr>
        <w:spacing w:after="240"/>
        <w:ind w:left="720" w:hanging="720"/>
        <w:rPr>
          <w:del w:id="1438" w:author="TEBA" w:date="2024-11-08T12:07:00Z"/>
          <w:iCs/>
        </w:rPr>
      </w:pPr>
      <w:del w:id="1439" w:author="TEBA" w:date="2024-11-08T12:07:00Z">
        <w:r w:rsidDel="001F35F4">
          <w:rPr>
            <w:iCs/>
          </w:rPr>
          <w:delText>(1)</w:delText>
        </w:r>
        <w:r w:rsidDel="001F35F4">
          <w:rPr>
            <w:iCs/>
          </w:rPr>
          <w:tab/>
          <w:delText xml:space="preserve">For each Compliance Period, by the date set forth in subsection (i)(2) of P.U.C. </w:delText>
        </w:r>
        <w:r w:rsidDel="001F35F4">
          <w:rPr>
            <w:iCs/>
            <w:smallCaps/>
          </w:rPr>
          <w:delText>Subst</w:delText>
        </w:r>
        <w:r w:rsidDel="001F35F4">
          <w:rPr>
            <w:iCs/>
          </w:rPr>
          <w:delText xml:space="preserve">. R. 25.173, </w:delText>
        </w:r>
        <w:r w:rsidDel="001F35F4">
          <w:delText>Renewable Energy Credit Program</w:delText>
        </w:r>
        <w:r w:rsidDel="001F35F4">
          <w:rPr>
            <w:iCs/>
          </w:rPr>
          <w:delText>, each Retail Entity’s Designated Representative shall notify ERCOT of the RECs or Compliance Premiums in its REC trading account to be used (retired) to satisfy its Final Solar Renewable Portfolio Standard (SRPS) Requirement (FSRR) for the Compliance Period being settled.  Each REC or Compliance Premium that is not used will remain in the holder’s REC trading account until it is transferred to another party’s account, expires, or is otherwise retired.</w:delText>
        </w:r>
      </w:del>
    </w:p>
    <w:p w14:paraId="494B787D" w14:textId="77777777" w:rsidR="00F02D3F" w:rsidDel="001F35F4" w:rsidRDefault="00F02D3F" w:rsidP="00F02D3F">
      <w:pPr>
        <w:spacing w:after="240"/>
        <w:ind w:left="720" w:hanging="720"/>
        <w:rPr>
          <w:del w:id="1440" w:author="TEBA" w:date="2024-11-08T12:07:00Z"/>
          <w:iCs/>
        </w:rPr>
      </w:pPr>
      <w:del w:id="1441" w:author="TEBA" w:date="2024-11-08T12:07:00Z">
        <w:r w:rsidDel="001F35F4">
          <w:rPr>
            <w:iCs/>
          </w:rPr>
          <w:delText>(2)</w:delText>
        </w:r>
        <w:r w:rsidDel="001F35F4">
          <w:rPr>
            <w:iCs/>
          </w:rPr>
          <w:tab/>
          <w:delText>Failure to provide sufficient RECs or Compliance Premiums by the date set forth in subsection (i)(2) of P.U.C. S</w:delText>
        </w:r>
        <w:r w:rsidRPr="005C5D87" w:rsidDel="001F35F4">
          <w:rPr>
            <w:iCs/>
            <w:smallCaps/>
          </w:rPr>
          <w:delText>ubst</w:delText>
        </w:r>
        <w:r w:rsidDel="001F35F4">
          <w:rPr>
            <w:iCs/>
          </w:rPr>
          <w:delText>. R. 25.173 shall be considered a failure of that Retail Entity to meet its REC retirement obligations.  ERCOT shall notify the Public Utility Commission of Texas (PUCT) when any Retail Entity fails to meet its REC retirement obligations.</w:delText>
        </w:r>
      </w:del>
    </w:p>
    <w:p w14:paraId="6F5A1C9D" w14:textId="77777777" w:rsidR="00F02D3F" w:rsidDel="001F35F4" w:rsidRDefault="00F02D3F" w:rsidP="00F02D3F">
      <w:pPr>
        <w:keepNext/>
        <w:tabs>
          <w:tab w:val="left" w:pos="1080"/>
        </w:tabs>
        <w:spacing w:before="240" w:after="240"/>
        <w:ind w:left="1080" w:hanging="1080"/>
        <w:outlineLvl w:val="2"/>
        <w:rPr>
          <w:del w:id="1442" w:author="TEBA" w:date="2024-11-08T12:07:00Z"/>
          <w:b/>
          <w:bCs/>
          <w:i/>
        </w:rPr>
      </w:pPr>
      <w:bookmarkStart w:id="1443" w:name="_Toc180673477"/>
      <w:commentRangeStart w:id="1444"/>
      <w:del w:id="1445" w:author="TEBA" w:date="2024-11-08T12:07:00Z">
        <w:r w:rsidDel="001F35F4">
          <w:rPr>
            <w:b/>
            <w:bCs/>
            <w:i/>
          </w:rPr>
          <w:delText>14.10.2</w:delText>
        </w:r>
      </w:del>
      <w:commentRangeEnd w:id="1444"/>
      <w:r>
        <w:rPr>
          <w:rStyle w:val="CommentReference"/>
        </w:rPr>
        <w:commentReference w:id="1444"/>
      </w:r>
      <w:del w:id="1446" w:author="TEBA" w:date="2024-11-08T12:07:00Z">
        <w:r w:rsidDel="001F35F4">
          <w:rPr>
            <w:b/>
            <w:bCs/>
            <w:i/>
          </w:rPr>
          <w:tab/>
          <w:delText>Voluntary Retirement</w:delText>
        </w:r>
        <w:bookmarkEnd w:id="1443"/>
      </w:del>
    </w:p>
    <w:p w14:paraId="6F089EA1" w14:textId="77777777" w:rsidR="00F02D3F" w:rsidDel="001F35F4" w:rsidRDefault="00F02D3F" w:rsidP="00F02D3F">
      <w:pPr>
        <w:spacing w:after="240"/>
        <w:ind w:left="720" w:hanging="720"/>
        <w:rPr>
          <w:del w:id="1447" w:author="TEBA" w:date="2024-11-08T12:07:00Z"/>
          <w:iCs/>
        </w:rPr>
      </w:pPr>
      <w:del w:id="1448" w:author="TEBA" w:date="2024-11-08T12:07:00Z">
        <w:r w:rsidDel="001F35F4">
          <w:delText>(1)</w:delText>
        </w:r>
        <w:r w:rsidDel="001F35F4">
          <w:tab/>
        </w:r>
        <w:r w:rsidDel="001F35F4">
          <w:rPr>
            <w:iCs/>
          </w:rPr>
          <w:delText>At the request of a REC Account Holder, ERCOT shall retire RECs and Compliance Premiums for reasons other than for meeting the mandated SRPS requirements.  Voluntarily retired RECs and Compliance Premiums may not be used to satisfy a Retail Entity’s SRPS requirement.  ERCOT shall include information concerning RECs and Compliance Premiums retired voluntarily in its annual report to the PUCT.</w:delText>
        </w:r>
      </w:del>
    </w:p>
    <w:p w14:paraId="38BA8066" w14:textId="77777777" w:rsidR="00F02D3F" w:rsidDel="001F35F4" w:rsidRDefault="00F02D3F" w:rsidP="00F02D3F">
      <w:pPr>
        <w:keepNext/>
        <w:tabs>
          <w:tab w:val="left" w:pos="1080"/>
        </w:tabs>
        <w:spacing w:before="240" w:after="240"/>
        <w:ind w:left="1080" w:hanging="1080"/>
        <w:outlineLvl w:val="2"/>
        <w:rPr>
          <w:del w:id="1449" w:author="TEBA" w:date="2024-11-08T12:07:00Z"/>
          <w:b/>
          <w:bCs/>
          <w:i/>
        </w:rPr>
      </w:pPr>
      <w:bookmarkStart w:id="1450" w:name="_Toc180673478"/>
      <w:del w:id="1451" w:author="TEBA" w:date="2024-11-08T12:07:00Z">
        <w:r w:rsidDel="001F35F4">
          <w:rPr>
            <w:b/>
            <w:bCs/>
            <w:i/>
          </w:rPr>
          <w:delText>14.10.3</w:delText>
        </w:r>
        <w:r w:rsidDel="001F35F4">
          <w:rPr>
            <w:b/>
            <w:bCs/>
            <w:i/>
          </w:rPr>
          <w:tab/>
          <w:delText>Retiring Unused Renewable Energy Credits or Compliance Premiums</w:delText>
        </w:r>
        <w:bookmarkEnd w:id="1450"/>
      </w:del>
    </w:p>
    <w:p w14:paraId="65DC90E9" w14:textId="77777777" w:rsidR="00F02D3F" w:rsidDel="001F35F4" w:rsidRDefault="00F02D3F" w:rsidP="00F02D3F">
      <w:pPr>
        <w:spacing w:after="240"/>
        <w:ind w:left="720" w:hanging="720"/>
        <w:rPr>
          <w:del w:id="1452" w:author="TEBA" w:date="2024-11-08T12:07:00Z"/>
          <w:iCs/>
        </w:rPr>
      </w:pPr>
      <w:del w:id="1453" w:author="TEBA" w:date="2024-11-08T12:07:00Z">
        <w:r w:rsidDel="001F35F4">
          <w:delText>(1)</w:delText>
        </w:r>
        <w:r w:rsidDel="001F35F4">
          <w:tab/>
        </w:r>
        <w:r w:rsidDel="001F35F4">
          <w:rPr>
            <w:iCs/>
          </w:rPr>
          <w:delText>ERCOT shall retire all unused RECs and Compliance Premiums upon their expiration as described in Section 14.3.2, Attributes of Renewable Energy Credits and Compliance Premiums.</w:delText>
        </w:r>
      </w:del>
    </w:p>
    <w:p w14:paraId="59B01BE6" w14:textId="77777777" w:rsidR="00F02D3F" w:rsidDel="001F35F4" w:rsidRDefault="00F02D3F" w:rsidP="00F02D3F">
      <w:pPr>
        <w:keepNext/>
        <w:tabs>
          <w:tab w:val="left" w:pos="900"/>
        </w:tabs>
        <w:spacing w:before="240" w:after="240"/>
        <w:ind w:left="900" w:hanging="900"/>
        <w:outlineLvl w:val="1"/>
        <w:rPr>
          <w:del w:id="1454" w:author="TEBA" w:date="2024-11-08T12:08:00Z"/>
          <w:b/>
        </w:rPr>
      </w:pPr>
      <w:bookmarkStart w:id="1455" w:name="_Toc175576140"/>
      <w:bookmarkStart w:id="1456" w:name="_Toc180673479"/>
      <w:del w:id="1457" w:author="TEBA" w:date="2024-11-08T12:08:00Z">
        <w:r w:rsidDel="001F35F4">
          <w:rPr>
            <w:b/>
          </w:rPr>
          <w:delText>14.11</w:delText>
        </w:r>
        <w:r w:rsidDel="001F35F4">
          <w:rPr>
            <w:b/>
          </w:rPr>
          <w:tab/>
          <w:delText>Penalties and Enforcement</w:delText>
        </w:r>
        <w:bookmarkEnd w:id="1455"/>
        <w:bookmarkEnd w:id="1456"/>
      </w:del>
    </w:p>
    <w:p w14:paraId="542B3DEA" w14:textId="77777777" w:rsidR="00F02D3F" w:rsidDel="001F35F4" w:rsidRDefault="00F02D3F" w:rsidP="00F02D3F">
      <w:pPr>
        <w:spacing w:after="240"/>
        <w:ind w:left="720" w:hanging="720"/>
        <w:rPr>
          <w:del w:id="1458" w:author="TEBA" w:date="2024-11-08T12:08:00Z"/>
          <w:iCs/>
        </w:rPr>
      </w:pPr>
      <w:del w:id="1459" w:author="TEBA" w:date="2024-11-08T12:08:00Z">
        <w:r w:rsidDel="001F35F4">
          <w:delText>(1)</w:delText>
        </w:r>
        <w:r w:rsidDel="001F35F4">
          <w:tab/>
        </w:r>
        <w:r w:rsidDel="001F35F4">
          <w:rPr>
            <w:iCs/>
          </w:rPr>
          <w:delText xml:space="preserve">ERCOT is not responsible for developing, administering, or enforcing penalties associated with the Renewable Energy Credit (REC) Trading Program; these activities are within the scope of the Public Utility Commission of Texas (PUCT).  ERCOT is responsible for informing the PUCT of Retail Entities that do not meet their REC or Compliance Premium retirement obligations, of REC offset generators that do not produce generation sufficient to cover offsets they have been approved to provide, and of </w:delText>
        </w:r>
        <w:r w:rsidDel="001F35F4">
          <w:rPr>
            <w:iCs/>
          </w:rPr>
          <w:lastRenderedPageBreak/>
          <w:delText>other anomalies which may come to ERCOT’s attention through the administration of the REC Trading Program.</w:delText>
        </w:r>
      </w:del>
    </w:p>
    <w:p w14:paraId="19F32169" w14:textId="77777777" w:rsidR="00F02D3F" w:rsidRDefault="00F02D3F" w:rsidP="00F02D3F">
      <w:pPr>
        <w:tabs>
          <w:tab w:val="left" w:pos="900"/>
        </w:tabs>
        <w:spacing w:before="240" w:after="240"/>
        <w:ind w:left="900" w:hanging="900"/>
        <w:outlineLvl w:val="1"/>
        <w:rPr>
          <w:b/>
        </w:rPr>
      </w:pPr>
      <w:bookmarkStart w:id="1460" w:name="_Toc175576141"/>
      <w:bookmarkStart w:id="1461" w:name="_Toc239073042"/>
      <w:bookmarkStart w:id="1462" w:name="_Toc180673480"/>
      <w:bookmarkStart w:id="1463" w:name="_Toc175576142"/>
      <w:r>
        <w:rPr>
          <w:b/>
        </w:rPr>
        <w:t>14.1</w:t>
      </w:r>
      <w:ins w:id="1464" w:author="TEBA" w:date="2024-11-08T12:09:00Z">
        <w:r>
          <w:rPr>
            <w:b/>
          </w:rPr>
          <w:t>1</w:t>
        </w:r>
      </w:ins>
      <w:del w:id="1465" w:author="TEBA" w:date="2024-11-08T12:09:00Z">
        <w:r w:rsidDel="001F35F4">
          <w:rPr>
            <w:b/>
          </w:rPr>
          <w:delText>2</w:delText>
        </w:r>
      </w:del>
      <w:r>
        <w:rPr>
          <w:b/>
        </w:rPr>
        <w:tab/>
        <w:t>Maintain Public Information</w:t>
      </w:r>
      <w:bookmarkEnd w:id="1460"/>
      <w:bookmarkEnd w:id="1461"/>
      <w:bookmarkEnd w:id="1462"/>
    </w:p>
    <w:p w14:paraId="1F558619" w14:textId="77777777" w:rsidR="00F02D3F" w:rsidRDefault="00F02D3F" w:rsidP="00F02D3F">
      <w:pPr>
        <w:spacing w:after="240"/>
        <w:ind w:left="720" w:hanging="720"/>
        <w:rPr>
          <w:iCs/>
        </w:rPr>
      </w:pPr>
      <w:r>
        <w:rPr>
          <w:iCs/>
        </w:rPr>
        <w:t>(1)</w:t>
      </w:r>
      <w:r>
        <w:rPr>
          <w:iCs/>
        </w:rPr>
        <w:tab/>
        <w:t xml:space="preserve">ERCOT shall maintain public information of interest to buyers and sellers of </w:t>
      </w:r>
      <w:del w:id="1466" w:author="TEBA" w:date="2024-11-08T12:09:00Z">
        <w:r w:rsidDel="001F35F4">
          <w:rPr>
            <w:iCs/>
          </w:rPr>
          <w:delText xml:space="preserve">Renewable </w:delText>
        </w:r>
      </w:del>
      <w:bookmarkStart w:id="1467" w:name="_Hlk183452631"/>
      <w:r>
        <w:rPr>
          <w:iCs/>
        </w:rPr>
        <w:t xml:space="preserve">Energy </w:t>
      </w:r>
      <w:ins w:id="1468" w:author="TEBA" w:date="2024-11-08T12:09:00Z">
        <w:r>
          <w:rPr>
            <w:iCs/>
          </w:rPr>
          <w:t>Attr</w:t>
        </w:r>
      </w:ins>
      <w:ins w:id="1469" w:author="TEBA" w:date="2024-11-08T12:10:00Z">
        <w:r>
          <w:rPr>
            <w:iCs/>
          </w:rPr>
          <w:t xml:space="preserve">ibute </w:t>
        </w:r>
      </w:ins>
      <w:del w:id="1470" w:author="TEBA" w:date="2024-11-08T12:10:00Z">
        <w:r w:rsidDel="001F35F4">
          <w:rPr>
            <w:iCs/>
          </w:rPr>
          <w:delText xml:space="preserve">Credits </w:delText>
        </w:r>
      </w:del>
      <w:ins w:id="1471" w:author="TEBA" w:date="2024-11-08T12:10:00Z">
        <w:r>
          <w:rPr>
            <w:iCs/>
          </w:rPr>
          <w:t>Certificates</w:t>
        </w:r>
        <w:bookmarkEnd w:id="1467"/>
        <w:r>
          <w:rPr>
            <w:iCs/>
          </w:rPr>
          <w:t xml:space="preserve"> </w:t>
        </w:r>
      </w:ins>
      <w:r>
        <w:rPr>
          <w:iCs/>
        </w:rPr>
        <w:t>(</w:t>
      </w:r>
      <w:del w:id="1472" w:author="TEBA" w:date="2024-11-08T12:10:00Z">
        <w:r w:rsidDel="001F35F4">
          <w:rPr>
            <w:iCs/>
          </w:rPr>
          <w:delText>R</w:delText>
        </w:r>
      </w:del>
      <w:r>
        <w:rPr>
          <w:iCs/>
        </w:rPr>
        <w:t>E</w:t>
      </w:r>
      <w:ins w:id="1473" w:author="TEBA" w:date="2024-11-08T12:10:00Z">
        <w:r>
          <w:rPr>
            <w:iCs/>
          </w:rPr>
          <w:t>A</w:t>
        </w:r>
      </w:ins>
      <w:r>
        <w:rPr>
          <w:iCs/>
        </w:rPr>
        <w:t xml:space="preserve">Cs) </w:t>
      </w:r>
      <w:del w:id="1474" w:author="TEBA" w:date="2024-11-08T12:10:00Z">
        <w:r w:rsidDel="001F35F4">
          <w:rPr>
            <w:iCs/>
          </w:rPr>
          <w:delText xml:space="preserve">or Compliance Premiums </w:delText>
        </w:r>
      </w:del>
      <w:r>
        <w:rPr>
          <w:iCs/>
        </w:rPr>
        <w:t xml:space="preserve">on the ERCOT website.  The information provided shall include, at a minimum, a directory of all </w:t>
      </w:r>
      <w:del w:id="1475" w:author="TEBA" w:date="2024-11-08T12:10:00Z">
        <w:r w:rsidDel="001F35F4">
          <w:rPr>
            <w:iCs/>
          </w:rPr>
          <w:delText>R</w:delText>
        </w:r>
      </w:del>
      <w:r>
        <w:rPr>
          <w:iCs/>
        </w:rPr>
        <w:t>E</w:t>
      </w:r>
      <w:ins w:id="1476" w:author="TEBA" w:date="2024-11-08T12:10:00Z">
        <w:r>
          <w:rPr>
            <w:iCs/>
          </w:rPr>
          <w:t>A</w:t>
        </w:r>
      </w:ins>
      <w:r>
        <w:rPr>
          <w:iCs/>
        </w:rPr>
        <w:t>C generators</w:t>
      </w:r>
      <w:del w:id="1477" w:author="TEBA" w:date="2024-11-08T12:11:00Z">
        <w:r w:rsidDel="001F35F4">
          <w:rPr>
            <w:iCs/>
          </w:rPr>
          <w:delText>, Retail Entities,</w:delText>
        </w:r>
      </w:del>
      <w:r>
        <w:rPr>
          <w:iCs/>
        </w:rPr>
        <w:t xml:space="preserve"> and other participants in the </w:t>
      </w:r>
      <w:del w:id="1478" w:author="TEBA" w:date="2024-11-08T12:11:00Z">
        <w:r w:rsidDel="001F35F4">
          <w:rPr>
            <w:iCs/>
          </w:rPr>
          <w:delText>R</w:delText>
        </w:r>
      </w:del>
      <w:r>
        <w:rPr>
          <w:iCs/>
        </w:rPr>
        <w:t>E</w:t>
      </w:r>
      <w:ins w:id="1479" w:author="TEBA" w:date="2024-11-08T12:11:00Z">
        <w:r>
          <w:rPr>
            <w:iCs/>
          </w:rPr>
          <w:t>A</w:t>
        </w:r>
      </w:ins>
      <w:r>
        <w:rPr>
          <w:iCs/>
        </w:rPr>
        <w:t>C Trading Program.  The directory shall include the following information:</w:t>
      </w:r>
    </w:p>
    <w:p w14:paraId="2F063577" w14:textId="77777777" w:rsidR="00F02D3F" w:rsidRDefault="00F02D3F" w:rsidP="00F02D3F">
      <w:pPr>
        <w:spacing w:after="240"/>
        <w:ind w:left="1440" w:hanging="720"/>
      </w:pPr>
      <w:r>
        <w:t>(a)</w:t>
      </w:r>
      <w:r>
        <w:tab/>
        <w:t xml:space="preserve">Name of the </w:t>
      </w:r>
      <w:del w:id="1480" w:author="TEBA" w:date="2024-11-08T12:11:00Z">
        <w:r w:rsidDel="001F35F4">
          <w:delText>R</w:delText>
        </w:r>
      </w:del>
      <w:r>
        <w:t>E</w:t>
      </w:r>
      <w:ins w:id="1481" w:author="TEBA" w:date="2024-11-08T12:11:00Z">
        <w:r>
          <w:t>A</w:t>
        </w:r>
      </w:ins>
      <w:r>
        <w:t>C generator</w:t>
      </w:r>
      <w:del w:id="1482" w:author="TEBA" w:date="2024-11-08T12:11:00Z">
        <w:r w:rsidDel="001F35F4">
          <w:delText>, Retail Entity,</w:delText>
        </w:r>
      </w:del>
      <w:r>
        <w:t xml:space="preserve"> or other </w:t>
      </w:r>
      <w:del w:id="1483" w:author="TEBA" w:date="2024-11-08T12:11:00Z">
        <w:r w:rsidDel="001F35F4">
          <w:delText>R</w:delText>
        </w:r>
      </w:del>
      <w:r>
        <w:t>E</w:t>
      </w:r>
      <w:ins w:id="1484" w:author="TEBA" w:date="2024-11-08T12:11:00Z">
        <w:r>
          <w:t>A</w:t>
        </w:r>
      </w:ins>
      <w:r>
        <w:t>C Account Holder;</w:t>
      </w:r>
    </w:p>
    <w:p w14:paraId="1C3DDB8B" w14:textId="77777777" w:rsidR="00F02D3F" w:rsidRDefault="00F02D3F" w:rsidP="00F02D3F">
      <w:pPr>
        <w:spacing w:after="240"/>
        <w:ind w:left="720"/>
      </w:pPr>
      <w:r>
        <w:t>(b)</w:t>
      </w:r>
      <w:r>
        <w:tab/>
        <w:t>Name of the Designated Representative;</w:t>
      </w:r>
    </w:p>
    <w:p w14:paraId="0C1C17A6" w14:textId="77777777" w:rsidR="00F02D3F" w:rsidRDefault="00F02D3F" w:rsidP="00F02D3F">
      <w:pPr>
        <w:spacing w:after="240"/>
        <w:ind w:left="720"/>
      </w:pPr>
      <w:r>
        <w:t>(c)</w:t>
      </w:r>
      <w:r>
        <w:tab/>
        <w:t>Street address or post office box number;</w:t>
      </w:r>
    </w:p>
    <w:p w14:paraId="2CC3FEF7" w14:textId="77777777" w:rsidR="00F02D3F" w:rsidRDefault="00F02D3F" w:rsidP="00F02D3F">
      <w:pPr>
        <w:spacing w:after="240"/>
        <w:ind w:left="720"/>
      </w:pPr>
      <w:r>
        <w:t>(d)</w:t>
      </w:r>
      <w:r>
        <w:tab/>
        <w:t>City, state or province, and zip or postal code;</w:t>
      </w:r>
    </w:p>
    <w:p w14:paraId="76192464" w14:textId="77777777" w:rsidR="00F02D3F" w:rsidRDefault="00F02D3F" w:rsidP="00F02D3F">
      <w:pPr>
        <w:spacing w:after="240"/>
        <w:ind w:left="720"/>
      </w:pPr>
      <w:r>
        <w:t>(e)</w:t>
      </w:r>
      <w:r>
        <w:tab/>
        <w:t>Country (if not the United States);</w:t>
      </w:r>
    </w:p>
    <w:p w14:paraId="3D96084A" w14:textId="77777777" w:rsidR="00F02D3F" w:rsidRDefault="00F02D3F" w:rsidP="00F02D3F">
      <w:pPr>
        <w:spacing w:after="240"/>
        <w:ind w:left="720"/>
      </w:pPr>
      <w:r>
        <w:t>(f)</w:t>
      </w:r>
      <w:r>
        <w:tab/>
        <w:t>Phone number</w:t>
      </w:r>
      <w:ins w:id="1485" w:author="TEBA" w:date="2024-11-08T12:12:00Z">
        <w:r>
          <w:t xml:space="preserve"> if provided</w:t>
        </w:r>
      </w:ins>
      <w:r>
        <w:t>;</w:t>
      </w:r>
    </w:p>
    <w:p w14:paraId="3FC8D161" w14:textId="77777777" w:rsidR="00F02D3F" w:rsidDel="001F35F4" w:rsidRDefault="00F02D3F" w:rsidP="00F02D3F">
      <w:pPr>
        <w:spacing w:after="240"/>
        <w:ind w:left="720"/>
        <w:rPr>
          <w:del w:id="1486" w:author="TEBA" w:date="2024-11-08T12:12:00Z"/>
        </w:rPr>
      </w:pPr>
      <w:del w:id="1487" w:author="TEBA" w:date="2024-11-08T12:12:00Z">
        <w:r w:rsidDel="001F35F4">
          <w:delText>(g)</w:delText>
        </w:r>
        <w:r w:rsidDel="001F35F4">
          <w:tab/>
          <w:delText>Fax number;</w:delText>
        </w:r>
      </w:del>
    </w:p>
    <w:p w14:paraId="16154F8E" w14:textId="77777777" w:rsidR="00F02D3F" w:rsidRDefault="00F02D3F" w:rsidP="00F02D3F">
      <w:pPr>
        <w:spacing w:after="240"/>
        <w:ind w:left="720"/>
      </w:pPr>
      <w:r>
        <w:t>(</w:t>
      </w:r>
      <w:ins w:id="1488" w:author="TEBA" w:date="2024-11-08T12:12:00Z">
        <w:r>
          <w:t>g</w:t>
        </w:r>
      </w:ins>
      <w:del w:id="1489" w:author="TEBA" w:date="2024-11-08T12:12:00Z">
        <w:r w:rsidDel="000C62CB">
          <w:delText>h</w:delText>
        </w:r>
      </w:del>
      <w:r>
        <w:t>)</w:t>
      </w:r>
      <w:r>
        <w:tab/>
        <w:t>E-mail address (with hypertext link); and</w:t>
      </w:r>
    </w:p>
    <w:p w14:paraId="4A99C1D8" w14:textId="77777777" w:rsidR="00F02D3F" w:rsidRDefault="00F02D3F" w:rsidP="00F02D3F">
      <w:pPr>
        <w:spacing w:after="240"/>
        <w:ind w:left="720"/>
      </w:pPr>
      <w:r>
        <w:t>(</w:t>
      </w:r>
      <w:ins w:id="1490" w:author="TEBA" w:date="2024-11-08T12:12:00Z">
        <w:r>
          <w:t>h</w:t>
        </w:r>
      </w:ins>
      <w:del w:id="1491" w:author="TEBA" w:date="2024-11-08T12:12:00Z">
        <w:r w:rsidDel="000C62CB">
          <w:delText>i</w:delText>
        </w:r>
      </w:del>
      <w:r>
        <w:t>)</w:t>
      </w:r>
      <w:r>
        <w:tab/>
        <w:t>Website address (with hypertext link).</w:t>
      </w:r>
    </w:p>
    <w:p w14:paraId="07AE4B59" w14:textId="77777777" w:rsidR="00F02D3F" w:rsidRDefault="00F02D3F" w:rsidP="00F02D3F">
      <w:pPr>
        <w:spacing w:after="240"/>
        <w:ind w:left="720" w:hanging="720"/>
        <w:rPr>
          <w:iCs/>
        </w:rPr>
      </w:pPr>
      <w:r>
        <w:rPr>
          <w:iCs/>
        </w:rPr>
        <w:t>(2)</w:t>
      </w:r>
      <w:r>
        <w:rPr>
          <w:iCs/>
        </w:rPr>
        <w:tab/>
      </w:r>
      <w:del w:id="1492" w:author="TEBA" w:date="2024-11-08T12:12:00Z">
        <w:r w:rsidDel="000C62CB">
          <w:rPr>
            <w:iCs/>
          </w:rPr>
          <w:delText>R</w:delText>
        </w:r>
      </w:del>
      <w:r>
        <w:rPr>
          <w:iCs/>
        </w:rPr>
        <w:t>E</w:t>
      </w:r>
      <w:ins w:id="1493" w:author="TEBA" w:date="2024-11-08T12:12:00Z">
        <w:r>
          <w:rPr>
            <w:iCs/>
          </w:rPr>
          <w:t>A</w:t>
        </w:r>
      </w:ins>
      <w:r>
        <w:rPr>
          <w:iCs/>
        </w:rPr>
        <w:t xml:space="preserve">C Account Holders shall describe their participation in the </w:t>
      </w:r>
      <w:del w:id="1494" w:author="TEBA" w:date="2024-11-08T12:12:00Z">
        <w:r w:rsidDel="000C62CB">
          <w:rPr>
            <w:iCs/>
          </w:rPr>
          <w:delText>R</w:delText>
        </w:r>
      </w:del>
      <w:r>
        <w:rPr>
          <w:iCs/>
        </w:rPr>
        <w:t>E</w:t>
      </w:r>
      <w:ins w:id="1495" w:author="TEBA" w:date="2024-11-08T12:12:00Z">
        <w:r>
          <w:rPr>
            <w:iCs/>
          </w:rPr>
          <w:t>A</w:t>
        </w:r>
      </w:ins>
      <w:r>
        <w:rPr>
          <w:iCs/>
        </w:rPr>
        <w:t xml:space="preserve">C Trading Program using one or more of the following choices within a checkbox listing: </w:t>
      </w:r>
      <w:del w:id="1496" w:author="TEBA" w:date="2024-11-08T12:12:00Z">
        <w:r w:rsidDel="000C62CB">
          <w:rPr>
            <w:iCs/>
          </w:rPr>
          <w:delText>R</w:delText>
        </w:r>
      </w:del>
      <w:r>
        <w:rPr>
          <w:iCs/>
        </w:rPr>
        <w:t>E</w:t>
      </w:r>
      <w:ins w:id="1497" w:author="TEBA" w:date="2024-11-08T12:12:00Z">
        <w:r>
          <w:rPr>
            <w:iCs/>
          </w:rPr>
          <w:t>A</w:t>
        </w:r>
      </w:ins>
      <w:r>
        <w:rPr>
          <w:iCs/>
        </w:rPr>
        <w:t xml:space="preserve">C generator, </w:t>
      </w:r>
      <w:del w:id="1498" w:author="TEBA" w:date="2024-11-08T12:13:00Z">
        <w:r w:rsidDel="000C62CB">
          <w:rPr>
            <w:iCs/>
          </w:rPr>
          <w:delText>Retail Entity, R</w:delText>
        </w:r>
      </w:del>
      <w:r>
        <w:rPr>
          <w:iCs/>
        </w:rPr>
        <w:t>E</w:t>
      </w:r>
      <w:ins w:id="1499" w:author="TEBA" w:date="2024-11-08T12:13:00Z">
        <w:r>
          <w:rPr>
            <w:iCs/>
          </w:rPr>
          <w:t>A</w:t>
        </w:r>
      </w:ins>
      <w:r>
        <w:rPr>
          <w:iCs/>
        </w:rPr>
        <w:t xml:space="preserve">C broker, </w:t>
      </w:r>
      <w:del w:id="1500" w:author="TEBA" w:date="2024-11-08T12:13:00Z">
        <w:r w:rsidDel="000C62CB">
          <w:rPr>
            <w:iCs/>
          </w:rPr>
          <w:delText>R</w:delText>
        </w:r>
      </w:del>
      <w:r>
        <w:rPr>
          <w:iCs/>
        </w:rPr>
        <w:t>E</w:t>
      </w:r>
      <w:ins w:id="1501" w:author="TEBA" w:date="2024-11-08T12:13:00Z">
        <w:r>
          <w:rPr>
            <w:iCs/>
          </w:rPr>
          <w:t>A</w:t>
        </w:r>
      </w:ins>
      <w:r>
        <w:rPr>
          <w:iCs/>
        </w:rPr>
        <w:t xml:space="preserve">C trader, </w:t>
      </w:r>
      <w:del w:id="1502" w:author="TEBA" w:date="2024-11-08T12:13:00Z">
        <w:r w:rsidDel="000C62CB">
          <w:rPr>
            <w:iCs/>
          </w:rPr>
          <w:delText>R</w:delText>
        </w:r>
      </w:del>
      <w:r>
        <w:rPr>
          <w:iCs/>
        </w:rPr>
        <w:t>E</w:t>
      </w:r>
      <w:ins w:id="1503" w:author="TEBA" w:date="2024-11-08T12:13:00Z">
        <w:r>
          <w:rPr>
            <w:iCs/>
          </w:rPr>
          <w:t>A</w:t>
        </w:r>
      </w:ins>
      <w:r>
        <w:rPr>
          <w:iCs/>
        </w:rPr>
        <w:t xml:space="preserve">C trading exchange, </w:t>
      </w:r>
      <w:ins w:id="1504" w:author="TEBA" w:date="2024-11-25T19:06:00Z">
        <w:r>
          <w:rPr>
            <w:iCs/>
          </w:rPr>
          <w:t>Renewable Energy Credit (</w:t>
        </w:r>
      </w:ins>
      <w:r>
        <w:rPr>
          <w:iCs/>
        </w:rPr>
        <w:t>REC</w:t>
      </w:r>
      <w:ins w:id="1505" w:author="TEBA" w:date="2024-11-25T19:06:00Z">
        <w:r>
          <w:rPr>
            <w:iCs/>
          </w:rPr>
          <w:t>)</w:t>
        </w:r>
      </w:ins>
      <w:r>
        <w:rPr>
          <w:iCs/>
        </w:rPr>
        <w:t xml:space="preserve"> aggregator, or other.</w:t>
      </w:r>
    </w:p>
    <w:p w14:paraId="448D3A92" w14:textId="77777777" w:rsidR="00F02D3F" w:rsidRDefault="00F02D3F" w:rsidP="00F02D3F">
      <w:pPr>
        <w:spacing w:after="240"/>
        <w:rPr>
          <w:iCs/>
        </w:rPr>
      </w:pPr>
      <w:r>
        <w:rPr>
          <w:iCs/>
        </w:rPr>
        <w:t>(3)</w:t>
      </w:r>
      <w:r>
        <w:rPr>
          <w:iCs/>
        </w:rPr>
        <w:tab/>
        <w:t>Entities are responsible for notifying ERCOT of changes in the above information.</w:t>
      </w:r>
    </w:p>
    <w:p w14:paraId="790CD771" w14:textId="77777777" w:rsidR="00F02D3F" w:rsidRDefault="00F02D3F" w:rsidP="00F02D3F">
      <w:pPr>
        <w:keepNext/>
        <w:spacing w:after="240"/>
        <w:ind w:left="720" w:hanging="720"/>
        <w:rPr>
          <w:iCs/>
        </w:rPr>
      </w:pPr>
      <w:r>
        <w:rPr>
          <w:iCs/>
        </w:rPr>
        <w:t>(4)</w:t>
      </w:r>
      <w:r>
        <w:rPr>
          <w:iCs/>
        </w:rPr>
        <w:tab/>
        <w:t>ERCOT shall conspicuously display the following disclaimer in upper case and in bold font:</w:t>
      </w:r>
    </w:p>
    <w:p w14:paraId="7CB1F32C" w14:textId="77777777" w:rsidR="00F02D3F" w:rsidRDefault="00F02D3F" w:rsidP="00F02D3F">
      <w:pPr>
        <w:spacing w:after="240"/>
        <w:ind w:left="720"/>
        <w:rPr>
          <w:b/>
          <w:iCs/>
        </w:rPr>
      </w:pPr>
      <w:r>
        <w:rPr>
          <w:b/>
          <w:iCs/>
        </w:rPr>
        <w:t xml:space="preserve">DISCLAIMER: ERCOT DOES NOT KNOW OR ENDORSE THE CREDIT WORTHINESS OR REPUTATION OF ANY </w:t>
      </w:r>
      <w:del w:id="1506" w:author="TEBA" w:date="2024-11-08T12:13:00Z">
        <w:r w:rsidDel="000C62CB">
          <w:rPr>
            <w:b/>
            <w:iCs/>
          </w:rPr>
          <w:delText>R</w:delText>
        </w:r>
      </w:del>
      <w:r>
        <w:rPr>
          <w:b/>
          <w:iCs/>
        </w:rPr>
        <w:t>E</w:t>
      </w:r>
      <w:ins w:id="1507" w:author="TEBA" w:date="2024-11-08T12:13:00Z">
        <w:r>
          <w:rPr>
            <w:b/>
            <w:iCs/>
          </w:rPr>
          <w:t>A</w:t>
        </w:r>
      </w:ins>
      <w:r>
        <w:rPr>
          <w:b/>
          <w:iCs/>
        </w:rPr>
        <w:t>C ACCOUNT HOLDER LISTED IN THIS DIRECTORY.</w:t>
      </w:r>
    </w:p>
    <w:p w14:paraId="51CAD931" w14:textId="77777777" w:rsidR="00F02D3F" w:rsidRDefault="00F02D3F" w:rsidP="00F02D3F">
      <w:pPr>
        <w:spacing w:after="240"/>
        <w:ind w:left="720" w:hanging="720"/>
        <w:rPr>
          <w:iCs/>
        </w:rPr>
      </w:pPr>
      <w:r>
        <w:rPr>
          <w:iCs/>
        </w:rPr>
        <w:t>(5)</w:t>
      </w:r>
      <w:r>
        <w:rPr>
          <w:iCs/>
        </w:rPr>
        <w:tab/>
        <w:t xml:space="preserve">ERCOT may provide other information that describes the </w:t>
      </w:r>
      <w:del w:id="1508" w:author="TEBA" w:date="2024-11-08T12:13:00Z">
        <w:r w:rsidDel="000C62CB">
          <w:rPr>
            <w:iCs/>
          </w:rPr>
          <w:delText>R</w:delText>
        </w:r>
      </w:del>
      <w:r>
        <w:rPr>
          <w:iCs/>
        </w:rPr>
        <w:t>E</w:t>
      </w:r>
      <w:ins w:id="1509" w:author="TEBA" w:date="2024-11-08T12:13:00Z">
        <w:r>
          <w:rPr>
            <w:iCs/>
          </w:rPr>
          <w:t>A</w:t>
        </w:r>
      </w:ins>
      <w:r>
        <w:rPr>
          <w:iCs/>
        </w:rPr>
        <w:t xml:space="preserve">C Trading Program, as it deems convenient or necessary for administering the </w:t>
      </w:r>
      <w:del w:id="1510" w:author="TEBA" w:date="2024-11-08T12:14:00Z">
        <w:r w:rsidDel="000C62CB">
          <w:rPr>
            <w:iCs/>
          </w:rPr>
          <w:delText>R</w:delText>
        </w:r>
      </w:del>
      <w:r>
        <w:rPr>
          <w:iCs/>
        </w:rPr>
        <w:t>E</w:t>
      </w:r>
      <w:ins w:id="1511" w:author="TEBA" w:date="2024-11-08T12:14:00Z">
        <w:r>
          <w:rPr>
            <w:iCs/>
          </w:rPr>
          <w:t>A</w:t>
        </w:r>
      </w:ins>
      <w:r>
        <w:rPr>
          <w:iCs/>
        </w:rPr>
        <w:t>C Trading Program.  ERCOT shall maintain a hypertext link to the appropriate pages on the Public Utility Commission of Texas’ (PUCT’s) website</w:t>
      </w:r>
      <w:del w:id="1512" w:author="TEBA" w:date="2024-11-08T12:14:00Z">
        <w:r w:rsidDel="000C62CB">
          <w:rPr>
            <w:iCs/>
          </w:rPr>
          <w:delText xml:space="preserve"> that are related to the REC Trading Program</w:delText>
        </w:r>
      </w:del>
      <w:r>
        <w:rPr>
          <w:iCs/>
        </w:rPr>
        <w:t>.</w:t>
      </w:r>
    </w:p>
    <w:p w14:paraId="6DFB1087" w14:textId="77777777" w:rsidR="00F02D3F" w:rsidRDefault="00F02D3F" w:rsidP="00F02D3F">
      <w:pPr>
        <w:spacing w:after="240"/>
        <w:ind w:left="720" w:hanging="720"/>
        <w:rPr>
          <w:iCs/>
        </w:rPr>
      </w:pPr>
      <w:r>
        <w:rPr>
          <w:iCs/>
        </w:rPr>
        <w:lastRenderedPageBreak/>
        <w:t>(6)</w:t>
      </w:r>
      <w:r>
        <w:rPr>
          <w:iCs/>
        </w:rPr>
        <w:tab/>
        <w:t xml:space="preserve">ERCOT shall post each month the best available aggregated total energy sales (in MWh) of </w:t>
      </w:r>
      <w:del w:id="1513" w:author="TEBA" w:date="2024-11-08T12:14:00Z">
        <w:r w:rsidDel="000C62CB">
          <w:rPr>
            <w:iCs/>
          </w:rPr>
          <w:delText>Retail Entities</w:delText>
        </w:r>
      </w:del>
      <w:ins w:id="1514" w:author="TEBA" w:date="2024-11-08T12:14:00Z">
        <w:r>
          <w:rPr>
            <w:iCs/>
          </w:rPr>
          <w:t>Load Serving Entities</w:t>
        </w:r>
      </w:ins>
      <w:r>
        <w:rPr>
          <w:iCs/>
        </w:rPr>
        <w:t xml:space="preserve"> </w:t>
      </w:r>
      <w:ins w:id="1515" w:author="TEBA" w:date="2024-11-25T20:57:00Z">
        <w:r>
          <w:rPr>
            <w:iCs/>
          </w:rPr>
          <w:t xml:space="preserve">(LSEs) </w:t>
        </w:r>
      </w:ins>
      <w:r>
        <w:rPr>
          <w:iCs/>
        </w:rPr>
        <w:t>in Texas for the previous month and year-to-date for the calendar year.</w:t>
      </w:r>
      <w:r w:rsidRPr="002623B9">
        <w:rPr>
          <w:iCs/>
        </w:rPr>
        <w:t xml:space="preserve"> </w:t>
      </w:r>
      <w:r>
        <w:rPr>
          <w:iCs/>
        </w:rPr>
        <w:t xml:space="preserve"> This posting shall be based on </w:t>
      </w:r>
      <w:del w:id="1516" w:author="TEBA" w:date="2024-11-08T12:14:00Z">
        <w:r w:rsidDel="000C62CB">
          <w:rPr>
            <w:iCs/>
          </w:rPr>
          <w:delText xml:space="preserve">Retail Entity </w:delText>
        </w:r>
      </w:del>
      <w:ins w:id="1517" w:author="TEBA" w:date="2024-11-27T09:36:00Z">
        <w:r>
          <w:rPr>
            <w:iCs/>
          </w:rPr>
          <w:t>m</w:t>
        </w:r>
      </w:ins>
      <w:ins w:id="1518" w:author="TEBA" w:date="2024-11-08T12:14:00Z">
        <w:r>
          <w:rPr>
            <w:iCs/>
          </w:rPr>
          <w:t xml:space="preserve">onthly </w:t>
        </w:r>
      </w:ins>
      <w:r>
        <w:rPr>
          <w:iCs/>
        </w:rPr>
        <w:t>Load</w:t>
      </w:r>
      <w:ins w:id="1519" w:author="TEBA" w:date="2024-11-08T12:14:00Z">
        <w:r>
          <w:rPr>
            <w:iCs/>
          </w:rPr>
          <w:t xml:space="preserve"> Ratio Share</w:t>
        </w:r>
      </w:ins>
      <w:del w:id="1520" w:author="TEBA" w:date="2024-11-08T12:14:00Z">
        <w:r w:rsidDel="000C62CB">
          <w:rPr>
            <w:iCs/>
          </w:rPr>
          <w:delText>s</w:delText>
        </w:r>
      </w:del>
      <w:ins w:id="1521" w:author="TEBA" w:date="2024-11-27T09:37:00Z">
        <w:r>
          <w:rPr>
            <w:iCs/>
          </w:rPr>
          <w:t xml:space="preserve">, as described in Section 7.9.3.5, </w:t>
        </w:r>
      </w:ins>
      <w:ins w:id="1522" w:author="TEBA" w:date="2024-11-27T09:38:00Z">
        <w:r>
          <w:rPr>
            <w:iCs/>
          </w:rPr>
          <w:t>CRR Balancing Account Closure</w:t>
        </w:r>
      </w:ins>
      <w:del w:id="1523" w:author="TEBA" w:date="2024-11-08T12:14:00Z">
        <w:r w:rsidDel="000C62CB">
          <w:rPr>
            <w:iCs/>
          </w:rPr>
          <w:delText xml:space="preserve"> provided in accordance with Section 14.5.2, Retail Entities</w:delText>
        </w:r>
      </w:del>
      <w:r>
        <w:rPr>
          <w:iCs/>
        </w:rPr>
        <w:t>.</w:t>
      </w:r>
    </w:p>
    <w:p w14:paraId="53B6022E" w14:textId="77777777" w:rsidR="00F02D3F" w:rsidRDefault="00F02D3F" w:rsidP="00F02D3F">
      <w:pPr>
        <w:spacing w:after="240"/>
        <w:ind w:left="720" w:hanging="720"/>
        <w:rPr>
          <w:iCs/>
        </w:rPr>
      </w:pPr>
      <w:r>
        <w:rPr>
          <w:iCs/>
        </w:rPr>
        <w:t>(7)</w:t>
      </w:r>
      <w:r>
        <w:rPr>
          <w:iCs/>
        </w:rPr>
        <w:tab/>
        <w:t>ERCOT shall post a list of Facility Identification Numbers, associated names, locations, and types.</w:t>
      </w:r>
    </w:p>
    <w:bookmarkEnd w:id="1463"/>
    <w:p w14:paraId="087E715C" w14:textId="77777777" w:rsidR="00F02D3F" w:rsidRDefault="00F02D3F" w:rsidP="00F02D3F">
      <w:pPr>
        <w:spacing w:after="240"/>
        <w:ind w:left="720" w:hanging="720"/>
        <w:rPr>
          <w:ins w:id="1524" w:author="TEBA" w:date="2024-11-08T12:15:00Z"/>
          <w:iCs/>
        </w:rPr>
      </w:pPr>
      <w:ins w:id="1525" w:author="TEBA" w:date="2024-11-08T12:15:00Z">
        <w:r>
          <w:rPr>
            <w:iCs/>
          </w:rPr>
          <w:t>(8)</w:t>
        </w:r>
        <w:r>
          <w:rPr>
            <w:iCs/>
          </w:rPr>
          <w:tab/>
        </w:r>
      </w:ins>
      <w:ins w:id="1526" w:author="TEBA" w:date="2024-11-26T19:12:00Z">
        <w:r>
          <w:rPr>
            <w:iCs/>
          </w:rPr>
          <w:t>ERCOT shall post a</w:t>
        </w:r>
      </w:ins>
      <w:ins w:id="1527" w:author="TEBA" w:date="2024-11-08T12:15:00Z">
        <w:r>
          <w:rPr>
            <w:iCs/>
          </w:rPr>
          <w:t xml:space="preserve"> list of third</w:t>
        </w:r>
      </w:ins>
      <w:ins w:id="1528" w:author="TEBA" w:date="2024-11-25T18:49:00Z">
        <w:r>
          <w:rPr>
            <w:iCs/>
          </w:rPr>
          <w:t>-</w:t>
        </w:r>
      </w:ins>
      <w:ins w:id="1529" w:author="TEBA" w:date="2024-11-08T12:15:00Z">
        <w:r>
          <w:rPr>
            <w:iCs/>
          </w:rPr>
          <w:t>party certification programs, as described in Section 14.1</w:t>
        </w:r>
      </w:ins>
      <w:ins w:id="1530" w:author="TEBA" w:date="2024-11-27T09:40:00Z">
        <w:r>
          <w:rPr>
            <w:iCs/>
          </w:rPr>
          <w:t>2</w:t>
        </w:r>
      </w:ins>
      <w:ins w:id="1531" w:author="TEBA" w:date="2024-11-08T12:15:00Z">
        <w:r>
          <w:rPr>
            <w:iCs/>
          </w:rPr>
          <w:t xml:space="preserve">, </w:t>
        </w:r>
      </w:ins>
      <w:ins w:id="1532" w:author="TEBA" w:date="2024-11-25T20:32:00Z">
        <w:r w:rsidRPr="00837464">
          <w:rPr>
            <w:iCs/>
          </w:rPr>
          <w:t>Third-Party Certification Data Fields</w:t>
        </w:r>
        <w:r>
          <w:rPr>
            <w:iCs/>
          </w:rPr>
          <w:t>,</w:t>
        </w:r>
        <w:r w:rsidRPr="00837464">
          <w:rPr>
            <w:iCs/>
          </w:rPr>
          <w:t xml:space="preserve"> </w:t>
        </w:r>
      </w:ins>
      <w:ins w:id="1533" w:author="TEBA" w:date="2024-11-08T12:15:00Z">
        <w:r>
          <w:rPr>
            <w:iCs/>
          </w:rPr>
          <w:t>along with:</w:t>
        </w:r>
      </w:ins>
    </w:p>
    <w:p w14:paraId="75CF974F" w14:textId="77777777" w:rsidR="00F02D3F" w:rsidRDefault="00F02D3F" w:rsidP="00F02D3F">
      <w:pPr>
        <w:spacing w:after="240"/>
        <w:ind w:left="1440" w:hanging="720"/>
        <w:rPr>
          <w:ins w:id="1534" w:author="TEBA" w:date="2024-11-08T12:15:00Z"/>
          <w:iCs/>
        </w:rPr>
      </w:pPr>
      <w:ins w:id="1535" w:author="TEBA" w:date="2024-11-08T12:15:00Z">
        <w:r>
          <w:rPr>
            <w:iCs/>
          </w:rPr>
          <w:t>(a)</w:t>
        </w:r>
      </w:ins>
      <w:ins w:id="1536" w:author="TEBA" w:date="2024-11-25T22:00:00Z">
        <w:r>
          <w:rPr>
            <w:iCs/>
          </w:rPr>
          <w:tab/>
          <w:t>C</w:t>
        </w:r>
      </w:ins>
      <w:ins w:id="1537" w:author="TEBA" w:date="2024-11-08T12:15:00Z">
        <w:r>
          <w:rPr>
            <w:iCs/>
          </w:rPr>
          <w:t>ontact information for the third</w:t>
        </w:r>
      </w:ins>
      <w:ins w:id="1538" w:author="TEBA" w:date="2024-11-25T18:49:00Z">
        <w:r>
          <w:rPr>
            <w:iCs/>
          </w:rPr>
          <w:t>-</w:t>
        </w:r>
      </w:ins>
      <w:ins w:id="1539" w:author="TEBA" w:date="2024-11-08T12:15:00Z">
        <w:r>
          <w:rPr>
            <w:iCs/>
          </w:rPr>
          <w:t>party certification program, which standard for certification it is using, and copy of the audits the third</w:t>
        </w:r>
      </w:ins>
      <w:ins w:id="1540" w:author="TEBA" w:date="2024-11-25T18:49:00Z">
        <w:r>
          <w:rPr>
            <w:iCs/>
          </w:rPr>
          <w:t>-</w:t>
        </w:r>
      </w:ins>
      <w:ins w:id="1541" w:author="TEBA" w:date="2024-11-08T12:15:00Z">
        <w:r>
          <w:rPr>
            <w:iCs/>
          </w:rPr>
          <w:t>party certification program has provided to ERCOT;</w:t>
        </w:r>
      </w:ins>
    </w:p>
    <w:p w14:paraId="37EC9714" w14:textId="77777777" w:rsidR="00F02D3F" w:rsidRDefault="00F02D3F" w:rsidP="00F02D3F">
      <w:pPr>
        <w:spacing w:after="240"/>
        <w:ind w:left="1440" w:hanging="720"/>
        <w:rPr>
          <w:ins w:id="1542" w:author="TEBA" w:date="2024-11-08T12:15:00Z"/>
          <w:iCs/>
        </w:rPr>
      </w:pPr>
      <w:ins w:id="1543" w:author="TEBA" w:date="2024-11-08T12:15:00Z">
        <w:r>
          <w:rPr>
            <w:iCs/>
          </w:rPr>
          <w:t>(b)</w:t>
        </w:r>
      </w:ins>
      <w:ins w:id="1544" w:author="TEBA" w:date="2024-11-25T22:00:00Z">
        <w:r>
          <w:rPr>
            <w:iCs/>
          </w:rPr>
          <w:tab/>
          <w:t>W</w:t>
        </w:r>
      </w:ins>
      <w:ins w:id="1545" w:author="TEBA" w:date="2024-11-08T12:15:00Z">
        <w:r>
          <w:rPr>
            <w:iCs/>
          </w:rPr>
          <w:t>hich EAC Account Holders have provided notice to ERCOT that they are using that third</w:t>
        </w:r>
      </w:ins>
      <w:ins w:id="1546" w:author="TEBA" w:date="2024-11-25T18:49:00Z">
        <w:r>
          <w:rPr>
            <w:iCs/>
          </w:rPr>
          <w:t>-</w:t>
        </w:r>
      </w:ins>
      <w:ins w:id="1547" w:author="TEBA" w:date="2024-11-08T12:15:00Z">
        <w:r>
          <w:rPr>
            <w:iCs/>
          </w:rPr>
          <w:t>party certification program; and</w:t>
        </w:r>
      </w:ins>
    </w:p>
    <w:p w14:paraId="0A6CAAF8" w14:textId="77777777" w:rsidR="00F02D3F" w:rsidRDefault="00F02D3F" w:rsidP="00F02D3F">
      <w:pPr>
        <w:spacing w:after="240"/>
        <w:ind w:left="1440" w:hanging="720"/>
        <w:rPr>
          <w:ins w:id="1548" w:author="TEBA" w:date="2024-11-08T12:15:00Z"/>
          <w:iCs/>
        </w:rPr>
      </w:pPr>
      <w:ins w:id="1549" w:author="TEBA" w:date="2024-11-08T12:15:00Z">
        <w:r>
          <w:rPr>
            <w:iCs/>
          </w:rPr>
          <w:t>(c)</w:t>
        </w:r>
      </w:ins>
      <w:ins w:id="1550" w:author="TEBA" w:date="2024-11-25T22:01:00Z">
        <w:r>
          <w:rPr>
            <w:iCs/>
          </w:rPr>
          <w:tab/>
          <w:t>I</w:t>
        </w:r>
      </w:ins>
      <w:ins w:id="1551" w:author="TEBA" w:date="2024-11-08T12:15:00Z">
        <w:r>
          <w:rPr>
            <w:iCs/>
          </w:rPr>
          <w:t>nformation about how to register as a third</w:t>
        </w:r>
      </w:ins>
      <w:ins w:id="1552" w:author="TEBA" w:date="2024-11-25T18:50:00Z">
        <w:r>
          <w:rPr>
            <w:iCs/>
          </w:rPr>
          <w:t>-</w:t>
        </w:r>
      </w:ins>
      <w:ins w:id="1553" w:author="TEBA" w:date="2024-11-08T12:15:00Z">
        <w:r>
          <w:rPr>
            <w:iCs/>
          </w:rPr>
          <w:t>party certification program and how an EAC Account Holder can provide notice it is using a particular third</w:t>
        </w:r>
      </w:ins>
      <w:ins w:id="1554" w:author="TEBA" w:date="2024-11-25T18:50:00Z">
        <w:r>
          <w:rPr>
            <w:iCs/>
          </w:rPr>
          <w:t>-</w:t>
        </w:r>
      </w:ins>
      <w:ins w:id="1555" w:author="TEBA" w:date="2024-11-08T12:15:00Z">
        <w:r>
          <w:rPr>
            <w:iCs/>
          </w:rPr>
          <w:t>party certification program.</w:t>
        </w:r>
      </w:ins>
    </w:p>
    <w:p w14:paraId="05E79143" w14:textId="77777777" w:rsidR="00F02D3F" w:rsidRDefault="00F02D3F" w:rsidP="00F02D3F">
      <w:pPr>
        <w:spacing w:after="240"/>
        <w:ind w:left="720" w:hanging="720"/>
        <w:rPr>
          <w:ins w:id="1556" w:author="TEBA" w:date="2024-11-08T12:15:00Z"/>
          <w:iCs/>
        </w:rPr>
      </w:pPr>
      <w:ins w:id="1557" w:author="TEBA" w:date="2024-11-08T12:15:00Z">
        <w:r>
          <w:rPr>
            <w:iCs/>
          </w:rPr>
          <w:t>(9)</w:t>
        </w:r>
        <w:r>
          <w:rPr>
            <w:iCs/>
          </w:rPr>
          <w:tab/>
        </w:r>
      </w:ins>
      <w:ins w:id="1558" w:author="TEBA" w:date="2024-11-27T09:39:00Z">
        <w:r>
          <w:rPr>
            <w:iCs/>
          </w:rPr>
          <w:t>ERCOT shall post d</w:t>
        </w:r>
      </w:ins>
      <w:ins w:id="1559" w:author="TEBA" w:date="2024-11-08T12:15:00Z">
        <w:r>
          <w:rPr>
            <w:iCs/>
          </w:rPr>
          <w:t xml:space="preserve">ocumentation for any </w:t>
        </w:r>
      </w:ins>
      <w:ins w:id="1560" w:author="TEBA" w:date="2024-11-25T19:31:00Z">
        <w:r>
          <w:rPr>
            <w:iCs/>
          </w:rPr>
          <w:t>Application Programming Interfaces (</w:t>
        </w:r>
      </w:ins>
      <w:ins w:id="1561" w:author="TEBA" w:date="2024-11-08T12:15:00Z">
        <w:r>
          <w:rPr>
            <w:iCs/>
          </w:rPr>
          <w:t>APIs</w:t>
        </w:r>
      </w:ins>
      <w:ins w:id="1562" w:author="TEBA" w:date="2024-11-25T19:31:00Z">
        <w:r>
          <w:rPr>
            <w:iCs/>
          </w:rPr>
          <w:t>)</w:t>
        </w:r>
      </w:ins>
      <w:ins w:id="1563" w:author="TEBA" w:date="2024-11-08T12:15:00Z">
        <w:r>
          <w:rPr>
            <w:iCs/>
          </w:rPr>
          <w:t xml:space="preserve"> created by ERCOT to administer the EAC program.</w:t>
        </w:r>
      </w:ins>
    </w:p>
    <w:p w14:paraId="1FBC6E6A" w14:textId="77777777" w:rsidR="00F02D3F" w:rsidRDefault="00F02D3F" w:rsidP="00F02D3F">
      <w:pPr>
        <w:spacing w:after="240"/>
        <w:ind w:left="720" w:hanging="720"/>
        <w:rPr>
          <w:ins w:id="1564" w:author="TEBA" w:date="2024-11-08T12:17:00Z"/>
          <w:iCs/>
        </w:rPr>
      </w:pPr>
      <w:ins w:id="1565" w:author="TEBA" w:date="2024-11-08T12:15:00Z">
        <w:r>
          <w:rPr>
            <w:iCs/>
          </w:rPr>
          <w:t>(10)</w:t>
        </w:r>
        <w:r>
          <w:rPr>
            <w:iCs/>
          </w:rPr>
          <w:tab/>
        </w:r>
      </w:ins>
      <w:ins w:id="1566" w:author="TEBA" w:date="2024-11-27T09:39:00Z">
        <w:r>
          <w:rPr>
            <w:iCs/>
          </w:rPr>
          <w:t>ERCOT shall post a</w:t>
        </w:r>
      </w:ins>
      <w:ins w:id="1567" w:author="TEBA" w:date="2024-11-08T12:15:00Z">
        <w:r>
          <w:rPr>
            <w:iCs/>
          </w:rPr>
          <w:t xml:space="preserve"> publicly available database of all EACs searchable via public APIs</w:t>
        </w:r>
      </w:ins>
      <w:ins w:id="1568" w:author="TEBA" w:date="2024-11-08T12:17:00Z">
        <w:r>
          <w:rPr>
            <w:iCs/>
          </w:rPr>
          <w:t xml:space="preserve"> </w:t>
        </w:r>
      </w:ins>
      <w:ins w:id="1569" w:author="TEBA" w:date="2024-11-08T12:16:00Z">
        <w:r>
          <w:rPr>
            <w:iCs/>
          </w:rPr>
          <w:t>including transfer records and retirement information</w:t>
        </w:r>
      </w:ins>
      <w:ins w:id="1570" w:author="TEBA" w:date="2024-11-08T12:15:00Z">
        <w:r>
          <w:rPr>
            <w:iCs/>
          </w:rPr>
          <w:t>.</w:t>
        </w:r>
      </w:ins>
      <w:ins w:id="1571" w:author="TEBA" w:date="2024-11-08T12:16:00Z">
        <w:r>
          <w:rPr>
            <w:iCs/>
          </w:rPr>
          <w:t xml:space="preserve"> </w:t>
        </w:r>
      </w:ins>
    </w:p>
    <w:p w14:paraId="1AE49F64" w14:textId="77777777" w:rsidR="00F02D3F" w:rsidRDefault="00F02D3F" w:rsidP="00F02D3F">
      <w:pPr>
        <w:spacing w:after="240"/>
        <w:ind w:left="1440" w:hanging="720"/>
        <w:rPr>
          <w:ins w:id="1572" w:author="TEBA" w:date="2024-11-08T12:15:00Z"/>
          <w:iCs/>
        </w:rPr>
      </w:pPr>
      <w:ins w:id="1573" w:author="TEBA" w:date="2024-11-08T12:17:00Z">
        <w:r>
          <w:rPr>
            <w:iCs/>
          </w:rPr>
          <w:t>(a)</w:t>
        </w:r>
      </w:ins>
      <w:ins w:id="1574" w:author="TEBA" w:date="2024-11-25T21:59:00Z">
        <w:r>
          <w:rPr>
            <w:iCs/>
          </w:rPr>
          <w:tab/>
        </w:r>
      </w:ins>
      <w:ins w:id="1575" w:author="TEBA" w:date="2024-11-08T12:17:00Z">
        <w:r>
          <w:rPr>
            <w:iCs/>
          </w:rPr>
          <w:t>Transfer records, and the “</w:t>
        </w:r>
        <w:r>
          <w:t>Latitude/Longitude</w:t>
        </w:r>
        <w:r>
          <w:rPr>
            <w:iCs/>
          </w:rPr>
          <w:t>” and “Facility ID” fields in the EAC database shall be redacted or confidential for 60 days.</w:t>
        </w:r>
      </w:ins>
    </w:p>
    <w:p w14:paraId="4FC392B9" w14:textId="77777777" w:rsidR="00F02D3F" w:rsidRDefault="00F02D3F" w:rsidP="00F02D3F">
      <w:pPr>
        <w:spacing w:after="240"/>
        <w:rPr>
          <w:ins w:id="1576" w:author="TEBA" w:date="2024-11-08T12:20:00Z"/>
          <w:b/>
          <w:bCs/>
          <w:iCs/>
        </w:rPr>
      </w:pPr>
      <w:ins w:id="1577" w:author="TEBA" w:date="2024-11-08T12:20:00Z">
        <w:r>
          <w:rPr>
            <w:b/>
            <w:bCs/>
            <w:iCs/>
          </w:rPr>
          <w:t>14.1</w:t>
        </w:r>
      </w:ins>
      <w:ins w:id="1578" w:author="TEBA" w:date="2024-11-27T09:40:00Z">
        <w:r>
          <w:rPr>
            <w:b/>
            <w:bCs/>
            <w:iCs/>
          </w:rPr>
          <w:t>2</w:t>
        </w:r>
      </w:ins>
      <w:ins w:id="1579" w:author="TEBA" w:date="2024-11-08T12:20:00Z">
        <w:r>
          <w:rPr>
            <w:b/>
            <w:bCs/>
            <w:iCs/>
          </w:rPr>
          <w:tab/>
          <w:t>Third</w:t>
        </w:r>
      </w:ins>
      <w:ins w:id="1580" w:author="TEBA" w:date="2024-11-25T18:50:00Z">
        <w:r>
          <w:rPr>
            <w:b/>
            <w:bCs/>
            <w:iCs/>
          </w:rPr>
          <w:t>-</w:t>
        </w:r>
      </w:ins>
      <w:ins w:id="1581" w:author="TEBA" w:date="2024-11-08T12:20:00Z">
        <w:r>
          <w:rPr>
            <w:b/>
            <w:bCs/>
            <w:iCs/>
          </w:rPr>
          <w:t>Party Certification Data Fields</w:t>
        </w:r>
      </w:ins>
    </w:p>
    <w:p w14:paraId="1CE0A36B" w14:textId="77777777" w:rsidR="00F02D3F" w:rsidRDefault="00F02D3F" w:rsidP="00F02D3F">
      <w:pPr>
        <w:spacing w:after="240"/>
        <w:ind w:left="720" w:hanging="720"/>
        <w:rPr>
          <w:ins w:id="1582" w:author="TEBA" w:date="2024-11-08T12:20:00Z"/>
          <w:iCs/>
        </w:rPr>
      </w:pPr>
      <w:ins w:id="1583" w:author="TEBA" w:date="2024-11-08T12:20:00Z">
        <w:r>
          <w:rPr>
            <w:iCs/>
          </w:rPr>
          <w:t>(1)</w:t>
        </w:r>
        <w:r>
          <w:rPr>
            <w:iCs/>
          </w:rPr>
          <w:tab/>
          <w:t>ERCOT shall allow third</w:t>
        </w:r>
      </w:ins>
      <w:ins w:id="1584" w:author="TEBA" w:date="2024-11-25T18:50:00Z">
        <w:r>
          <w:rPr>
            <w:iCs/>
          </w:rPr>
          <w:t>-</w:t>
        </w:r>
      </w:ins>
      <w:ins w:id="1585" w:author="TEBA" w:date="2024-11-08T12:20:00Z">
        <w:r>
          <w:rPr>
            <w:iCs/>
          </w:rPr>
          <w:t>party certification programs to register with ERCOT. Third</w:t>
        </w:r>
      </w:ins>
      <w:ins w:id="1586" w:author="TEBA" w:date="2024-11-25T18:50:00Z">
        <w:r>
          <w:rPr>
            <w:iCs/>
          </w:rPr>
          <w:t>-</w:t>
        </w:r>
      </w:ins>
      <w:ins w:id="1587" w:author="TEBA" w:date="2024-11-08T12:20:00Z">
        <w:r>
          <w:rPr>
            <w:iCs/>
          </w:rPr>
          <w:t>party certification programs must:</w:t>
        </w:r>
      </w:ins>
    </w:p>
    <w:p w14:paraId="70E9FC09" w14:textId="77777777" w:rsidR="00F02D3F" w:rsidRDefault="00F02D3F" w:rsidP="00F02D3F">
      <w:pPr>
        <w:spacing w:after="240"/>
        <w:ind w:left="1440" w:hanging="720"/>
        <w:rPr>
          <w:ins w:id="1588" w:author="TEBA" w:date="2024-11-08T12:20:00Z"/>
          <w:iCs/>
        </w:rPr>
      </w:pPr>
      <w:ins w:id="1589" w:author="TEBA" w:date="2024-11-08T12:20:00Z">
        <w:r>
          <w:rPr>
            <w:iCs/>
          </w:rPr>
          <w:t>(a)</w:t>
        </w:r>
        <w:r>
          <w:rPr>
            <w:iCs/>
          </w:rPr>
          <w:tab/>
        </w:r>
      </w:ins>
      <w:ins w:id="1590" w:author="TEBA" w:date="2024-11-27T09:41:00Z">
        <w:r>
          <w:rPr>
            <w:iCs/>
          </w:rPr>
          <w:t>I</w:t>
        </w:r>
      </w:ins>
      <w:ins w:id="1591" w:author="TEBA" w:date="2024-11-08T12:20:00Z">
        <w:r>
          <w:rPr>
            <w:iCs/>
          </w:rPr>
          <w:t>dentify what standard the program is using to account for storage charging and discharging (including at minimum how it accounts for charge cycles and losses)</w:t>
        </w:r>
      </w:ins>
      <w:ins w:id="1592" w:author="TEBA" w:date="2024-11-27T09:41:00Z">
        <w:r>
          <w:rPr>
            <w:iCs/>
          </w:rPr>
          <w:t xml:space="preserve"> in cases of certify</w:t>
        </w:r>
      </w:ins>
      <w:ins w:id="1593" w:author="TEBA" w:date="2024-11-27T09:42:00Z">
        <w:r>
          <w:rPr>
            <w:iCs/>
          </w:rPr>
          <w:t>ing an energy storage facility</w:t>
        </w:r>
      </w:ins>
      <w:ins w:id="1594" w:author="TEBA" w:date="2024-11-08T12:20:00Z">
        <w:r>
          <w:rPr>
            <w:iCs/>
          </w:rPr>
          <w:t xml:space="preserve">; </w:t>
        </w:r>
      </w:ins>
    </w:p>
    <w:p w14:paraId="5B76E000" w14:textId="77777777" w:rsidR="00F02D3F" w:rsidRDefault="00F02D3F" w:rsidP="00F02D3F">
      <w:pPr>
        <w:spacing w:after="240"/>
        <w:ind w:left="1440" w:hanging="720"/>
        <w:rPr>
          <w:ins w:id="1595" w:author="TEBA" w:date="2024-11-08T12:20:00Z"/>
          <w:iCs/>
        </w:rPr>
      </w:pPr>
      <w:ins w:id="1596" w:author="TEBA" w:date="2024-11-08T12:20:00Z">
        <w:r>
          <w:rPr>
            <w:iCs/>
          </w:rPr>
          <w:t>(b)</w:t>
        </w:r>
        <w:r>
          <w:rPr>
            <w:iCs/>
          </w:rPr>
          <w:tab/>
        </w:r>
      </w:ins>
      <w:ins w:id="1597" w:author="TEBA" w:date="2024-11-27T09:42:00Z">
        <w:r>
          <w:rPr>
            <w:iCs/>
          </w:rPr>
          <w:t>I</w:t>
        </w:r>
      </w:ins>
      <w:ins w:id="1598" w:author="TEBA" w:date="2024-11-08T12:20:00Z">
        <w:r>
          <w:rPr>
            <w:iCs/>
          </w:rPr>
          <w:t>dentify what standard the program is using to account for fuel consumption at the facility</w:t>
        </w:r>
      </w:ins>
      <w:ins w:id="1599" w:author="TEBA" w:date="2024-11-27T09:42:00Z">
        <w:r>
          <w:rPr>
            <w:iCs/>
          </w:rPr>
          <w:t xml:space="preserve"> in cases of certifying information about the fuel source used by an Ener</w:t>
        </w:r>
      </w:ins>
      <w:ins w:id="1600" w:author="TEBA" w:date="2024-11-27T09:43:00Z">
        <w:r>
          <w:rPr>
            <w:iCs/>
          </w:rPr>
          <w:t>gy Attribute Certificate (</w:t>
        </w:r>
      </w:ins>
      <w:ins w:id="1601" w:author="TEBA" w:date="2024-11-27T09:42:00Z">
        <w:r>
          <w:rPr>
            <w:iCs/>
          </w:rPr>
          <w:t>EAC</w:t>
        </w:r>
      </w:ins>
      <w:ins w:id="1602" w:author="TEBA" w:date="2024-11-27T09:43:00Z">
        <w:r>
          <w:rPr>
            <w:iCs/>
          </w:rPr>
          <w:t>)</w:t>
        </w:r>
      </w:ins>
      <w:ins w:id="1603" w:author="TEBA" w:date="2024-11-27T09:42:00Z">
        <w:r>
          <w:rPr>
            <w:iCs/>
          </w:rPr>
          <w:t xml:space="preserve"> generator</w:t>
        </w:r>
      </w:ins>
      <w:ins w:id="1604" w:author="TEBA" w:date="2024-11-08T12:20:00Z">
        <w:r>
          <w:rPr>
            <w:iCs/>
          </w:rPr>
          <w:t xml:space="preserve">; </w:t>
        </w:r>
      </w:ins>
    </w:p>
    <w:p w14:paraId="7A7C4E37" w14:textId="77777777" w:rsidR="00F02D3F" w:rsidRDefault="00F02D3F" w:rsidP="00F02D3F">
      <w:pPr>
        <w:spacing w:after="240"/>
        <w:ind w:left="1440" w:hanging="720"/>
        <w:rPr>
          <w:ins w:id="1605" w:author="TEBA" w:date="2024-11-08T12:21:00Z"/>
          <w:iCs/>
        </w:rPr>
      </w:pPr>
      <w:ins w:id="1606" w:author="TEBA" w:date="2024-11-08T12:20:00Z">
        <w:r>
          <w:rPr>
            <w:iCs/>
          </w:rPr>
          <w:t>(</w:t>
        </w:r>
      </w:ins>
      <w:ins w:id="1607" w:author="TEBA" w:date="2024-11-08T12:21:00Z">
        <w:r>
          <w:rPr>
            <w:iCs/>
          </w:rPr>
          <w:t>c</w:t>
        </w:r>
      </w:ins>
      <w:ins w:id="1608" w:author="TEBA" w:date="2024-11-08T12:20:00Z">
        <w:r>
          <w:rPr>
            <w:iCs/>
          </w:rPr>
          <w:t>)</w:t>
        </w:r>
        <w:r>
          <w:rPr>
            <w:iCs/>
          </w:rPr>
          <w:tab/>
          <w:t>Provide ERCOT with an annual third</w:t>
        </w:r>
      </w:ins>
      <w:ins w:id="1609" w:author="TEBA" w:date="2024-11-25T18:50:00Z">
        <w:r>
          <w:rPr>
            <w:iCs/>
          </w:rPr>
          <w:t>-</w:t>
        </w:r>
      </w:ins>
      <w:ins w:id="1610" w:author="TEBA" w:date="2024-11-08T12:20:00Z">
        <w:r>
          <w:rPr>
            <w:iCs/>
          </w:rPr>
          <w:t>party audit</w:t>
        </w:r>
      </w:ins>
      <w:ins w:id="1611" w:author="TEBA" w:date="2024-11-08T12:22:00Z">
        <w:r>
          <w:rPr>
            <w:iCs/>
          </w:rPr>
          <w:t>; and</w:t>
        </w:r>
      </w:ins>
    </w:p>
    <w:p w14:paraId="0DD19B9B" w14:textId="77777777" w:rsidR="00F02D3F" w:rsidRDefault="00F02D3F" w:rsidP="00F02D3F">
      <w:pPr>
        <w:spacing w:after="240"/>
        <w:ind w:left="1440" w:hanging="720"/>
        <w:rPr>
          <w:ins w:id="1612" w:author="TEBA" w:date="2024-11-08T12:20:00Z"/>
          <w:iCs/>
        </w:rPr>
      </w:pPr>
      <w:ins w:id="1613" w:author="TEBA" w:date="2024-11-08T12:21:00Z">
        <w:r>
          <w:rPr>
            <w:iCs/>
          </w:rPr>
          <w:lastRenderedPageBreak/>
          <w:t>(d)</w:t>
        </w:r>
        <w:r>
          <w:rPr>
            <w:iCs/>
          </w:rPr>
          <w:tab/>
        </w:r>
      </w:ins>
      <w:ins w:id="1614" w:author="TEBA" w:date="2024-11-08T12:22:00Z">
        <w:r>
          <w:t>Execute a Standard Form Market Participant Agreement (as provided for in Section 22, Attachment A, Standard Form Market Participant Agreement) with ERCOT</w:t>
        </w:r>
      </w:ins>
      <w:ins w:id="1615" w:author="TEBA" w:date="2024-11-08T12:23:00Z">
        <w:r>
          <w:t xml:space="preserve"> and </w:t>
        </w:r>
      </w:ins>
      <w:ins w:id="1616" w:author="TEBA" w:date="2024-11-08T12:22:00Z">
        <w:r>
          <w:t xml:space="preserve">name a Designated Representative.  The Designated Representative must have the authority to represent and legally bind the </w:t>
        </w:r>
      </w:ins>
      <w:ins w:id="1617" w:author="TEBA" w:date="2024-11-08T12:25:00Z">
        <w:r>
          <w:t>Entity</w:t>
        </w:r>
      </w:ins>
      <w:ins w:id="1618" w:author="TEBA" w:date="2024-11-08T12:22:00Z">
        <w:r>
          <w:t xml:space="preserve"> in all matters pertaining to the EAC Trading Program.  These individuals will be the contact persons for ERCOT on matters regarding</w:t>
        </w:r>
      </w:ins>
      <w:ins w:id="1619" w:author="TEBA" w:date="2024-11-08T12:25:00Z">
        <w:r>
          <w:t xml:space="preserve"> the EAC Trading Program</w:t>
        </w:r>
      </w:ins>
      <w:ins w:id="1620" w:author="TEBA" w:date="2024-11-08T12:22:00Z">
        <w:r>
          <w:t>.</w:t>
        </w:r>
      </w:ins>
    </w:p>
    <w:p w14:paraId="3D4B3418" w14:textId="77777777" w:rsidR="00F02D3F" w:rsidRDefault="00F02D3F" w:rsidP="00F02D3F">
      <w:pPr>
        <w:spacing w:after="240"/>
        <w:ind w:left="720" w:hanging="720"/>
        <w:rPr>
          <w:ins w:id="1621" w:author="TEBA" w:date="2024-11-08T12:20:00Z"/>
          <w:iCs/>
        </w:rPr>
      </w:pPr>
      <w:ins w:id="1622" w:author="TEBA" w:date="2024-11-08T12:20:00Z">
        <w:r>
          <w:rPr>
            <w:iCs/>
          </w:rPr>
          <w:t>(2)</w:t>
        </w:r>
        <w:r>
          <w:rPr>
            <w:iCs/>
          </w:rPr>
          <w:tab/>
          <w:t>When a third</w:t>
        </w:r>
      </w:ins>
      <w:ins w:id="1623" w:author="TEBA" w:date="2024-11-25T18:50:00Z">
        <w:r>
          <w:rPr>
            <w:iCs/>
          </w:rPr>
          <w:t>-</w:t>
        </w:r>
      </w:ins>
      <w:ins w:id="1624" w:author="TEBA" w:date="2024-11-08T12:20:00Z">
        <w:r>
          <w:rPr>
            <w:iCs/>
          </w:rPr>
          <w:t xml:space="preserve">party certification program registers with ERCOT, ERCOT shall send a Market Notice to EAC Account Holders Authorized Representatives that includes the registration information. </w:t>
        </w:r>
      </w:ins>
    </w:p>
    <w:p w14:paraId="091A4BB2" w14:textId="77777777" w:rsidR="00F02D3F" w:rsidRDefault="00F02D3F" w:rsidP="00F02D3F">
      <w:pPr>
        <w:spacing w:after="240"/>
        <w:ind w:left="720" w:hanging="720"/>
        <w:rPr>
          <w:ins w:id="1625" w:author="TEBA" w:date="2024-11-08T12:20:00Z"/>
          <w:iCs/>
        </w:rPr>
      </w:pPr>
      <w:ins w:id="1626" w:author="TEBA" w:date="2024-11-08T12:20:00Z">
        <w:r>
          <w:rPr>
            <w:iCs/>
          </w:rPr>
          <w:t>(3)</w:t>
        </w:r>
        <w:r>
          <w:rPr>
            <w:iCs/>
          </w:rPr>
          <w:tab/>
          <w:t>EAC Account Holders may notify ERCOT if they are using a third</w:t>
        </w:r>
      </w:ins>
      <w:ins w:id="1627" w:author="TEBA" w:date="2024-11-25T18:50:00Z">
        <w:r>
          <w:rPr>
            <w:iCs/>
          </w:rPr>
          <w:t>-</w:t>
        </w:r>
      </w:ins>
      <w:ins w:id="1628" w:author="TEBA" w:date="2024-11-08T12:20:00Z">
        <w:r>
          <w:rPr>
            <w:iCs/>
          </w:rPr>
          <w:t xml:space="preserve">party certification program using a notification method determined by ERCOT. ERCOT shall specify this method on the ERCOT </w:t>
        </w:r>
      </w:ins>
      <w:ins w:id="1629" w:author="TEBA" w:date="2024-11-25T21:11:00Z">
        <w:r>
          <w:rPr>
            <w:iCs/>
          </w:rPr>
          <w:t>w</w:t>
        </w:r>
      </w:ins>
      <w:ins w:id="1630" w:author="TEBA" w:date="2024-11-08T12:20:00Z">
        <w:r>
          <w:rPr>
            <w:iCs/>
          </w:rPr>
          <w:t>ebsite. An EAC Account Holder may also notify ERCOT that is no longer using a third</w:t>
        </w:r>
      </w:ins>
      <w:ins w:id="1631" w:author="TEBA" w:date="2024-11-25T18:50:00Z">
        <w:r>
          <w:rPr>
            <w:iCs/>
          </w:rPr>
          <w:t>-</w:t>
        </w:r>
      </w:ins>
      <w:ins w:id="1632" w:author="TEBA" w:date="2024-11-08T12:20:00Z">
        <w:r>
          <w:rPr>
            <w:iCs/>
          </w:rPr>
          <w:t>party certification program, at which point ERCOT shall no longer allow that third</w:t>
        </w:r>
      </w:ins>
      <w:ins w:id="1633" w:author="TEBA" w:date="2024-11-25T18:51:00Z">
        <w:r>
          <w:rPr>
            <w:iCs/>
          </w:rPr>
          <w:t>-</w:t>
        </w:r>
      </w:ins>
      <w:ins w:id="1634" w:author="TEBA" w:date="2024-11-08T12:20:00Z">
        <w:r>
          <w:rPr>
            <w:iCs/>
          </w:rPr>
          <w:t xml:space="preserve">party certification provider to update EACs for that EAC Account Holder. </w:t>
        </w:r>
      </w:ins>
    </w:p>
    <w:p w14:paraId="50D6B05F" w14:textId="77777777" w:rsidR="00F02D3F" w:rsidRDefault="00F02D3F" w:rsidP="00F02D3F">
      <w:pPr>
        <w:spacing w:after="240"/>
        <w:ind w:left="720" w:hanging="720"/>
        <w:rPr>
          <w:ins w:id="1635" w:author="TEBA" w:date="2024-11-08T12:20:00Z"/>
          <w:iCs/>
        </w:rPr>
      </w:pPr>
      <w:ins w:id="1636" w:author="TEBA" w:date="2024-11-08T12:20:00Z">
        <w:r>
          <w:rPr>
            <w:iCs/>
          </w:rPr>
          <w:t>(4)</w:t>
        </w:r>
        <w:r>
          <w:rPr>
            <w:iCs/>
          </w:rPr>
          <w:tab/>
          <w:t>Third</w:t>
        </w:r>
      </w:ins>
      <w:ins w:id="1637" w:author="TEBA" w:date="2024-11-25T18:51:00Z">
        <w:r>
          <w:rPr>
            <w:iCs/>
          </w:rPr>
          <w:t>-</w:t>
        </w:r>
      </w:ins>
      <w:ins w:id="1638" w:author="TEBA" w:date="2024-11-08T12:20:00Z">
        <w:r>
          <w:rPr>
            <w:iCs/>
          </w:rPr>
          <w:t xml:space="preserve">party certification programs may provide ERCOT with a list of EACs in a format specified by ERCOT that meet their certification criteria from time to time.  </w:t>
        </w:r>
      </w:ins>
    </w:p>
    <w:p w14:paraId="57391C01" w14:textId="77777777" w:rsidR="00F02D3F" w:rsidRDefault="00F02D3F" w:rsidP="00F02D3F">
      <w:pPr>
        <w:spacing w:after="240"/>
        <w:ind w:left="720" w:hanging="720"/>
        <w:rPr>
          <w:ins w:id="1639" w:author="TEBA" w:date="2024-11-08T12:20:00Z"/>
          <w:iCs/>
        </w:rPr>
      </w:pPr>
      <w:ins w:id="1640" w:author="TEBA" w:date="2024-11-08T12:20:00Z">
        <w:r>
          <w:rPr>
            <w:iCs/>
          </w:rPr>
          <w:t>(5)</w:t>
        </w:r>
        <w:r>
          <w:rPr>
            <w:iCs/>
          </w:rPr>
          <w:tab/>
          <w:t>Following the receipt of this data, ERCOT shall update the associated EAC</w:t>
        </w:r>
      </w:ins>
      <w:ins w:id="1641" w:author="TEBA" w:date="2024-11-25T14:55:00Z">
        <w:r>
          <w:rPr>
            <w:iCs/>
          </w:rPr>
          <w:t>’</w:t>
        </w:r>
      </w:ins>
      <w:ins w:id="1642" w:author="TEBA" w:date="2024-11-08T12:20:00Z">
        <w:r>
          <w:rPr>
            <w:iCs/>
          </w:rPr>
          <w:t>s third</w:t>
        </w:r>
      </w:ins>
      <w:ins w:id="1643" w:author="TEBA" w:date="2024-11-25T18:51:00Z">
        <w:r>
          <w:rPr>
            <w:iCs/>
          </w:rPr>
          <w:t>-</w:t>
        </w:r>
      </w:ins>
      <w:ins w:id="1644" w:author="TEBA" w:date="2024-11-08T12:20:00Z">
        <w:r>
          <w:rPr>
            <w:iCs/>
          </w:rPr>
          <w:t>party certification data field with information specified by the third</w:t>
        </w:r>
      </w:ins>
      <w:ins w:id="1645" w:author="TEBA" w:date="2024-11-25T18:51:00Z">
        <w:r>
          <w:rPr>
            <w:iCs/>
          </w:rPr>
          <w:t>-</w:t>
        </w:r>
      </w:ins>
      <w:ins w:id="1646" w:author="TEBA" w:date="2024-11-08T12:20:00Z">
        <w:r>
          <w:rPr>
            <w:iCs/>
          </w:rPr>
          <w:t>party EAC certifier if the EAC Account Holder associated with the EAC has previously notified ERCOT that it is using the third</w:t>
        </w:r>
      </w:ins>
      <w:ins w:id="1647" w:author="TEBA" w:date="2024-11-25T18:51:00Z">
        <w:r>
          <w:rPr>
            <w:iCs/>
          </w:rPr>
          <w:t>-</w:t>
        </w:r>
      </w:ins>
      <w:ins w:id="1648" w:author="TEBA" w:date="2024-11-08T12:20:00Z">
        <w:r>
          <w:rPr>
            <w:iCs/>
          </w:rPr>
          <w:t>party certification program that provided certification information for that EAC.</w:t>
        </w:r>
      </w:ins>
    </w:p>
    <w:p w14:paraId="44F436FE" w14:textId="77777777" w:rsidR="00F02D3F" w:rsidRDefault="00F02D3F" w:rsidP="00F02D3F">
      <w:pPr>
        <w:spacing w:after="240"/>
        <w:ind w:left="720" w:hanging="720"/>
        <w:rPr>
          <w:ins w:id="1649" w:author="TEBA" w:date="2024-11-08T12:20:00Z"/>
          <w:iCs/>
        </w:rPr>
      </w:pPr>
      <w:ins w:id="1650" w:author="TEBA" w:date="2024-11-08T12:20:00Z">
        <w:r>
          <w:rPr>
            <w:iCs/>
          </w:rPr>
          <w:t>(6)</w:t>
        </w:r>
        <w:r>
          <w:rPr>
            <w:iCs/>
          </w:rPr>
          <w:tab/>
          <w:t>ERCOT shall only allow updates to the third</w:t>
        </w:r>
      </w:ins>
      <w:ins w:id="1651" w:author="TEBA" w:date="2024-11-25T18:51:00Z">
        <w:r>
          <w:rPr>
            <w:iCs/>
          </w:rPr>
          <w:t>-</w:t>
        </w:r>
      </w:ins>
      <w:ins w:id="1652" w:author="TEBA" w:date="2024-11-08T12:20:00Z">
        <w:r>
          <w:rPr>
            <w:iCs/>
          </w:rPr>
          <w:t>party certification data field if there is matching data on a third</w:t>
        </w:r>
      </w:ins>
      <w:ins w:id="1653" w:author="TEBA" w:date="2024-11-25T18:51:00Z">
        <w:r>
          <w:rPr>
            <w:iCs/>
          </w:rPr>
          <w:t>-</w:t>
        </w:r>
      </w:ins>
      <w:ins w:id="1654" w:author="TEBA" w:date="2024-11-08T12:20:00Z">
        <w:r>
          <w:rPr>
            <w:iCs/>
          </w:rPr>
          <w:t>party certification program. ERCOT shall not update the third</w:t>
        </w:r>
      </w:ins>
      <w:ins w:id="1655" w:author="TEBA" w:date="2024-11-25T18:51:00Z">
        <w:r>
          <w:rPr>
            <w:iCs/>
          </w:rPr>
          <w:t>-</w:t>
        </w:r>
      </w:ins>
      <w:ins w:id="1656" w:author="TEBA" w:date="2024-11-08T12:20:00Z">
        <w:r>
          <w:rPr>
            <w:iCs/>
          </w:rPr>
          <w:t>party certification data field if:</w:t>
        </w:r>
      </w:ins>
    </w:p>
    <w:p w14:paraId="67EE85F0" w14:textId="77777777" w:rsidR="00F02D3F" w:rsidRDefault="00F02D3F" w:rsidP="00F02D3F">
      <w:pPr>
        <w:spacing w:after="240"/>
        <w:ind w:left="1440" w:hanging="720"/>
        <w:rPr>
          <w:ins w:id="1657" w:author="TEBA" w:date="2024-11-08T12:20:00Z"/>
          <w:iCs/>
        </w:rPr>
      </w:pPr>
      <w:ins w:id="1658" w:author="TEBA" w:date="2024-11-08T12:20:00Z">
        <w:r>
          <w:rPr>
            <w:iCs/>
          </w:rPr>
          <w:t>(a)</w:t>
        </w:r>
      </w:ins>
      <w:ins w:id="1659" w:author="TEBA" w:date="2024-11-25T21:58:00Z">
        <w:r>
          <w:rPr>
            <w:iCs/>
          </w:rPr>
          <w:tab/>
        </w:r>
      </w:ins>
      <w:ins w:id="1660" w:author="TEBA" w:date="2024-11-08T12:20:00Z">
        <w:r>
          <w:rPr>
            <w:iCs/>
          </w:rPr>
          <w:t>The EAC Account Holder has not notified ERCOT that it is using that third</w:t>
        </w:r>
      </w:ins>
      <w:ins w:id="1661" w:author="TEBA" w:date="2024-11-25T18:52:00Z">
        <w:r>
          <w:rPr>
            <w:iCs/>
          </w:rPr>
          <w:t>-</w:t>
        </w:r>
      </w:ins>
      <w:ins w:id="1662" w:author="TEBA" w:date="2024-11-08T12:20:00Z">
        <w:r>
          <w:rPr>
            <w:iCs/>
          </w:rPr>
          <w:t>party certification program; or</w:t>
        </w:r>
      </w:ins>
    </w:p>
    <w:p w14:paraId="449535F5" w14:textId="77777777" w:rsidR="00F02D3F" w:rsidRDefault="00F02D3F" w:rsidP="00F02D3F">
      <w:pPr>
        <w:spacing w:after="240"/>
        <w:ind w:left="1440" w:hanging="720"/>
        <w:rPr>
          <w:ins w:id="1663" w:author="TEBA" w:date="2024-11-08T12:20:00Z"/>
          <w:iCs/>
        </w:rPr>
      </w:pPr>
      <w:ins w:id="1664" w:author="TEBA" w:date="2024-11-08T12:20:00Z">
        <w:r>
          <w:rPr>
            <w:iCs/>
          </w:rPr>
          <w:t>(b)</w:t>
        </w:r>
      </w:ins>
      <w:ins w:id="1665" w:author="TEBA" w:date="2024-11-25T21:58:00Z">
        <w:r>
          <w:rPr>
            <w:iCs/>
          </w:rPr>
          <w:tab/>
        </w:r>
      </w:ins>
      <w:ins w:id="1666" w:author="TEBA" w:date="2024-11-08T12:20:00Z">
        <w:r>
          <w:rPr>
            <w:iCs/>
          </w:rPr>
          <w:t>The third</w:t>
        </w:r>
      </w:ins>
      <w:ins w:id="1667" w:author="TEBA" w:date="2024-11-25T18:52:00Z">
        <w:r>
          <w:rPr>
            <w:iCs/>
          </w:rPr>
          <w:t>-</w:t>
        </w:r>
      </w:ins>
      <w:ins w:id="1668" w:author="TEBA" w:date="2024-11-08T12:20:00Z">
        <w:r>
          <w:rPr>
            <w:iCs/>
          </w:rPr>
          <w:t>party certification program fails to provide information in the format specified by ERCOT.</w:t>
        </w:r>
      </w:ins>
    </w:p>
    <w:p w14:paraId="2B43D5D1" w14:textId="77777777" w:rsidR="00F02D3F" w:rsidRDefault="00F02D3F" w:rsidP="00F02D3F">
      <w:pPr>
        <w:keepNext/>
        <w:tabs>
          <w:tab w:val="left" w:pos="720"/>
        </w:tabs>
        <w:spacing w:before="240" w:after="240"/>
        <w:ind w:left="720" w:hanging="720"/>
        <w:outlineLvl w:val="1"/>
        <w:rPr>
          <w:ins w:id="1669" w:author="TEBA" w:date="2024-11-08T12:20:00Z"/>
          <w:iCs/>
        </w:rPr>
      </w:pPr>
      <w:ins w:id="1670" w:author="TEBA" w:date="2024-11-08T12:20:00Z">
        <w:r>
          <w:rPr>
            <w:iCs/>
          </w:rPr>
          <w:t>(7)</w:t>
        </w:r>
        <w:r>
          <w:rPr>
            <w:iCs/>
          </w:rPr>
          <w:tab/>
          <w:t>ERCOT shall allow third</w:t>
        </w:r>
      </w:ins>
      <w:ins w:id="1671" w:author="TEBA" w:date="2024-11-25T18:52:00Z">
        <w:r>
          <w:rPr>
            <w:iCs/>
          </w:rPr>
          <w:t>-</w:t>
        </w:r>
      </w:ins>
      <w:ins w:id="1672" w:author="TEBA" w:date="2024-11-08T12:20:00Z">
        <w:r>
          <w:rPr>
            <w:iCs/>
          </w:rPr>
          <w:t xml:space="preserve">party certification programs to use a </w:t>
        </w:r>
      </w:ins>
      <w:ins w:id="1673" w:author="TEBA" w:date="2024-11-27T10:44:00Z">
        <w:r>
          <w:rPr>
            <w:iCs/>
          </w:rPr>
          <w:t>Representational State Transfer (</w:t>
        </w:r>
      </w:ins>
      <w:ins w:id="1674" w:author="TEBA" w:date="2024-11-08T12:20:00Z">
        <w:r>
          <w:rPr>
            <w:iCs/>
          </w:rPr>
          <w:t>REST</w:t>
        </w:r>
      </w:ins>
      <w:ins w:id="1675" w:author="TEBA" w:date="2024-11-27T10:44:00Z">
        <w:r>
          <w:rPr>
            <w:iCs/>
          </w:rPr>
          <w:t>)</w:t>
        </w:r>
      </w:ins>
      <w:ins w:id="1676" w:author="TEBA" w:date="2024-11-08T12:20:00Z">
        <w:r>
          <w:rPr>
            <w:iCs/>
          </w:rPr>
          <w:t xml:space="preserve"> </w:t>
        </w:r>
      </w:ins>
      <w:ins w:id="1677" w:author="TEBA" w:date="2024-11-25T19:31:00Z">
        <w:r>
          <w:rPr>
            <w:iCs/>
          </w:rPr>
          <w:t>A</w:t>
        </w:r>
      </w:ins>
      <w:ins w:id="1678" w:author="TEBA" w:date="2024-11-08T12:20:00Z">
        <w:r>
          <w:rPr>
            <w:iCs/>
          </w:rPr>
          <w:t xml:space="preserve">pplication </w:t>
        </w:r>
      </w:ins>
      <w:ins w:id="1679" w:author="TEBA" w:date="2024-11-25T19:31:00Z">
        <w:r>
          <w:rPr>
            <w:iCs/>
          </w:rPr>
          <w:t>P</w:t>
        </w:r>
      </w:ins>
      <w:ins w:id="1680" w:author="TEBA" w:date="2024-11-08T12:20:00Z">
        <w:r>
          <w:rPr>
            <w:iCs/>
          </w:rPr>
          <w:t xml:space="preserve">rogramming </w:t>
        </w:r>
      </w:ins>
      <w:ins w:id="1681" w:author="TEBA" w:date="2024-11-25T19:31:00Z">
        <w:r>
          <w:rPr>
            <w:iCs/>
          </w:rPr>
          <w:t>I</w:t>
        </w:r>
      </w:ins>
      <w:ins w:id="1682" w:author="TEBA" w:date="2024-11-08T12:20:00Z">
        <w:r>
          <w:rPr>
            <w:iCs/>
          </w:rPr>
          <w:t xml:space="preserve">nterface (API) to provide the list of EACs to </w:t>
        </w:r>
        <w:r>
          <w:rPr>
            <w:iCs/>
          </w:rPr>
          <w:lastRenderedPageBreak/>
          <w:t>ERCOT. If ERCOT rejects an update to the field for any reason that was provided via API, ERCOT shall notify the third</w:t>
        </w:r>
      </w:ins>
      <w:ins w:id="1683" w:author="TEBA" w:date="2024-11-25T18:52:00Z">
        <w:r>
          <w:rPr>
            <w:iCs/>
          </w:rPr>
          <w:t>-</w:t>
        </w:r>
      </w:ins>
      <w:ins w:id="1684" w:author="TEBA" w:date="2024-11-08T12:20:00Z">
        <w:r>
          <w:rPr>
            <w:iCs/>
          </w:rPr>
          <w:t>party certification program via API.</w:t>
        </w:r>
      </w:ins>
    </w:p>
    <w:p w14:paraId="646E7649" w14:textId="77777777" w:rsidR="00F02D3F" w:rsidRDefault="00F02D3F" w:rsidP="00F02D3F">
      <w:pPr>
        <w:keepNext/>
        <w:tabs>
          <w:tab w:val="left" w:pos="720"/>
        </w:tabs>
        <w:spacing w:before="240" w:after="240"/>
        <w:ind w:left="720" w:hanging="720"/>
        <w:outlineLvl w:val="1"/>
        <w:rPr>
          <w:ins w:id="1685" w:author="TEBA" w:date="2024-11-08T12:20:00Z"/>
          <w:iCs/>
        </w:rPr>
      </w:pPr>
      <w:ins w:id="1686" w:author="TEBA" w:date="2024-11-08T12:20:00Z">
        <w:r>
          <w:rPr>
            <w:iCs/>
          </w:rPr>
          <w:t>(8)</w:t>
        </w:r>
        <w:r>
          <w:rPr>
            <w:iCs/>
          </w:rPr>
          <w:tab/>
          <w:t>ERCOT may decertify a third</w:t>
        </w:r>
      </w:ins>
      <w:ins w:id="1687" w:author="TEBA" w:date="2024-11-25T18:53:00Z">
        <w:r>
          <w:rPr>
            <w:iCs/>
          </w:rPr>
          <w:t>-</w:t>
        </w:r>
      </w:ins>
      <w:ins w:id="1688" w:author="TEBA" w:date="2024-11-08T12:20:00Z">
        <w:r>
          <w:rPr>
            <w:iCs/>
          </w:rPr>
          <w:t>party certification provider if it has good cause for doing so. Prior to decertification, ERCOT must provide notice that it is considering doing so to the Technical Advisory Committee</w:t>
        </w:r>
      </w:ins>
      <w:ins w:id="1689" w:author="TEBA" w:date="2024-11-25T19:40:00Z">
        <w:r>
          <w:rPr>
            <w:iCs/>
          </w:rPr>
          <w:t xml:space="preserve"> (TAC)</w:t>
        </w:r>
      </w:ins>
      <w:ins w:id="1690" w:author="TEBA" w:date="2024-11-08T12:20:00Z">
        <w:r>
          <w:rPr>
            <w:iCs/>
          </w:rPr>
          <w:t>.</w:t>
        </w:r>
      </w:ins>
    </w:p>
    <w:p w14:paraId="7CBCB3AB" w14:textId="77777777" w:rsidR="00F02D3F" w:rsidRDefault="00F02D3F" w:rsidP="00F02D3F">
      <w:pPr>
        <w:keepNext/>
        <w:tabs>
          <w:tab w:val="left" w:pos="720"/>
        </w:tabs>
        <w:spacing w:before="240" w:after="240"/>
        <w:ind w:left="720" w:hanging="720"/>
        <w:outlineLvl w:val="1"/>
        <w:rPr>
          <w:ins w:id="1691" w:author="TEBA" w:date="2024-11-08T12:20:00Z"/>
        </w:rPr>
      </w:pPr>
      <w:ins w:id="1692" w:author="TEBA" w:date="2024-11-08T12:20:00Z">
        <w:r>
          <w:rPr>
            <w:iCs/>
          </w:rPr>
          <w:t>(9)</w:t>
        </w:r>
        <w:r>
          <w:rPr>
            <w:iCs/>
          </w:rPr>
          <w:tab/>
          <w:t>Unlike the third</w:t>
        </w:r>
      </w:ins>
      <w:ins w:id="1693" w:author="TEBA" w:date="2024-11-25T18:53:00Z">
        <w:r>
          <w:rPr>
            <w:iCs/>
          </w:rPr>
          <w:t>-</w:t>
        </w:r>
      </w:ins>
      <w:ins w:id="1694" w:author="TEBA" w:date="2024-11-08T12:20:00Z">
        <w:r>
          <w:rPr>
            <w:iCs/>
          </w:rPr>
          <w:t xml:space="preserve">party certification data field, which is only updated by ERCOT using the process described in paragraphs (1) through (8), the </w:t>
        </w:r>
        <w:r>
          <w:t>storage metadata field is updated by the EAC Account Holder.  The EAC Account Holder may provide additional information about the EAC in this field if they choose to do so.</w:t>
        </w:r>
      </w:ins>
    </w:p>
    <w:p w14:paraId="6E45AF90" w14:textId="77777777" w:rsidR="00F02D3F" w:rsidRDefault="00F02D3F" w:rsidP="00F02D3F">
      <w:pPr>
        <w:keepNext/>
        <w:tabs>
          <w:tab w:val="left" w:pos="720"/>
        </w:tabs>
        <w:spacing w:before="240" w:after="240"/>
        <w:ind w:left="720" w:hanging="720"/>
        <w:outlineLvl w:val="1"/>
        <w:rPr>
          <w:ins w:id="1695" w:author="TEBA" w:date="2024-11-08T12:20:00Z"/>
          <w:iCs/>
        </w:rPr>
      </w:pPr>
      <w:ins w:id="1696" w:author="TEBA" w:date="2024-11-08T12:20:00Z">
        <w:r>
          <w:t>(10)</w:t>
        </w:r>
        <w:r>
          <w:tab/>
          <w:t>ERCOT is not responsible for the accuracy of information provided to ERCOT by any third</w:t>
        </w:r>
      </w:ins>
      <w:ins w:id="1697" w:author="TEBA" w:date="2024-11-25T18:53:00Z">
        <w:r>
          <w:t>-</w:t>
        </w:r>
      </w:ins>
      <w:ins w:id="1698" w:author="TEBA" w:date="2024-11-08T12:20:00Z">
        <w:r>
          <w:t xml:space="preserve">party certification program. </w:t>
        </w:r>
      </w:ins>
    </w:p>
    <w:p w14:paraId="026D1EAD" w14:textId="77777777" w:rsidR="00F02D3F" w:rsidRDefault="00F02D3F" w:rsidP="00F02D3F">
      <w:pPr>
        <w:keepNext/>
        <w:tabs>
          <w:tab w:val="left" w:pos="900"/>
        </w:tabs>
        <w:spacing w:before="240" w:after="240"/>
        <w:ind w:left="900" w:hanging="900"/>
        <w:outlineLvl w:val="1"/>
        <w:rPr>
          <w:b/>
        </w:rPr>
      </w:pPr>
      <w:bookmarkStart w:id="1699" w:name="_Toc239073043"/>
      <w:bookmarkStart w:id="1700" w:name="_Toc180673481"/>
      <w:r>
        <w:rPr>
          <w:b/>
        </w:rPr>
        <w:t>14.13</w:t>
      </w:r>
      <w:r>
        <w:rPr>
          <w:b/>
        </w:rPr>
        <w:tab/>
        <w:t>Submit Annual Report to Public Utility Commission of Texas</w:t>
      </w:r>
      <w:bookmarkEnd w:id="1699"/>
      <w:bookmarkEnd w:id="1700"/>
    </w:p>
    <w:p w14:paraId="2F3E93F6" w14:textId="77777777" w:rsidR="00F02D3F" w:rsidRDefault="00F02D3F" w:rsidP="00F02D3F">
      <w:pPr>
        <w:spacing w:after="240"/>
        <w:ind w:left="720" w:hanging="720"/>
        <w:rPr>
          <w:iCs/>
        </w:rPr>
      </w:pPr>
      <w:r>
        <w:t>(1)</w:t>
      </w:r>
      <w:r>
        <w:tab/>
      </w:r>
      <w:r>
        <w:rPr>
          <w:iCs/>
        </w:rPr>
        <w:t xml:space="preserve">Beginning in 2002, ERCOT shall submit an annual report to the Public Utility Commission of Texas (PUCT) on or before the date set forth for such report in subsection (h)(11) of P.U.C. </w:t>
      </w:r>
      <w:r>
        <w:rPr>
          <w:iCs/>
          <w:smallCaps/>
        </w:rPr>
        <w:t>Subst.</w:t>
      </w:r>
      <w:r>
        <w:rPr>
          <w:iCs/>
        </w:rPr>
        <w:t xml:space="preserve"> R. 25.173, Renewable Energy Credit Program.  Such report shall contain the following information pertaining to program operation for the previous </w:t>
      </w:r>
      <w:del w:id="1701" w:author="TEBA" w:date="2024-12-13T13:50:00Z">
        <w:r w:rsidDel="007158DC">
          <w:rPr>
            <w:iCs/>
          </w:rPr>
          <w:delText>Compliance Period</w:delText>
        </w:r>
      </w:del>
      <w:ins w:id="1702" w:author="TEBA" w:date="2024-12-13T13:50:00Z">
        <w:r>
          <w:rPr>
            <w:iCs/>
          </w:rPr>
          <w:t>year</w:t>
        </w:r>
      </w:ins>
      <w:r>
        <w:rPr>
          <w:iCs/>
        </w:rPr>
        <w:t>:</w:t>
      </w:r>
    </w:p>
    <w:p w14:paraId="0EBF184B" w14:textId="77777777" w:rsidR="00F02D3F" w:rsidRDefault="00F02D3F" w:rsidP="00F02D3F">
      <w:pPr>
        <w:spacing w:after="240"/>
        <w:ind w:left="1440" w:hanging="720"/>
      </w:pPr>
      <w:r>
        <w:t>(a)</w:t>
      </w:r>
      <w:r>
        <w:tab/>
        <w:t>MW of existing renewable capacity installed in Texas, by technology type;</w:t>
      </w:r>
    </w:p>
    <w:p w14:paraId="5413AA25" w14:textId="77777777" w:rsidR="00F02D3F" w:rsidRDefault="00F02D3F" w:rsidP="00F02D3F">
      <w:pPr>
        <w:spacing w:after="240"/>
        <w:ind w:left="1440" w:hanging="720"/>
      </w:pPr>
      <w:r>
        <w:t>(b)</w:t>
      </w:r>
      <w:r>
        <w:tab/>
        <w:t>MW of new renewable energy capacity installed in Texas, by technology type;</w:t>
      </w:r>
    </w:p>
    <w:p w14:paraId="1173306D" w14:textId="77777777" w:rsidR="00F02D3F" w:rsidRDefault="00F02D3F" w:rsidP="00F02D3F">
      <w:pPr>
        <w:spacing w:after="240"/>
        <w:ind w:left="1440" w:hanging="720"/>
      </w:pPr>
      <w:r>
        <w:t>(c)</w:t>
      </w:r>
      <w:r>
        <w:tab/>
        <w:t>List of eligible non-Texas capacity participating in the program, by technology type;</w:t>
      </w:r>
    </w:p>
    <w:p w14:paraId="0B15770E" w14:textId="77777777" w:rsidR="00F02D3F" w:rsidRDefault="00F02D3F" w:rsidP="00F02D3F">
      <w:pPr>
        <w:spacing w:after="240"/>
        <w:ind w:left="1440" w:hanging="720"/>
      </w:pPr>
      <w:r>
        <w:t>(d)</w:t>
      </w:r>
      <w:r>
        <w:tab/>
        <w:t>Summary of Renewable Energy Credit (REC) aggregator activities, submitted in a format specified by the PUCT;</w:t>
      </w:r>
    </w:p>
    <w:p w14:paraId="51850311" w14:textId="77777777" w:rsidR="00F02D3F" w:rsidRDefault="00F02D3F" w:rsidP="00F02D3F">
      <w:pPr>
        <w:spacing w:after="240"/>
        <w:ind w:left="1440" w:hanging="720"/>
      </w:pPr>
      <w:r>
        <w:t>(e)</w:t>
      </w:r>
      <w:r>
        <w:tab/>
        <w:t>Owner/operator of each REC generating facility;</w:t>
      </w:r>
    </w:p>
    <w:p w14:paraId="76D378BE" w14:textId="77777777" w:rsidR="00F02D3F" w:rsidRDefault="00F02D3F" w:rsidP="00F02D3F">
      <w:pPr>
        <w:spacing w:after="240"/>
        <w:ind w:left="1440" w:hanging="720"/>
      </w:pPr>
      <w:r>
        <w:t>(f)</w:t>
      </w:r>
      <w:r>
        <w:tab/>
        <w:t>Date each new renewable energy facility began to produce energy;</w:t>
      </w:r>
    </w:p>
    <w:p w14:paraId="29CBFB80" w14:textId="77777777" w:rsidR="00F02D3F" w:rsidRDefault="00F02D3F" w:rsidP="00F02D3F">
      <w:pPr>
        <w:spacing w:after="240"/>
        <w:ind w:left="1440" w:hanging="720"/>
      </w:pPr>
      <w:r>
        <w:t>(g)</w:t>
      </w:r>
      <w:r>
        <w:tab/>
        <w:t>MWh of energy generated by renewable energy Resources as demonstrated through data supplied in accordance with these Protocols;</w:t>
      </w:r>
    </w:p>
    <w:p w14:paraId="117C1553" w14:textId="77777777" w:rsidR="00F02D3F" w:rsidRDefault="00F02D3F" w:rsidP="00F02D3F">
      <w:pPr>
        <w:spacing w:after="240"/>
        <w:ind w:left="1440" w:hanging="720"/>
      </w:pPr>
      <w:r>
        <w:t>(h)</w:t>
      </w:r>
      <w:r>
        <w:tab/>
        <w:t>List of renewable energy unit retirements;</w:t>
      </w:r>
    </w:p>
    <w:p w14:paraId="604AD0FD" w14:textId="77777777" w:rsidR="00F02D3F" w:rsidRDefault="00F02D3F" w:rsidP="00F02D3F">
      <w:pPr>
        <w:spacing w:after="240"/>
        <w:ind w:left="1440" w:hanging="720"/>
      </w:pPr>
      <w:r>
        <w:t>(i)</w:t>
      </w:r>
      <w:r>
        <w:tab/>
        <w:t xml:space="preserve">List of all </w:t>
      </w:r>
      <w:del w:id="1703" w:author="TEBA" w:date="2024-12-10T07:08:00Z">
        <w:r w:rsidDel="009A56E6">
          <w:delText>Retail Entities</w:delText>
        </w:r>
      </w:del>
      <w:ins w:id="1704" w:author="TEBA" w:date="2024-12-10T07:08:00Z">
        <w:r>
          <w:t>EAC Account Holders</w:t>
        </w:r>
      </w:ins>
      <w:r>
        <w:t xml:space="preserve"> participating in the </w:t>
      </w:r>
      <w:del w:id="1705" w:author="TEBA" w:date="2024-12-10T07:08:00Z">
        <w:r w:rsidDel="009A56E6">
          <w:delText xml:space="preserve">REC </w:delText>
        </w:r>
      </w:del>
      <w:ins w:id="1706" w:author="TEBA" w:date="2024-12-10T07:08:00Z">
        <w:r>
          <w:t xml:space="preserve">EAC </w:t>
        </w:r>
      </w:ins>
      <w:r>
        <w:t>Trading Program;</w:t>
      </w:r>
    </w:p>
    <w:p w14:paraId="314070D3" w14:textId="77777777" w:rsidR="00F02D3F" w:rsidRDefault="00F02D3F" w:rsidP="00F02D3F">
      <w:pPr>
        <w:spacing w:after="240"/>
        <w:ind w:left="1440" w:hanging="720"/>
      </w:pPr>
      <w:r>
        <w:lastRenderedPageBreak/>
        <w:t>(j)</w:t>
      </w:r>
      <w:r>
        <w:tab/>
        <w:t>Final Solar Renewable Portfolio Standard (SRPS) Requirement (FSRR) of each Retail Entity;</w:t>
      </w:r>
    </w:p>
    <w:p w14:paraId="10350C3F" w14:textId="77777777" w:rsidR="00F02D3F" w:rsidRDefault="00F02D3F" w:rsidP="00F02D3F">
      <w:pPr>
        <w:spacing w:after="240"/>
        <w:ind w:left="1440" w:hanging="720"/>
      </w:pPr>
      <w:r>
        <w:t>(k)</w:t>
      </w:r>
      <w:r>
        <w:tab/>
        <w:t>Number of REC offsets used by each Retail Entity;</w:t>
      </w:r>
    </w:p>
    <w:p w14:paraId="5E238C33" w14:textId="77777777" w:rsidR="00F02D3F" w:rsidRDefault="00F02D3F" w:rsidP="00F02D3F">
      <w:pPr>
        <w:spacing w:after="240"/>
        <w:ind w:left="1440" w:hanging="720"/>
      </w:pPr>
      <w:r>
        <w:t>(l)</w:t>
      </w:r>
      <w:r>
        <w:tab/>
        <w:t xml:space="preserve">A list of </w:t>
      </w:r>
      <w:proofErr w:type="gramStart"/>
      <w:r>
        <w:t>REC</w:t>
      </w:r>
      <w:proofErr w:type="gramEnd"/>
      <w:r>
        <w:t xml:space="preserve"> offset generators, REC offsets awarded and MWh production from each such generator on an annual basis;</w:t>
      </w:r>
    </w:p>
    <w:p w14:paraId="14C66D07" w14:textId="77777777" w:rsidR="00F02D3F" w:rsidRDefault="00F02D3F" w:rsidP="00F02D3F">
      <w:pPr>
        <w:spacing w:after="240"/>
        <w:ind w:left="1440" w:hanging="720"/>
      </w:pPr>
      <w:r>
        <w:t>(m)</w:t>
      </w:r>
      <w:r>
        <w:tab/>
        <w:t>Number of RECs retired by each program participant by category (mandatory compliance, voluntary retirement, expiration, and total retirements);</w:t>
      </w:r>
    </w:p>
    <w:p w14:paraId="1B51599F" w14:textId="77777777" w:rsidR="00F02D3F" w:rsidRDefault="00F02D3F" w:rsidP="00F02D3F">
      <w:pPr>
        <w:spacing w:after="240"/>
        <w:ind w:left="1440" w:hanging="720"/>
      </w:pPr>
      <w:del w:id="1707" w:author="TEBA" w:date="2024-12-10T07:08:00Z">
        <w:r w:rsidDel="009A56E6">
          <w:delText>(n)</w:delText>
        </w:r>
        <w:r w:rsidDel="009A56E6">
          <w:tab/>
          <w:delText xml:space="preserve">Number of Compliance Premiums retired by each program participant by category (mandatory compliance, expiration, and total retirements); </w:delText>
        </w:r>
      </w:del>
    </w:p>
    <w:p w14:paraId="1AE7E575" w14:textId="77777777" w:rsidR="00F02D3F" w:rsidRDefault="00F02D3F" w:rsidP="00F02D3F">
      <w:pPr>
        <w:spacing w:after="240"/>
        <w:ind w:left="1440" w:hanging="720"/>
      </w:pPr>
      <w:r>
        <w:t>(</w:t>
      </w:r>
      <w:del w:id="1708" w:author="TEBA" w:date="2024-12-10T07:09:00Z">
        <w:r w:rsidDel="009A56E6">
          <w:delText>o</w:delText>
        </w:r>
      </w:del>
      <w:ins w:id="1709" w:author="TEBA" w:date="2024-12-10T07:09:00Z">
        <w:r>
          <w:t>n</w:t>
        </w:r>
      </w:ins>
      <w:r>
        <w:t>)</w:t>
      </w:r>
      <w:r>
        <w:tab/>
        <w:t>List of all Retail Entities in compliance with SRPS requirement; and</w:t>
      </w:r>
    </w:p>
    <w:p w14:paraId="4D5A71ED" w14:textId="77777777" w:rsidR="00F02D3F" w:rsidRDefault="00F02D3F" w:rsidP="00F02D3F">
      <w:pPr>
        <w:spacing w:after="240"/>
        <w:ind w:left="1440" w:hanging="720"/>
      </w:pPr>
      <w:r>
        <w:t>(</w:t>
      </w:r>
      <w:del w:id="1710" w:author="TEBA" w:date="2024-12-10T07:09:00Z">
        <w:r w:rsidDel="009A56E6">
          <w:delText>p</w:delText>
        </w:r>
      </w:del>
      <w:ins w:id="1711" w:author="TEBA" w:date="2024-12-10T07:09:00Z">
        <w:r>
          <w:t>o</w:t>
        </w:r>
      </w:ins>
      <w:r>
        <w:t>)</w:t>
      </w:r>
      <w:r>
        <w:tab/>
        <w:t>List of all Retail Entities not in compliance with SRPS requirement including the number of RECs by which they were deficient.</w:t>
      </w:r>
    </w:p>
    <w:p w14:paraId="21D16252" w14:textId="77777777" w:rsidR="00F02D3F" w:rsidRDefault="00F02D3F" w:rsidP="00F02D3F">
      <w:pPr>
        <w:pStyle w:val="H2"/>
      </w:pPr>
      <w:bookmarkStart w:id="1712" w:name="_Toc71369195"/>
      <w:bookmarkStart w:id="1713" w:name="_Toc71539411"/>
      <w:bookmarkStart w:id="1714" w:name="_Toc390438950"/>
      <w:bookmarkStart w:id="1715" w:name="_Toc405897647"/>
      <w:bookmarkStart w:id="1716" w:name="_Toc415055751"/>
      <w:bookmarkStart w:id="1717" w:name="_Toc415055877"/>
      <w:bookmarkStart w:id="1718" w:name="_Toc415055976"/>
      <w:bookmarkStart w:id="1719" w:name="_Toc415056077"/>
      <w:bookmarkStart w:id="1720" w:name="_Toc175159145"/>
      <w:r>
        <w:t>16.7</w:t>
      </w:r>
      <w:r>
        <w:tab/>
        <w:t xml:space="preserve">Registration of </w:t>
      </w:r>
      <w:del w:id="1721" w:author="TEBA" w:date="2024-12-10T07:09:00Z">
        <w:r w:rsidDel="009A56E6">
          <w:delText xml:space="preserve">Renewable </w:delText>
        </w:r>
      </w:del>
      <w:r>
        <w:t xml:space="preserve">Energy </w:t>
      </w:r>
      <w:ins w:id="1722" w:author="TEBA" w:date="2024-12-10T07:09:00Z">
        <w:r>
          <w:t xml:space="preserve">Attribute </w:t>
        </w:r>
      </w:ins>
      <w:del w:id="1723" w:author="TEBA" w:date="2024-12-10T07:09:00Z">
        <w:r w:rsidDel="009A56E6">
          <w:delText xml:space="preserve">Credit </w:delText>
        </w:r>
      </w:del>
      <w:ins w:id="1724" w:author="TEBA" w:date="2024-12-10T07:09:00Z">
        <w:r>
          <w:t xml:space="preserve">Certificate </w:t>
        </w:r>
      </w:ins>
      <w:r>
        <w:t>Account Holders</w:t>
      </w:r>
      <w:bookmarkEnd w:id="1712"/>
      <w:bookmarkEnd w:id="1713"/>
      <w:bookmarkEnd w:id="1714"/>
      <w:bookmarkEnd w:id="1715"/>
      <w:bookmarkEnd w:id="1716"/>
      <w:bookmarkEnd w:id="1717"/>
      <w:bookmarkEnd w:id="1718"/>
      <w:bookmarkEnd w:id="1719"/>
      <w:bookmarkEnd w:id="1720"/>
    </w:p>
    <w:p w14:paraId="78B5B9BB" w14:textId="77777777" w:rsidR="00F02D3F" w:rsidRDefault="00F02D3F" w:rsidP="00F02D3F">
      <w:pPr>
        <w:pStyle w:val="BodyText"/>
        <w:ind w:left="720" w:hanging="720"/>
      </w:pPr>
      <w:r>
        <w:t>(1)</w:t>
      </w:r>
      <w:r>
        <w:tab/>
        <w:t>Each Entity intending to participate in the Renewable Energy Credit (REC) program shall register with ERCOT and execute a Standard Form Market Participant Agreement (as provided in Section 22, Attachment A, Standard Form Market Participant Agreement) prior to participation in the REC program.</w:t>
      </w:r>
    </w:p>
    <w:p w14:paraId="6EA321E2" w14:textId="77777777" w:rsidR="00F02D3F" w:rsidRPr="005249D2" w:rsidRDefault="00F02D3F" w:rsidP="00F02D3F">
      <w:pPr>
        <w:keepNext/>
        <w:tabs>
          <w:tab w:val="left" w:pos="900"/>
        </w:tabs>
        <w:spacing w:before="240" w:after="240"/>
        <w:ind w:left="900" w:hanging="900"/>
        <w:outlineLvl w:val="1"/>
        <w:rPr>
          <w:b/>
          <w:szCs w:val="20"/>
        </w:rPr>
      </w:pPr>
      <w:bookmarkStart w:id="1725" w:name="_Toc248135820"/>
      <w:bookmarkStart w:id="1726" w:name="_Toc134444452"/>
      <w:r w:rsidRPr="005249D2">
        <w:rPr>
          <w:b/>
          <w:szCs w:val="20"/>
        </w:rPr>
        <w:t>21.2</w:t>
      </w:r>
      <w:r w:rsidRPr="005249D2">
        <w:rPr>
          <w:b/>
          <w:szCs w:val="20"/>
        </w:rPr>
        <w:tab/>
        <w:t>Submission of a Nodal Protocol Revision Request</w:t>
      </w:r>
      <w:bookmarkEnd w:id="1725"/>
      <w:r w:rsidRPr="005249D2">
        <w:rPr>
          <w:b/>
          <w:szCs w:val="20"/>
        </w:rPr>
        <w:t xml:space="preserve"> or System Change Request</w:t>
      </w:r>
      <w:bookmarkEnd w:id="1726"/>
    </w:p>
    <w:p w14:paraId="0357CB20" w14:textId="77777777" w:rsidR="00F02D3F" w:rsidRPr="005249D2" w:rsidRDefault="00F02D3F" w:rsidP="00F02D3F">
      <w:pPr>
        <w:spacing w:after="240"/>
        <w:ind w:left="720" w:hanging="720"/>
        <w:rPr>
          <w:iCs/>
          <w:szCs w:val="20"/>
        </w:rPr>
      </w:pPr>
      <w:bookmarkStart w:id="1727" w:name="_Hlk184725592"/>
      <w:r w:rsidRPr="005249D2">
        <w:rPr>
          <w:iCs/>
          <w:szCs w:val="20"/>
        </w:rPr>
        <w:t>(1)</w:t>
      </w:r>
      <w:r w:rsidRPr="005249D2">
        <w:rPr>
          <w:iCs/>
          <w:szCs w:val="20"/>
        </w:rPr>
        <w:tab/>
        <w:t>The following Entities may submit a Nodal Protocol Revision Request (NPRR) or System Change Request (SCR) (“Revision Request”):</w:t>
      </w:r>
    </w:p>
    <w:p w14:paraId="5A182D04" w14:textId="77777777" w:rsidR="00F02D3F" w:rsidRPr="005249D2" w:rsidRDefault="00F02D3F" w:rsidP="00F02D3F">
      <w:pPr>
        <w:spacing w:after="240"/>
        <w:ind w:left="1440" w:hanging="720"/>
        <w:rPr>
          <w:szCs w:val="20"/>
        </w:rPr>
      </w:pPr>
      <w:r w:rsidRPr="005249D2">
        <w:rPr>
          <w:szCs w:val="20"/>
        </w:rPr>
        <w:t>(a)</w:t>
      </w:r>
      <w:r w:rsidRPr="005249D2">
        <w:rPr>
          <w:szCs w:val="20"/>
        </w:rPr>
        <w:tab/>
        <w:t>Any Market Participant;</w:t>
      </w:r>
    </w:p>
    <w:p w14:paraId="6C83DA9A" w14:textId="77777777" w:rsidR="00F02D3F" w:rsidRPr="005249D2" w:rsidRDefault="00F02D3F" w:rsidP="00F02D3F">
      <w:pPr>
        <w:spacing w:after="240"/>
        <w:ind w:left="1440" w:hanging="720"/>
        <w:rPr>
          <w:szCs w:val="20"/>
        </w:rPr>
      </w:pPr>
      <w:r w:rsidRPr="005249D2">
        <w:rPr>
          <w:szCs w:val="20"/>
        </w:rPr>
        <w:t>(b)</w:t>
      </w:r>
      <w:r w:rsidRPr="005249D2">
        <w:rPr>
          <w:szCs w:val="20"/>
        </w:rPr>
        <w:tab/>
        <w:t>Any ERCOT Member;</w:t>
      </w:r>
    </w:p>
    <w:p w14:paraId="19663238" w14:textId="77777777" w:rsidR="00F02D3F" w:rsidRPr="005249D2" w:rsidRDefault="00F02D3F" w:rsidP="00F02D3F">
      <w:pPr>
        <w:spacing w:after="240"/>
        <w:ind w:left="1440" w:hanging="720"/>
        <w:rPr>
          <w:szCs w:val="20"/>
        </w:rPr>
      </w:pPr>
      <w:r w:rsidRPr="005249D2">
        <w:rPr>
          <w:szCs w:val="20"/>
        </w:rPr>
        <w:t>(c)</w:t>
      </w:r>
      <w:r w:rsidRPr="005249D2">
        <w:rPr>
          <w:szCs w:val="20"/>
        </w:rPr>
        <w:tab/>
        <w:t>Public Utility Commission of Texas (PUCT) Staff;</w:t>
      </w:r>
    </w:p>
    <w:p w14:paraId="00A153F5" w14:textId="77777777" w:rsidR="00F02D3F" w:rsidRPr="005249D2" w:rsidRDefault="00F02D3F" w:rsidP="00F02D3F">
      <w:pPr>
        <w:spacing w:after="240"/>
        <w:ind w:left="1440" w:hanging="720"/>
        <w:rPr>
          <w:szCs w:val="20"/>
        </w:rPr>
      </w:pPr>
      <w:r w:rsidRPr="005249D2">
        <w:rPr>
          <w:szCs w:val="20"/>
        </w:rPr>
        <w:t>(d)</w:t>
      </w:r>
      <w:r w:rsidRPr="005249D2">
        <w:rPr>
          <w:szCs w:val="20"/>
        </w:rPr>
        <w:tab/>
        <w:t>The Reliability Monitor;</w:t>
      </w:r>
    </w:p>
    <w:p w14:paraId="481E87AA" w14:textId="77777777" w:rsidR="00F02D3F" w:rsidRPr="005249D2" w:rsidRDefault="00F02D3F" w:rsidP="00F02D3F">
      <w:pPr>
        <w:spacing w:after="240"/>
        <w:ind w:left="1440" w:hanging="720"/>
        <w:rPr>
          <w:szCs w:val="20"/>
        </w:rPr>
      </w:pPr>
      <w:r w:rsidRPr="005249D2">
        <w:rPr>
          <w:szCs w:val="20"/>
        </w:rPr>
        <w:t>(e)</w:t>
      </w:r>
      <w:r w:rsidRPr="005249D2">
        <w:rPr>
          <w:szCs w:val="20"/>
        </w:rPr>
        <w:tab/>
        <w:t>The North American Electric Reliability Corporation (NERC) Regional Entity;</w:t>
      </w:r>
    </w:p>
    <w:p w14:paraId="56475E4C" w14:textId="77777777" w:rsidR="00F02D3F" w:rsidRPr="005249D2" w:rsidRDefault="00F02D3F" w:rsidP="00F02D3F">
      <w:pPr>
        <w:spacing w:after="240"/>
        <w:ind w:left="1440" w:hanging="720"/>
        <w:rPr>
          <w:szCs w:val="20"/>
        </w:rPr>
      </w:pPr>
      <w:r w:rsidRPr="005249D2">
        <w:rPr>
          <w:szCs w:val="20"/>
        </w:rPr>
        <w:t>(f)</w:t>
      </w:r>
      <w:r w:rsidRPr="005249D2">
        <w:rPr>
          <w:szCs w:val="20"/>
        </w:rPr>
        <w:tab/>
        <w:t>The Independent Market Monitor (IMM);</w:t>
      </w:r>
    </w:p>
    <w:p w14:paraId="0AF9713D" w14:textId="77777777" w:rsidR="00F02D3F" w:rsidRPr="005249D2" w:rsidRDefault="00F02D3F" w:rsidP="00F02D3F">
      <w:pPr>
        <w:spacing w:after="240"/>
        <w:ind w:left="1440" w:hanging="720"/>
        <w:rPr>
          <w:szCs w:val="20"/>
        </w:rPr>
      </w:pPr>
      <w:r w:rsidRPr="005249D2">
        <w:rPr>
          <w:szCs w:val="20"/>
        </w:rPr>
        <w:t>(g)</w:t>
      </w:r>
      <w:r w:rsidRPr="005249D2">
        <w:rPr>
          <w:szCs w:val="20"/>
        </w:rPr>
        <w:tab/>
        <w:t>ERCOT; and</w:t>
      </w:r>
    </w:p>
    <w:p w14:paraId="1E79ECA8" w14:textId="77777777" w:rsidR="00F02D3F" w:rsidRPr="005249D2" w:rsidRDefault="00F02D3F" w:rsidP="00F02D3F">
      <w:pPr>
        <w:spacing w:after="240"/>
        <w:ind w:left="1440" w:hanging="720"/>
        <w:rPr>
          <w:szCs w:val="20"/>
        </w:rPr>
      </w:pPr>
      <w:r w:rsidRPr="005249D2">
        <w:rPr>
          <w:szCs w:val="20"/>
        </w:rPr>
        <w:t>(h)</w:t>
      </w:r>
      <w:r w:rsidRPr="005249D2">
        <w:rPr>
          <w:szCs w:val="20"/>
        </w:rPr>
        <w:tab/>
        <w:t>Any other Entity that meets the following qualifications:</w:t>
      </w:r>
    </w:p>
    <w:p w14:paraId="4678A50C" w14:textId="77777777" w:rsidR="00F02D3F" w:rsidRPr="005249D2" w:rsidRDefault="00F02D3F" w:rsidP="00F02D3F">
      <w:pPr>
        <w:spacing w:after="240"/>
        <w:ind w:left="2160" w:hanging="720"/>
        <w:rPr>
          <w:szCs w:val="20"/>
        </w:rPr>
      </w:pPr>
      <w:r w:rsidRPr="005249D2">
        <w:rPr>
          <w:szCs w:val="20"/>
        </w:rPr>
        <w:lastRenderedPageBreak/>
        <w:t>(i)</w:t>
      </w:r>
      <w:r w:rsidRPr="005249D2">
        <w:rPr>
          <w:szCs w:val="20"/>
        </w:rPr>
        <w:tab/>
        <w:t>Resides (or represents residents) in Texas or operates in the Texas electricity market; and</w:t>
      </w:r>
    </w:p>
    <w:p w14:paraId="1D60AA28" w14:textId="77777777" w:rsidR="00F02D3F" w:rsidRPr="005249D2" w:rsidRDefault="00F02D3F" w:rsidP="00F02D3F">
      <w:pPr>
        <w:spacing w:after="240"/>
        <w:ind w:left="2160" w:hanging="720"/>
        <w:rPr>
          <w:szCs w:val="20"/>
        </w:rPr>
      </w:pPr>
      <w:r w:rsidRPr="005249D2">
        <w:rPr>
          <w:szCs w:val="20"/>
        </w:rPr>
        <w:t>(ii)</w:t>
      </w:r>
      <w:r w:rsidRPr="005249D2">
        <w:rPr>
          <w:szCs w:val="20"/>
        </w:rPr>
        <w:tab/>
        <w:t xml:space="preserve">Demonstrates that Entity (or those it represents) is affected by the Customer Registration or </w:t>
      </w:r>
      <w:del w:id="1728" w:author="TEBA" w:date="2024-12-10T17:11:00Z">
        <w:r w:rsidRPr="005249D2" w:rsidDel="0058417F">
          <w:rPr>
            <w:szCs w:val="20"/>
          </w:rPr>
          <w:delText xml:space="preserve">Renewable </w:delText>
        </w:r>
      </w:del>
      <w:r w:rsidRPr="005249D2">
        <w:rPr>
          <w:szCs w:val="20"/>
        </w:rPr>
        <w:t xml:space="preserve">Energy </w:t>
      </w:r>
      <w:ins w:id="1729" w:author="TEBA" w:date="2024-12-10T17:11:00Z">
        <w:r>
          <w:rPr>
            <w:szCs w:val="20"/>
          </w:rPr>
          <w:t>Attri</w:t>
        </w:r>
      </w:ins>
      <w:ins w:id="1730" w:author="TEBA" w:date="2024-12-10T17:12:00Z">
        <w:r>
          <w:rPr>
            <w:szCs w:val="20"/>
          </w:rPr>
          <w:t xml:space="preserve">bute </w:t>
        </w:r>
      </w:ins>
      <w:del w:id="1731" w:author="TEBA" w:date="2024-12-10T17:12:00Z">
        <w:r w:rsidRPr="005249D2" w:rsidDel="0058417F">
          <w:rPr>
            <w:szCs w:val="20"/>
          </w:rPr>
          <w:delText>Credit</w:delText>
        </w:r>
      </w:del>
      <w:ins w:id="1732" w:author="TEBA" w:date="2024-12-10T17:12:00Z">
        <w:r>
          <w:rPr>
            <w:szCs w:val="20"/>
          </w:rPr>
          <w:t>Certificate</w:t>
        </w:r>
      </w:ins>
      <w:r w:rsidRPr="005249D2">
        <w:rPr>
          <w:szCs w:val="20"/>
        </w:rPr>
        <w:t xml:space="preserve"> (</w:t>
      </w:r>
      <w:del w:id="1733" w:author="TEBA" w:date="2024-12-10T17:12:00Z">
        <w:r w:rsidRPr="005249D2" w:rsidDel="0058417F">
          <w:rPr>
            <w:szCs w:val="20"/>
          </w:rPr>
          <w:delText>REC</w:delText>
        </w:r>
      </w:del>
      <w:ins w:id="1734" w:author="TEBA" w:date="2024-12-10T17:12:00Z">
        <w:r>
          <w:rPr>
            <w:szCs w:val="20"/>
          </w:rPr>
          <w:t>EAC</w:t>
        </w:r>
      </w:ins>
      <w:r w:rsidRPr="005249D2">
        <w:rPr>
          <w:szCs w:val="20"/>
        </w:rPr>
        <w:t>) Trading Program sections of these Protocols.</w:t>
      </w:r>
    </w:p>
    <w:bookmarkEnd w:id="1727"/>
    <w:p w14:paraId="206C907B" w14:textId="77777777" w:rsidR="00F02D3F" w:rsidRPr="00584B3F" w:rsidRDefault="00F02D3F" w:rsidP="00F02D3F">
      <w:pPr>
        <w:spacing w:before="120" w:after="120"/>
        <w:jc w:val="center"/>
        <w:outlineLvl w:val="0"/>
        <w:rPr>
          <w:color w:val="333300"/>
        </w:rPr>
      </w:pPr>
    </w:p>
    <w:p w14:paraId="7FEF9140" w14:textId="77777777" w:rsidR="00F02D3F" w:rsidRDefault="00F02D3F" w:rsidP="00F02D3F">
      <w:pPr>
        <w:spacing w:before="120" w:after="120"/>
        <w:jc w:val="center"/>
        <w:outlineLvl w:val="0"/>
        <w:rPr>
          <w:color w:val="333300"/>
        </w:rPr>
      </w:pPr>
    </w:p>
    <w:p w14:paraId="24A44AE6" w14:textId="77777777" w:rsidR="00F02D3F" w:rsidRDefault="00F02D3F" w:rsidP="00F02D3F">
      <w:pPr>
        <w:spacing w:before="120" w:after="120"/>
        <w:jc w:val="center"/>
        <w:outlineLvl w:val="0"/>
        <w:rPr>
          <w:color w:val="333300"/>
        </w:rPr>
      </w:pPr>
    </w:p>
    <w:p w14:paraId="4DDA1CC4" w14:textId="77777777" w:rsidR="00F02D3F" w:rsidRDefault="00F02D3F" w:rsidP="00F02D3F">
      <w:pPr>
        <w:spacing w:before="120" w:after="120"/>
        <w:jc w:val="center"/>
        <w:outlineLvl w:val="0"/>
        <w:rPr>
          <w:color w:val="333300"/>
        </w:rPr>
      </w:pPr>
    </w:p>
    <w:p w14:paraId="438E626B" w14:textId="77777777" w:rsidR="00F02D3F" w:rsidRDefault="00F02D3F" w:rsidP="00F02D3F">
      <w:pPr>
        <w:spacing w:before="120" w:after="120"/>
        <w:jc w:val="center"/>
        <w:outlineLvl w:val="0"/>
        <w:rPr>
          <w:color w:val="333300"/>
        </w:rPr>
      </w:pPr>
    </w:p>
    <w:p w14:paraId="48628D32" w14:textId="77777777" w:rsidR="00F02D3F" w:rsidRDefault="00F02D3F" w:rsidP="00F02D3F">
      <w:pPr>
        <w:spacing w:before="120" w:after="120"/>
        <w:jc w:val="center"/>
        <w:outlineLvl w:val="0"/>
        <w:rPr>
          <w:color w:val="333300"/>
        </w:rPr>
      </w:pPr>
    </w:p>
    <w:p w14:paraId="07CF8757" w14:textId="77777777" w:rsidR="00F02D3F" w:rsidRDefault="00F02D3F" w:rsidP="00F02D3F">
      <w:pPr>
        <w:spacing w:before="120" w:after="120"/>
        <w:jc w:val="center"/>
        <w:outlineLvl w:val="0"/>
        <w:rPr>
          <w:color w:val="333300"/>
        </w:rPr>
      </w:pPr>
    </w:p>
    <w:p w14:paraId="3F87D5B8" w14:textId="77777777" w:rsidR="00F02D3F" w:rsidRDefault="00F02D3F" w:rsidP="00F02D3F">
      <w:pPr>
        <w:spacing w:before="120" w:after="120"/>
        <w:jc w:val="center"/>
        <w:outlineLvl w:val="0"/>
        <w:rPr>
          <w:color w:val="333300"/>
        </w:rPr>
      </w:pPr>
    </w:p>
    <w:p w14:paraId="591EC7C3" w14:textId="77777777" w:rsidR="00F02D3F" w:rsidRDefault="00F02D3F" w:rsidP="00F02D3F">
      <w:pPr>
        <w:spacing w:before="120" w:after="120"/>
        <w:jc w:val="center"/>
        <w:outlineLvl w:val="0"/>
        <w:rPr>
          <w:color w:val="333300"/>
        </w:rPr>
      </w:pPr>
    </w:p>
    <w:p w14:paraId="0CE26E77" w14:textId="77777777" w:rsidR="00F02D3F" w:rsidRDefault="00F02D3F" w:rsidP="00F02D3F">
      <w:pPr>
        <w:spacing w:before="120" w:after="120"/>
        <w:jc w:val="center"/>
        <w:outlineLvl w:val="0"/>
        <w:rPr>
          <w:color w:val="333300"/>
        </w:rPr>
      </w:pPr>
    </w:p>
    <w:p w14:paraId="65B490E9" w14:textId="77777777" w:rsidR="00F02D3F" w:rsidRDefault="00F02D3F" w:rsidP="00F02D3F">
      <w:pPr>
        <w:spacing w:before="120" w:after="120"/>
        <w:jc w:val="center"/>
        <w:outlineLvl w:val="0"/>
        <w:rPr>
          <w:color w:val="333300"/>
        </w:rPr>
      </w:pPr>
    </w:p>
    <w:p w14:paraId="5B283800" w14:textId="77777777" w:rsidR="00F02D3F" w:rsidRDefault="00F02D3F" w:rsidP="00F02D3F">
      <w:pPr>
        <w:spacing w:before="120" w:after="120"/>
        <w:jc w:val="center"/>
        <w:outlineLvl w:val="0"/>
        <w:rPr>
          <w:color w:val="333300"/>
        </w:rPr>
      </w:pPr>
    </w:p>
    <w:p w14:paraId="30F92D6B" w14:textId="77777777" w:rsidR="00F02D3F" w:rsidRDefault="00F02D3F" w:rsidP="00F02D3F">
      <w:pPr>
        <w:spacing w:before="120" w:after="120"/>
        <w:jc w:val="center"/>
        <w:outlineLvl w:val="0"/>
        <w:rPr>
          <w:color w:val="333300"/>
        </w:rPr>
      </w:pPr>
    </w:p>
    <w:p w14:paraId="62503E68" w14:textId="77777777" w:rsidR="00F02D3F" w:rsidRDefault="00F02D3F" w:rsidP="00F02D3F">
      <w:pPr>
        <w:spacing w:before="120" w:after="120"/>
        <w:jc w:val="center"/>
        <w:outlineLvl w:val="0"/>
        <w:rPr>
          <w:color w:val="333300"/>
        </w:rPr>
      </w:pPr>
    </w:p>
    <w:p w14:paraId="3B770222" w14:textId="77777777" w:rsidR="00F02D3F" w:rsidRDefault="00F02D3F" w:rsidP="00F02D3F">
      <w:pPr>
        <w:spacing w:before="120" w:after="120"/>
        <w:jc w:val="center"/>
        <w:outlineLvl w:val="0"/>
        <w:rPr>
          <w:color w:val="333300"/>
        </w:rPr>
      </w:pPr>
    </w:p>
    <w:p w14:paraId="5F99B0D6" w14:textId="77777777" w:rsidR="00F02D3F" w:rsidRDefault="00F02D3F" w:rsidP="00F02D3F">
      <w:pPr>
        <w:spacing w:before="120" w:after="120"/>
        <w:jc w:val="center"/>
        <w:outlineLvl w:val="0"/>
        <w:rPr>
          <w:color w:val="333300"/>
        </w:rPr>
      </w:pPr>
    </w:p>
    <w:p w14:paraId="2621DD75" w14:textId="77777777" w:rsidR="00F02D3F" w:rsidRDefault="00F02D3F" w:rsidP="00F02D3F">
      <w:pPr>
        <w:spacing w:before="120" w:after="120"/>
        <w:jc w:val="center"/>
        <w:outlineLvl w:val="0"/>
        <w:rPr>
          <w:color w:val="333300"/>
        </w:rPr>
      </w:pPr>
    </w:p>
    <w:p w14:paraId="7C399190" w14:textId="77777777" w:rsidR="00F02D3F" w:rsidRDefault="00F02D3F" w:rsidP="00F02D3F">
      <w:pPr>
        <w:spacing w:before="120" w:after="120"/>
        <w:jc w:val="center"/>
        <w:outlineLvl w:val="0"/>
        <w:rPr>
          <w:color w:val="333300"/>
        </w:rPr>
      </w:pPr>
    </w:p>
    <w:p w14:paraId="47924D21" w14:textId="77777777" w:rsidR="00F02D3F" w:rsidRDefault="00F02D3F" w:rsidP="00F02D3F">
      <w:pPr>
        <w:spacing w:before="120" w:after="120"/>
        <w:jc w:val="center"/>
        <w:outlineLvl w:val="0"/>
        <w:rPr>
          <w:color w:val="333300"/>
        </w:rPr>
      </w:pPr>
    </w:p>
    <w:p w14:paraId="52A5C2BA" w14:textId="77777777" w:rsidR="00F02D3F" w:rsidRDefault="00F02D3F" w:rsidP="00F02D3F">
      <w:pPr>
        <w:spacing w:before="120" w:after="120"/>
        <w:jc w:val="center"/>
        <w:outlineLvl w:val="0"/>
        <w:rPr>
          <w:color w:val="333300"/>
        </w:rPr>
      </w:pPr>
    </w:p>
    <w:p w14:paraId="3C2C4E4F" w14:textId="77777777" w:rsidR="00F02D3F" w:rsidRDefault="00F02D3F" w:rsidP="00F02D3F">
      <w:pPr>
        <w:spacing w:before="120" w:after="120"/>
        <w:jc w:val="center"/>
        <w:outlineLvl w:val="0"/>
        <w:rPr>
          <w:color w:val="333300"/>
        </w:rPr>
      </w:pPr>
    </w:p>
    <w:p w14:paraId="0AC50664" w14:textId="77777777" w:rsidR="00F02D3F" w:rsidRDefault="00F02D3F" w:rsidP="00F02D3F">
      <w:pPr>
        <w:spacing w:before="120" w:after="120"/>
        <w:jc w:val="center"/>
        <w:outlineLvl w:val="0"/>
        <w:rPr>
          <w:color w:val="333300"/>
        </w:rPr>
      </w:pPr>
    </w:p>
    <w:p w14:paraId="4392EE10" w14:textId="77777777" w:rsidR="00F02D3F" w:rsidRDefault="00F02D3F" w:rsidP="00F02D3F">
      <w:pPr>
        <w:spacing w:before="120" w:after="120"/>
        <w:jc w:val="center"/>
        <w:outlineLvl w:val="0"/>
        <w:rPr>
          <w:color w:val="333300"/>
        </w:rPr>
      </w:pPr>
    </w:p>
    <w:p w14:paraId="76C3BD71" w14:textId="77777777" w:rsidR="00F02D3F" w:rsidRDefault="00F02D3F" w:rsidP="00F02D3F">
      <w:pPr>
        <w:spacing w:before="120" w:after="120"/>
        <w:jc w:val="center"/>
        <w:outlineLvl w:val="0"/>
        <w:rPr>
          <w:color w:val="333300"/>
        </w:rPr>
      </w:pPr>
    </w:p>
    <w:p w14:paraId="4E478BE4" w14:textId="77777777" w:rsidR="00F02D3F" w:rsidRDefault="00F02D3F" w:rsidP="00F02D3F">
      <w:pPr>
        <w:spacing w:before="120" w:after="120"/>
        <w:jc w:val="center"/>
        <w:outlineLvl w:val="0"/>
        <w:rPr>
          <w:color w:val="333300"/>
        </w:rPr>
      </w:pPr>
    </w:p>
    <w:p w14:paraId="29CE7CC7" w14:textId="77777777" w:rsidR="00F02D3F" w:rsidRDefault="00F02D3F" w:rsidP="00F02D3F">
      <w:pPr>
        <w:spacing w:before="120" w:after="120"/>
        <w:jc w:val="center"/>
        <w:outlineLvl w:val="0"/>
        <w:rPr>
          <w:color w:val="333300"/>
        </w:rPr>
      </w:pPr>
    </w:p>
    <w:p w14:paraId="719594B0" w14:textId="77777777" w:rsidR="00F02D3F" w:rsidRDefault="00F02D3F" w:rsidP="00F02D3F">
      <w:pPr>
        <w:spacing w:before="120" w:after="120"/>
        <w:jc w:val="center"/>
        <w:outlineLvl w:val="0"/>
        <w:rPr>
          <w:color w:val="333300"/>
        </w:rPr>
      </w:pPr>
    </w:p>
    <w:p w14:paraId="12761F33" w14:textId="77777777" w:rsidR="00F02D3F" w:rsidRDefault="00F02D3F" w:rsidP="00F02D3F">
      <w:pPr>
        <w:spacing w:before="120" w:after="120"/>
        <w:jc w:val="center"/>
        <w:outlineLvl w:val="0"/>
        <w:rPr>
          <w:color w:val="333300"/>
        </w:rPr>
      </w:pPr>
    </w:p>
    <w:p w14:paraId="5897935C" w14:textId="77777777" w:rsidR="00F02D3F" w:rsidRDefault="00F02D3F" w:rsidP="00F02D3F">
      <w:pPr>
        <w:spacing w:before="120" w:after="120"/>
        <w:jc w:val="center"/>
        <w:outlineLvl w:val="0"/>
        <w:rPr>
          <w:color w:val="333300"/>
        </w:rPr>
      </w:pPr>
    </w:p>
    <w:p w14:paraId="49FD143A" w14:textId="77777777" w:rsidR="00F02D3F" w:rsidRPr="00584B3F" w:rsidRDefault="00F02D3F" w:rsidP="00F02D3F">
      <w:pPr>
        <w:spacing w:before="120" w:after="120"/>
        <w:jc w:val="center"/>
        <w:outlineLvl w:val="0"/>
        <w:rPr>
          <w:color w:val="333300"/>
        </w:rPr>
      </w:pPr>
    </w:p>
    <w:p w14:paraId="0CFDCCD1" w14:textId="77777777" w:rsidR="00F02D3F" w:rsidRPr="00584B3F" w:rsidRDefault="00F02D3F" w:rsidP="00F02D3F">
      <w:pPr>
        <w:jc w:val="center"/>
        <w:outlineLvl w:val="0"/>
        <w:rPr>
          <w:color w:val="333300"/>
        </w:rPr>
      </w:pPr>
    </w:p>
    <w:p w14:paraId="7FA715EF" w14:textId="77777777" w:rsidR="00F02D3F" w:rsidRPr="00584B3F" w:rsidRDefault="00F02D3F" w:rsidP="00F02D3F">
      <w:pPr>
        <w:jc w:val="center"/>
        <w:outlineLvl w:val="0"/>
        <w:rPr>
          <w:b/>
          <w:bCs/>
          <w:color w:val="333300"/>
        </w:rPr>
      </w:pPr>
    </w:p>
    <w:p w14:paraId="480171E0" w14:textId="77777777" w:rsidR="00F02D3F" w:rsidRDefault="00F02D3F" w:rsidP="00F02D3F">
      <w:pPr>
        <w:jc w:val="center"/>
        <w:outlineLvl w:val="0"/>
        <w:rPr>
          <w:b/>
          <w:sz w:val="36"/>
          <w:szCs w:val="36"/>
        </w:rPr>
      </w:pPr>
    </w:p>
    <w:p w14:paraId="7A7A888C" w14:textId="77777777" w:rsidR="00F02D3F" w:rsidRDefault="00F02D3F" w:rsidP="00F02D3F">
      <w:pPr>
        <w:jc w:val="center"/>
        <w:outlineLvl w:val="0"/>
        <w:rPr>
          <w:b/>
          <w:sz w:val="36"/>
          <w:szCs w:val="36"/>
        </w:rPr>
      </w:pPr>
    </w:p>
    <w:p w14:paraId="49D54B76" w14:textId="77777777" w:rsidR="00F02D3F" w:rsidRDefault="00F02D3F" w:rsidP="00F02D3F">
      <w:pPr>
        <w:jc w:val="center"/>
        <w:outlineLvl w:val="0"/>
        <w:rPr>
          <w:b/>
          <w:sz w:val="36"/>
          <w:szCs w:val="36"/>
        </w:rPr>
      </w:pPr>
    </w:p>
    <w:p w14:paraId="16BCB73A" w14:textId="77777777" w:rsidR="00F02D3F" w:rsidRDefault="00F02D3F" w:rsidP="00F02D3F">
      <w:pPr>
        <w:jc w:val="center"/>
        <w:outlineLvl w:val="0"/>
        <w:rPr>
          <w:b/>
          <w:sz w:val="36"/>
          <w:szCs w:val="36"/>
        </w:rPr>
      </w:pPr>
    </w:p>
    <w:p w14:paraId="60CDD8E0" w14:textId="77777777" w:rsidR="00F02D3F" w:rsidRDefault="00F02D3F" w:rsidP="00F02D3F">
      <w:pPr>
        <w:jc w:val="center"/>
        <w:outlineLvl w:val="0"/>
        <w:rPr>
          <w:b/>
          <w:sz w:val="36"/>
          <w:szCs w:val="36"/>
        </w:rPr>
      </w:pPr>
    </w:p>
    <w:p w14:paraId="5405FB0A" w14:textId="77777777" w:rsidR="00F02D3F" w:rsidRDefault="00F02D3F" w:rsidP="00F02D3F">
      <w:pPr>
        <w:jc w:val="center"/>
        <w:outlineLvl w:val="0"/>
        <w:rPr>
          <w:b/>
          <w:sz w:val="36"/>
          <w:szCs w:val="36"/>
        </w:rPr>
      </w:pPr>
    </w:p>
    <w:p w14:paraId="047C9D88" w14:textId="77777777" w:rsidR="00F02D3F" w:rsidRDefault="00F02D3F" w:rsidP="00F02D3F">
      <w:pPr>
        <w:jc w:val="center"/>
        <w:outlineLvl w:val="0"/>
        <w:rPr>
          <w:b/>
          <w:sz w:val="36"/>
          <w:szCs w:val="36"/>
        </w:rPr>
      </w:pPr>
    </w:p>
    <w:p w14:paraId="3BB4174A" w14:textId="77777777" w:rsidR="00F02D3F" w:rsidRDefault="00F02D3F" w:rsidP="00F02D3F">
      <w:pPr>
        <w:jc w:val="center"/>
        <w:outlineLvl w:val="0"/>
        <w:rPr>
          <w:b/>
          <w:sz w:val="36"/>
          <w:szCs w:val="36"/>
        </w:rPr>
      </w:pPr>
    </w:p>
    <w:p w14:paraId="06EE4428" w14:textId="77777777" w:rsidR="00F02D3F" w:rsidRPr="00584B3F" w:rsidRDefault="00F02D3F" w:rsidP="00F02D3F">
      <w:pPr>
        <w:jc w:val="center"/>
        <w:outlineLvl w:val="0"/>
        <w:rPr>
          <w:b/>
          <w:sz w:val="36"/>
          <w:szCs w:val="36"/>
        </w:rPr>
      </w:pPr>
      <w:r w:rsidRPr="00584B3F">
        <w:rPr>
          <w:b/>
          <w:sz w:val="36"/>
          <w:szCs w:val="36"/>
        </w:rPr>
        <w:t>ERCOT Nodal Protocols</w:t>
      </w:r>
    </w:p>
    <w:p w14:paraId="7DB976F0" w14:textId="77777777" w:rsidR="00F02D3F" w:rsidRPr="00584B3F" w:rsidRDefault="00F02D3F" w:rsidP="00F02D3F">
      <w:pPr>
        <w:jc w:val="center"/>
        <w:outlineLvl w:val="0"/>
        <w:rPr>
          <w:b/>
          <w:sz w:val="36"/>
          <w:szCs w:val="36"/>
        </w:rPr>
      </w:pPr>
    </w:p>
    <w:p w14:paraId="4F14CF2C" w14:textId="77777777" w:rsidR="00F02D3F" w:rsidRPr="00584B3F" w:rsidRDefault="00F02D3F" w:rsidP="00F02D3F">
      <w:pPr>
        <w:jc w:val="center"/>
        <w:outlineLvl w:val="0"/>
        <w:rPr>
          <w:b/>
          <w:sz w:val="36"/>
          <w:szCs w:val="36"/>
        </w:rPr>
      </w:pPr>
      <w:r w:rsidRPr="00584B3F">
        <w:rPr>
          <w:b/>
          <w:sz w:val="36"/>
          <w:szCs w:val="36"/>
        </w:rPr>
        <w:t>Section 22</w:t>
      </w:r>
    </w:p>
    <w:p w14:paraId="6C5C99BB" w14:textId="77777777" w:rsidR="00F02D3F" w:rsidRPr="00584B3F" w:rsidRDefault="00F02D3F" w:rsidP="00F02D3F">
      <w:pPr>
        <w:jc w:val="center"/>
        <w:outlineLvl w:val="0"/>
        <w:rPr>
          <w:b/>
        </w:rPr>
      </w:pPr>
    </w:p>
    <w:p w14:paraId="37829777" w14:textId="77777777" w:rsidR="00F02D3F" w:rsidRPr="00584B3F" w:rsidRDefault="00F02D3F" w:rsidP="00F02D3F">
      <w:pPr>
        <w:jc w:val="center"/>
        <w:outlineLvl w:val="0"/>
        <w:rPr>
          <w:b/>
          <w:sz w:val="36"/>
          <w:szCs w:val="36"/>
        </w:rPr>
      </w:pPr>
      <w:r w:rsidRPr="00584B3F">
        <w:rPr>
          <w:b/>
          <w:sz w:val="36"/>
          <w:szCs w:val="36"/>
        </w:rPr>
        <w:t xml:space="preserve">Attachment A:  Standard Form </w:t>
      </w:r>
      <w:r w:rsidRPr="00584B3F">
        <w:rPr>
          <w:b/>
          <w:bCs/>
          <w:sz w:val="36"/>
          <w:szCs w:val="36"/>
        </w:rPr>
        <w:t>Market Participant</w:t>
      </w:r>
      <w:r w:rsidRPr="00584B3F">
        <w:rPr>
          <w:b/>
          <w:sz w:val="36"/>
          <w:szCs w:val="36"/>
        </w:rPr>
        <w:t xml:space="preserve"> Agreement</w:t>
      </w:r>
    </w:p>
    <w:p w14:paraId="27F985E0" w14:textId="77777777" w:rsidR="00F02D3F" w:rsidRPr="00584B3F" w:rsidRDefault="00F02D3F" w:rsidP="00F02D3F">
      <w:pPr>
        <w:jc w:val="center"/>
        <w:outlineLvl w:val="0"/>
        <w:rPr>
          <w:color w:val="333300"/>
        </w:rPr>
      </w:pPr>
    </w:p>
    <w:p w14:paraId="2A91AD74" w14:textId="77777777" w:rsidR="00F02D3F" w:rsidRPr="00584B3F" w:rsidRDefault="00F02D3F" w:rsidP="00F02D3F">
      <w:pPr>
        <w:outlineLvl w:val="0"/>
        <w:rPr>
          <w:color w:val="333300"/>
        </w:rPr>
      </w:pPr>
    </w:p>
    <w:p w14:paraId="31B81521" w14:textId="77777777" w:rsidR="00F02D3F" w:rsidRPr="00584B3F" w:rsidRDefault="00F02D3F" w:rsidP="00F02D3F">
      <w:pPr>
        <w:jc w:val="center"/>
        <w:outlineLvl w:val="0"/>
        <w:rPr>
          <w:b/>
          <w:bCs/>
        </w:rPr>
      </w:pPr>
      <w:del w:id="1735" w:author="TEBA" w:date="2024-12-04T15:26:00Z">
        <w:r w:rsidRPr="00584B3F" w:rsidDel="00584B3F">
          <w:rPr>
            <w:b/>
            <w:bCs/>
          </w:rPr>
          <w:delText>April 1, 2022</w:delText>
        </w:r>
      </w:del>
      <w:ins w:id="1736" w:author="TEBA" w:date="2024-12-04T15:26:00Z">
        <w:r>
          <w:rPr>
            <w:b/>
            <w:bCs/>
          </w:rPr>
          <w:t>TBD</w:t>
        </w:r>
      </w:ins>
    </w:p>
    <w:p w14:paraId="7E0F7298" w14:textId="77777777" w:rsidR="00F02D3F" w:rsidRPr="00584B3F" w:rsidRDefault="00F02D3F" w:rsidP="00F02D3F">
      <w:pPr>
        <w:jc w:val="center"/>
        <w:outlineLvl w:val="0"/>
        <w:rPr>
          <w:b/>
          <w:bCs/>
        </w:rPr>
      </w:pPr>
    </w:p>
    <w:p w14:paraId="31AC28BB" w14:textId="77777777" w:rsidR="00F02D3F" w:rsidRPr="00584B3F" w:rsidRDefault="00F02D3F" w:rsidP="00F02D3F">
      <w:pPr>
        <w:jc w:val="center"/>
        <w:outlineLvl w:val="0"/>
        <w:rPr>
          <w:b/>
          <w:bCs/>
        </w:rPr>
      </w:pPr>
    </w:p>
    <w:p w14:paraId="34A35CFC" w14:textId="77777777" w:rsidR="00F02D3F" w:rsidRPr="00584B3F" w:rsidRDefault="00F02D3F" w:rsidP="00F02D3F">
      <w:pPr>
        <w:pBdr>
          <w:between w:val="single" w:sz="4" w:space="1" w:color="auto"/>
        </w:pBdr>
        <w:rPr>
          <w:color w:val="333300"/>
        </w:rPr>
      </w:pPr>
    </w:p>
    <w:p w14:paraId="7A32FB39" w14:textId="77777777" w:rsidR="00F02D3F" w:rsidRPr="00584B3F" w:rsidRDefault="00F02D3F" w:rsidP="00F02D3F">
      <w:pPr>
        <w:pBdr>
          <w:between w:val="single" w:sz="4" w:space="1" w:color="auto"/>
        </w:pBdr>
        <w:rPr>
          <w:color w:val="333300"/>
        </w:rPr>
      </w:pPr>
    </w:p>
    <w:p w14:paraId="10DCA515" w14:textId="77777777" w:rsidR="00F02D3F" w:rsidRPr="00584B3F" w:rsidRDefault="00F02D3F" w:rsidP="00F02D3F">
      <w:pPr>
        <w:pBdr>
          <w:between w:val="single" w:sz="4" w:space="1" w:color="auto"/>
        </w:pBdr>
        <w:rPr>
          <w:color w:val="333300"/>
        </w:rPr>
        <w:sectPr w:rsidR="00F02D3F" w:rsidRPr="00584B3F" w:rsidSect="00F02D3F">
          <w:headerReference w:type="default" r:id="rId24"/>
          <w:footerReference w:type="even" r:id="rId25"/>
          <w:footerReference w:type="default" r:id="rId26"/>
          <w:headerReference w:type="first" r:id="rId27"/>
          <w:footerReference w:type="first" r:id="rId28"/>
          <w:pgSz w:w="12240" w:h="15840" w:code="1"/>
          <w:pgMar w:top="1440" w:right="1440" w:bottom="1440" w:left="1440" w:header="720" w:footer="720" w:gutter="0"/>
          <w:cols w:space="720"/>
          <w:docGrid w:linePitch="360"/>
        </w:sectPr>
      </w:pPr>
    </w:p>
    <w:p w14:paraId="7BB5D557" w14:textId="77777777" w:rsidR="00F02D3F" w:rsidRPr="00584B3F" w:rsidRDefault="00F02D3F" w:rsidP="00F02D3F">
      <w:pPr>
        <w:rPr>
          <w:color w:val="333300"/>
        </w:rPr>
      </w:pPr>
    </w:p>
    <w:p w14:paraId="09C66C16" w14:textId="77777777" w:rsidR="00F02D3F" w:rsidRPr="00584B3F" w:rsidRDefault="00F02D3F" w:rsidP="00F02D3F">
      <w:pPr>
        <w:jc w:val="center"/>
        <w:rPr>
          <w:szCs w:val="20"/>
        </w:rPr>
      </w:pPr>
      <w:r w:rsidRPr="00584B3F">
        <w:rPr>
          <w:szCs w:val="20"/>
        </w:rPr>
        <w:t>Standard Form Market Participant Agreement</w:t>
      </w:r>
    </w:p>
    <w:p w14:paraId="1C2D36AD" w14:textId="77777777" w:rsidR="00F02D3F" w:rsidRPr="00584B3F" w:rsidRDefault="00F02D3F" w:rsidP="00F02D3F">
      <w:pPr>
        <w:jc w:val="center"/>
      </w:pPr>
      <w:r w:rsidRPr="00584B3F">
        <w:t>Between</w:t>
      </w:r>
    </w:p>
    <w:p w14:paraId="0D97448C" w14:textId="77777777" w:rsidR="00F02D3F" w:rsidRPr="00584B3F" w:rsidRDefault="00F02D3F" w:rsidP="00F02D3F">
      <w:pPr>
        <w:jc w:val="center"/>
        <w:rPr>
          <w:u w:val="single"/>
        </w:rPr>
      </w:pPr>
      <w:r w:rsidRPr="00584B3F">
        <w:rPr>
          <w:u w:val="single"/>
        </w:rPr>
        <w:fldChar w:fldCharType="begin">
          <w:ffData>
            <w:name w:val="Text1"/>
            <w:enabled/>
            <w:calcOnExit w:val="0"/>
            <w:textInput>
              <w:default w:val="Insert Participant"/>
            </w:textInput>
          </w:ffData>
        </w:fldChar>
      </w:r>
      <w:bookmarkStart w:id="1737" w:name="Text1"/>
      <w:r w:rsidRPr="00584B3F">
        <w:rPr>
          <w:u w:val="single"/>
        </w:rPr>
        <w:instrText xml:space="preserve"> FORMTEXT </w:instrText>
      </w:r>
      <w:r w:rsidRPr="00584B3F">
        <w:rPr>
          <w:u w:val="single"/>
        </w:rPr>
      </w:r>
      <w:r w:rsidRPr="00584B3F">
        <w:rPr>
          <w:u w:val="single"/>
        </w:rPr>
        <w:fldChar w:fldCharType="separate"/>
      </w:r>
      <w:r w:rsidRPr="00584B3F">
        <w:rPr>
          <w:noProof/>
          <w:u w:val="single"/>
        </w:rPr>
        <w:t>Insert Participant</w:t>
      </w:r>
      <w:r w:rsidRPr="00584B3F">
        <w:rPr>
          <w:u w:val="single"/>
        </w:rPr>
        <w:fldChar w:fldCharType="end"/>
      </w:r>
      <w:bookmarkEnd w:id="1737"/>
    </w:p>
    <w:p w14:paraId="7F2D5D16" w14:textId="77777777" w:rsidR="00F02D3F" w:rsidRPr="00584B3F" w:rsidRDefault="00F02D3F" w:rsidP="00F02D3F">
      <w:pPr>
        <w:jc w:val="center"/>
        <w:rPr>
          <w:u w:val="single"/>
        </w:rPr>
      </w:pPr>
      <w:r w:rsidRPr="00584B3F">
        <w:rPr>
          <w:u w:val="single"/>
        </w:rPr>
        <w:t>and</w:t>
      </w:r>
    </w:p>
    <w:p w14:paraId="0A5917F8" w14:textId="77777777" w:rsidR="00F02D3F" w:rsidRPr="00584B3F" w:rsidRDefault="00F02D3F" w:rsidP="00F02D3F">
      <w:pPr>
        <w:jc w:val="center"/>
      </w:pPr>
      <w:r w:rsidRPr="00584B3F">
        <w:rPr>
          <w:u w:val="single"/>
        </w:rPr>
        <w:t>Electric Reliability Council of Texas, Inc.</w:t>
      </w:r>
    </w:p>
    <w:p w14:paraId="16F94C0E" w14:textId="77777777" w:rsidR="00F02D3F" w:rsidRPr="00584B3F" w:rsidRDefault="00F02D3F" w:rsidP="00F02D3F">
      <w:pPr>
        <w:jc w:val="center"/>
      </w:pPr>
    </w:p>
    <w:p w14:paraId="74E76915" w14:textId="77777777" w:rsidR="00F02D3F" w:rsidRPr="00584B3F" w:rsidRDefault="00F02D3F" w:rsidP="00F02D3F">
      <w:pPr>
        <w:jc w:val="both"/>
      </w:pPr>
      <w:r w:rsidRPr="00584B3F">
        <w:t xml:space="preserve">This Market Participant Agreement (“Agreement”), effective as of the___________ day of _______________,___________ (“Effective Date”), is entered into by and between </w:t>
      </w:r>
      <w:r w:rsidRPr="00584B3F">
        <w:fldChar w:fldCharType="begin">
          <w:ffData>
            <w:name w:val="Text2"/>
            <w:enabled/>
            <w:calcOnExit w:val="0"/>
            <w:textInput>
              <w:default w:val="Insert Participant"/>
            </w:textInput>
          </w:ffData>
        </w:fldChar>
      </w:r>
      <w:bookmarkStart w:id="1738" w:name="Text2"/>
      <w:r w:rsidRPr="00584B3F">
        <w:instrText xml:space="preserve"> FORMTEXT </w:instrText>
      </w:r>
      <w:r w:rsidRPr="00584B3F">
        <w:fldChar w:fldCharType="separate"/>
      </w:r>
      <w:r w:rsidRPr="00584B3F">
        <w:rPr>
          <w:noProof/>
        </w:rPr>
        <w:t>Insert Participant</w:t>
      </w:r>
      <w:r w:rsidRPr="00584B3F">
        <w:fldChar w:fldCharType="end"/>
      </w:r>
      <w:bookmarkEnd w:id="1738"/>
      <w:r w:rsidRPr="00584B3F">
        <w:t xml:space="preserve">, a </w:t>
      </w:r>
      <w:r w:rsidRPr="00584B3F">
        <w:fldChar w:fldCharType="begin">
          <w:ffData>
            <w:name w:val="Text3"/>
            <w:enabled/>
            <w:calcOnExit w:val="0"/>
            <w:textInput>
              <w:default w:val="[Insert State of Registration and Entity type]"/>
            </w:textInput>
          </w:ffData>
        </w:fldChar>
      </w:r>
      <w:bookmarkStart w:id="1739" w:name="Text3"/>
      <w:r w:rsidRPr="00584B3F">
        <w:instrText xml:space="preserve"> FORMTEXT </w:instrText>
      </w:r>
      <w:r w:rsidRPr="00584B3F">
        <w:fldChar w:fldCharType="separate"/>
      </w:r>
      <w:r w:rsidRPr="00584B3F">
        <w:rPr>
          <w:noProof/>
        </w:rPr>
        <w:t>[Insert State of Registration and Entity type]</w:t>
      </w:r>
      <w:r w:rsidRPr="00584B3F">
        <w:fldChar w:fldCharType="end"/>
      </w:r>
      <w:bookmarkEnd w:id="1739"/>
      <w:r w:rsidRPr="00584B3F">
        <w:t xml:space="preserve"> (“Participant”) and Electric Reliability Council of Texas, Inc., a Texas non-profit corporation (“ERCOT”).</w:t>
      </w:r>
    </w:p>
    <w:p w14:paraId="6CB74D14" w14:textId="77777777" w:rsidR="00F02D3F" w:rsidRPr="00584B3F" w:rsidRDefault="00F02D3F" w:rsidP="00F02D3F">
      <w:pPr>
        <w:keepNext/>
        <w:numPr>
          <w:ilvl w:val="0"/>
          <w:numId w:val="13"/>
        </w:numPr>
        <w:tabs>
          <w:tab w:val="left" w:pos="1440"/>
        </w:tabs>
        <w:spacing w:before="240" w:after="240"/>
        <w:ind w:left="0" w:firstLine="0"/>
        <w:jc w:val="center"/>
        <w:outlineLvl w:val="4"/>
        <w:rPr>
          <w:b/>
          <w:sz w:val="26"/>
          <w:szCs w:val="20"/>
          <w:u w:val="single"/>
        </w:rPr>
      </w:pPr>
      <w:r w:rsidRPr="00584B3F">
        <w:rPr>
          <w:b/>
          <w:sz w:val="26"/>
          <w:szCs w:val="20"/>
          <w:u w:val="single"/>
        </w:rPr>
        <w:t>Recitals</w:t>
      </w:r>
    </w:p>
    <w:p w14:paraId="4F14DB3F" w14:textId="77777777" w:rsidR="00F02D3F" w:rsidRPr="00584B3F" w:rsidRDefault="00F02D3F" w:rsidP="00F02D3F">
      <w:pPr>
        <w:jc w:val="both"/>
      </w:pPr>
    </w:p>
    <w:p w14:paraId="6E2BD7C6" w14:textId="77777777" w:rsidR="00F02D3F" w:rsidRPr="00584B3F" w:rsidRDefault="00F02D3F" w:rsidP="00F02D3F">
      <w:pPr>
        <w:jc w:val="both"/>
      </w:pPr>
      <w:r w:rsidRPr="00584B3F">
        <w:t>WHEREAS:</w:t>
      </w:r>
    </w:p>
    <w:p w14:paraId="2301C99B" w14:textId="77777777" w:rsidR="00F02D3F" w:rsidRPr="00584B3F" w:rsidRDefault="00F02D3F" w:rsidP="00F02D3F">
      <w:pPr>
        <w:jc w:val="both"/>
      </w:pPr>
    </w:p>
    <w:p w14:paraId="16A010C2" w14:textId="77777777" w:rsidR="00F02D3F" w:rsidRPr="00584B3F" w:rsidRDefault="00F02D3F" w:rsidP="00F02D3F">
      <w:pPr>
        <w:jc w:val="both"/>
      </w:pPr>
      <w:r w:rsidRPr="00584B3F">
        <w:t>A.</w:t>
      </w:r>
      <w:r w:rsidRPr="00584B3F">
        <w:tab/>
        <w:t xml:space="preserve">As defined in the ERCOT Protocols, Participant is a (check all that apply): </w:t>
      </w:r>
    </w:p>
    <w:p w14:paraId="15AFA6F7" w14:textId="77777777" w:rsidR="00F02D3F" w:rsidRPr="00584B3F" w:rsidRDefault="00F02D3F" w:rsidP="00F02D3F">
      <w:pPr>
        <w:jc w:val="both"/>
      </w:pPr>
    </w:p>
    <w:p w14:paraId="0EA505F5" w14:textId="77777777" w:rsidR="00F02D3F" w:rsidRPr="00584B3F" w:rsidRDefault="00F02D3F" w:rsidP="00F02D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433882">
        <w:fldChar w:fldCharType="separate"/>
      </w:r>
      <w:r w:rsidRPr="00584B3F">
        <w:fldChar w:fldCharType="end"/>
      </w:r>
      <w:r w:rsidRPr="00584B3F">
        <w:t xml:space="preserve"> Load Serving Entity (LSE)</w:t>
      </w:r>
    </w:p>
    <w:p w14:paraId="6BE252A1" w14:textId="77777777" w:rsidR="00F02D3F" w:rsidRPr="00584B3F" w:rsidRDefault="00F02D3F" w:rsidP="00F02D3F">
      <w:pPr>
        <w:ind w:left="720"/>
        <w:jc w:val="both"/>
      </w:pPr>
    </w:p>
    <w:p w14:paraId="6488E764" w14:textId="77777777" w:rsidR="00F02D3F" w:rsidRPr="00584B3F" w:rsidRDefault="00F02D3F" w:rsidP="00F02D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433882">
        <w:fldChar w:fldCharType="separate"/>
      </w:r>
      <w:r w:rsidRPr="00584B3F">
        <w:fldChar w:fldCharType="end"/>
      </w:r>
      <w:r w:rsidRPr="00584B3F">
        <w:t xml:space="preserve"> Qualified Scheduling Entity (QSE)</w:t>
      </w:r>
    </w:p>
    <w:p w14:paraId="7321DFBC" w14:textId="77777777" w:rsidR="00F02D3F" w:rsidRPr="00584B3F" w:rsidRDefault="00F02D3F" w:rsidP="00F02D3F">
      <w:pPr>
        <w:ind w:left="720"/>
        <w:jc w:val="both"/>
      </w:pPr>
    </w:p>
    <w:p w14:paraId="75912B86" w14:textId="77777777" w:rsidR="00F02D3F" w:rsidRPr="00584B3F" w:rsidRDefault="00F02D3F" w:rsidP="00F02D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433882">
        <w:fldChar w:fldCharType="separate"/>
      </w:r>
      <w:r w:rsidRPr="00584B3F">
        <w:fldChar w:fldCharType="end"/>
      </w:r>
      <w:r w:rsidRPr="00584B3F">
        <w:t xml:space="preserve"> Transmission Service Provider (TSP)</w:t>
      </w:r>
    </w:p>
    <w:p w14:paraId="5D3FBA2D" w14:textId="77777777" w:rsidR="00F02D3F" w:rsidRPr="00584B3F" w:rsidRDefault="00F02D3F" w:rsidP="00F02D3F">
      <w:pPr>
        <w:ind w:left="720"/>
        <w:jc w:val="both"/>
      </w:pPr>
    </w:p>
    <w:p w14:paraId="70D62BFB" w14:textId="77777777" w:rsidR="00F02D3F" w:rsidRPr="00584B3F" w:rsidRDefault="00F02D3F" w:rsidP="00F02D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433882">
        <w:fldChar w:fldCharType="separate"/>
      </w:r>
      <w:r w:rsidRPr="00584B3F">
        <w:fldChar w:fldCharType="end"/>
      </w:r>
      <w:r w:rsidRPr="00584B3F">
        <w:t xml:space="preserve"> Distribution Service Provider (DSP)</w:t>
      </w:r>
    </w:p>
    <w:p w14:paraId="63624201" w14:textId="77777777" w:rsidR="00F02D3F" w:rsidRPr="00584B3F" w:rsidRDefault="00F02D3F" w:rsidP="00F02D3F">
      <w:pPr>
        <w:ind w:left="720"/>
        <w:jc w:val="both"/>
      </w:pPr>
    </w:p>
    <w:p w14:paraId="4B8B0A16" w14:textId="77777777" w:rsidR="00F02D3F" w:rsidRPr="00584B3F" w:rsidRDefault="00F02D3F" w:rsidP="00F02D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433882">
        <w:fldChar w:fldCharType="separate"/>
      </w:r>
      <w:r w:rsidRPr="00584B3F">
        <w:fldChar w:fldCharType="end"/>
      </w:r>
      <w:r w:rsidRPr="00584B3F">
        <w:t xml:space="preserve"> Congestion Revenue Right (CRR) Account Holder</w:t>
      </w:r>
    </w:p>
    <w:p w14:paraId="300ED326" w14:textId="77777777" w:rsidR="00F02D3F" w:rsidRPr="00584B3F" w:rsidRDefault="00F02D3F" w:rsidP="00F02D3F">
      <w:pPr>
        <w:ind w:left="720"/>
        <w:jc w:val="both"/>
      </w:pPr>
    </w:p>
    <w:p w14:paraId="43C71486" w14:textId="77777777" w:rsidR="00F02D3F" w:rsidRPr="00584B3F" w:rsidRDefault="00F02D3F" w:rsidP="00F02D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433882">
        <w:fldChar w:fldCharType="separate"/>
      </w:r>
      <w:r w:rsidRPr="00584B3F">
        <w:fldChar w:fldCharType="end"/>
      </w:r>
      <w:r w:rsidRPr="00584B3F">
        <w:t xml:space="preserve"> Resource Entity</w:t>
      </w:r>
    </w:p>
    <w:p w14:paraId="476B299A" w14:textId="77777777" w:rsidR="00F02D3F" w:rsidRPr="00584B3F" w:rsidRDefault="00F02D3F" w:rsidP="00F02D3F">
      <w:pPr>
        <w:ind w:left="720"/>
        <w:jc w:val="both"/>
      </w:pPr>
    </w:p>
    <w:p w14:paraId="7527D960" w14:textId="77777777" w:rsidR="00F02D3F" w:rsidRPr="00584B3F" w:rsidRDefault="00F02D3F" w:rsidP="00F02D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433882">
        <w:fldChar w:fldCharType="separate"/>
      </w:r>
      <w:r w:rsidRPr="00584B3F">
        <w:fldChar w:fldCharType="end"/>
      </w:r>
      <w:r w:rsidRPr="00584B3F">
        <w:t xml:space="preserve"> </w:t>
      </w:r>
      <w:del w:id="1740" w:author="TEBA" w:date="2024-12-10T07:10:00Z">
        <w:r w:rsidRPr="00584B3F" w:rsidDel="009A56E6">
          <w:delText xml:space="preserve">Renewable </w:delText>
        </w:r>
      </w:del>
      <w:r w:rsidRPr="00584B3F">
        <w:t xml:space="preserve">Energy </w:t>
      </w:r>
      <w:ins w:id="1741" w:author="TEBA" w:date="2024-12-10T07:10:00Z">
        <w:r>
          <w:t xml:space="preserve">Attribute </w:t>
        </w:r>
      </w:ins>
      <w:del w:id="1742" w:author="TEBA" w:date="2024-12-10T07:10:00Z">
        <w:r w:rsidRPr="00584B3F" w:rsidDel="009A56E6">
          <w:delText xml:space="preserve">Credit </w:delText>
        </w:r>
      </w:del>
      <w:ins w:id="1743" w:author="TEBA" w:date="2024-12-10T07:10:00Z">
        <w:r>
          <w:t>Certificate</w:t>
        </w:r>
        <w:r w:rsidRPr="00584B3F">
          <w:t xml:space="preserve"> </w:t>
        </w:r>
      </w:ins>
      <w:r w:rsidRPr="00584B3F">
        <w:t>(</w:t>
      </w:r>
      <w:del w:id="1744" w:author="TEBA" w:date="2024-12-10T07:10:00Z">
        <w:r w:rsidRPr="00584B3F" w:rsidDel="009A56E6">
          <w:delText>REC</w:delText>
        </w:r>
      </w:del>
      <w:ins w:id="1745" w:author="TEBA" w:date="2024-12-10T07:10:00Z">
        <w:r>
          <w:t>EAC</w:t>
        </w:r>
      </w:ins>
      <w:r w:rsidRPr="00584B3F">
        <w:t xml:space="preserve">) Account Holder </w:t>
      </w:r>
    </w:p>
    <w:p w14:paraId="14CB2F50" w14:textId="77777777" w:rsidR="00F02D3F" w:rsidRPr="00584B3F" w:rsidRDefault="00F02D3F" w:rsidP="00F02D3F">
      <w:pPr>
        <w:ind w:left="720"/>
        <w:jc w:val="both"/>
      </w:pPr>
    </w:p>
    <w:p w14:paraId="51E2D838" w14:textId="77777777" w:rsidR="00F02D3F" w:rsidRPr="00584B3F" w:rsidRDefault="00F02D3F" w:rsidP="00F02D3F">
      <w:pPr>
        <w:spacing w:after="120"/>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433882">
        <w:fldChar w:fldCharType="separate"/>
      </w:r>
      <w:r w:rsidRPr="00584B3F">
        <w:fldChar w:fldCharType="end"/>
      </w:r>
      <w:r w:rsidRPr="00584B3F">
        <w:t xml:space="preserve"> Independent Market Information System Registered Entity (IMRE) </w:t>
      </w:r>
    </w:p>
    <w:p w14:paraId="068DB31D" w14:textId="77777777" w:rsidR="00F02D3F" w:rsidRPr="00584B3F" w:rsidRDefault="00F02D3F" w:rsidP="00F02D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B.</w:t>
      </w:r>
      <w:r w:rsidRPr="00584B3F">
        <w:rPr>
          <w:szCs w:val="20"/>
        </w:rPr>
        <w:tab/>
        <w:t>ERCOT is the Independent Organization certified under PURA §39.151 for the ERCOT Region; and</w:t>
      </w:r>
    </w:p>
    <w:p w14:paraId="051D200D" w14:textId="77777777" w:rsidR="00F02D3F" w:rsidRPr="00584B3F" w:rsidRDefault="00F02D3F" w:rsidP="00F02D3F">
      <w:pPr>
        <w:tabs>
          <w:tab w:val="left" w:pos="-984"/>
          <w:tab w:val="left" w:pos="-720"/>
          <w:tab w:val="left" w:pos="0"/>
          <w:tab w:val="num"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C.</w:t>
      </w:r>
      <w:r w:rsidRPr="00584B3F">
        <w:rPr>
          <w:szCs w:val="20"/>
        </w:rPr>
        <w:tab/>
        <w:t xml:space="preserve">The Parties enter into this Agreement </w:t>
      </w:r>
      <w:proofErr w:type="gramStart"/>
      <w:r w:rsidRPr="00584B3F">
        <w:rPr>
          <w:szCs w:val="20"/>
        </w:rPr>
        <w:t>in order to</w:t>
      </w:r>
      <w:proofErr w:type="gramEnd"/>
      <w:r w:rsidRPr="00584B3F">
        <w:rPr>
          <w:szCs w:val="20"/>
        </w:rPr>
        <w:t xml:space="preserve"> establish the terms and conditions by which ERCOT and Participant will discharge their respective duties and responsibilities under the ERCOT Protocols.</w:t>
      </w:r>
    </w:p>
    <w:p w14:paraId="49635542" w14:textId="77777777" w:rsidR="00F02D3F" w:rsidRPr="00584B3F" w:rsidRDefault="00F02D3F" w:rsidP="00F02D3F">
      <w:pPr>
        <w:jc w:val="both"/>
      </w:pPr>
    </w:p>
    <w:p w14:paraId="02CAAA35" w14:textId="77777777" w:rsidR="00F02D3F" w:rsidRPr="00584B3F" w:rsidRDefault="00F02D3F" w:rsidP="00F02D3F">
      <w:pPr>
        <w:jc w:val="both"/>
        <w:rPr>
          <w:szCs w:val="20"/>
          <w:u w:val="single"/>
        </w:rPr>
      </w:pPr>
      <w:r w:rsidRPr="00584B3F">
        <w:rPr>
          <w:szCs w:val="20"/>
          <w:u w:val="single"/>
        </w:rPr>
        <w:t>Agreements</w:t>
      </w:r>
    </w:p>
    <w:p w14:paraId="33F075F1" w14:textId="77777777" w:rsidR="00F02D3F" w:rsidRPr="00584B3F" w:rsidRDefault="00F02D3F" w:rsidP="00F02D3F">
      <w:pPr>
        <w:jc w:val="both"/>
      </w:pPr>
    </w:p>
    <w:p w14:paraId="2AE96B5B" w14:textId="77777777" w:rsidR="00F02D3F" w:rsidRPr="00584B3F" w:rsidRDefault="00F02D3F" w:rsidP="00F02D3F">
      <w:pPr>
        <w:widowControl w:val="0"/>
        <w:spacing w:after="240"/>
        <w:jc w:val="both"/>
        <w:rPr>
          <w:szCs w:val="20"/>
        </w:rPr>
      </w:pPr>
      <w:r w:rsidRPr="00584B3F">
        <w:rPr>
          <w:szCs w:val="20"/>
        </w:rPr>
        <w:t>NOW, THEREFORE, in consideration of the mutual covenants and promises contained herein, ERCOT and Participant (the “Parties”) hereby agree as follows:</w:t>
      </w:r>
    </w:p>
    <w:p w14:paraId="57C85381" w14:textId="77777777" w:rsidR="00F02D3F" w:rsidRPr="00584B3F" w:rsidRDefault="00F02D3F" w:rsidP="00F02D3F">
      <w:pPr>
        <w:keepNext/>
        <w:keepLines/>
        <w:spacing w:before="120" w:after="120"/>
        <w:jc w:val="both"/>
      </w:pPr>
      <w:r w:rsidRPr="00584B3F">
        <w:rPr>
          <w:u w:val="single"/>
        </w:rPr>
        <w:lastRenderedPageBreak/>
        <w:t>Section 1. Notice.</w:t>
      </w:r>
      <w:r w:rsidRPr="00584B3F">
        <w:t xml:space="preserve">  </w:t>
      </w:r>
    </w:p>
    <w:p w14:paraId="3B3866B6" w14:textId="77777777" w:rsidR="00F02D3F" w:rsidRPr="00584B3F" w:rsidRDefault="00F02D3F" w:rsidP="00F02D3F">
      <w:pPr>
        <w:spacing w:before="120" w:after="120"/>
        <w:jc w:val="both"/>
      </w:pPr>
      <w:r w:rsidRPr="00584B3F">
        <w:t>All notices required to be given under this Agreement shall be in writing, and shall be deemed delivered three (3)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overnight delivery service. Either Party may change its address for such notices by delivering to the other Party a written notice referring specifically to this Agreement. Notices required under the ERCOT Protocols shall be in accordance with the applicable Section of the ERCOT Protocols.</w:t>
      </w:r>
    </w:p>
    <w:p w14:paraId="7DC92EB4" w14:textId="77777777" w:rsidR="00F02D3F" w:rsidRPr="00584B3F" w:rsidRDefault="00F02D3F" w:rsidP="00F02D3F">
      <w:pPr>
        <w:keepNext/>
        <w:spacing w:after="240"/>
        <w:jc w:val="both"/>
        <w:rPr>
          <w:iCs/>
          <w:szCs w:val="20"/>
        </w:rPr>
      </w:pPr>
      <w:r w:rsidRPr="00584B3F">
        <w:rPr>
          <w:iCs/>
          <w:szCs w:val="20"/>
        </w:rPr>
        <w:t>If to ERCOT:</w:t>
      </w:r>
    </w:p>
    <w:p w14:paraId="2A11A062" w14:textId="77777777" w:rsidR="00F02D3F" w:rsidRPr="00584B3F" w:rsidRDefault="00F02D3F" w:rsidP="00F02D3F">
      <w:pPr>
        <w:ind w:left="720"/>
        <w:jc w:val="both"/>
      </w:pPr>
      <w:r w:rsidRPr="00584B3F">
        <w:t>Electric Reliability Council of Texas, Inc.</w:t>
      </w:r>
    </w:p>
    <w:p w14:paraId="0142A626" w14:textId="77777777" w:rsidR="00F02D3F" w:rsidRPr="00584B3F" w:rsidRDefault="00F02D3F" w:rsidP="00F02D3F">
      <w:pPr>
        <w:ind w:left="720"/>
        <w:jc w:val="both"/>
      </w:pPr>
      <w:r w:rsidRPr="00584B3F">
        <w:t>Attn: Legal Department</w:t>
      </w:r>
    </w:p>
    <w:p w14:paraId="74ECAB69" w14:textId="77777777" w:rsidR="00F02D3F" w:rsidRPr="00584B3F" w:rsidRDefault="00F02D3F" w:rsidP="00F02D3F">
      <w:pPr>
        <w:ind w:left="720"/>
        <w:jc w:val="both"/>
      </w:pPr>
      <w:r w:rsidRPr="00584B3F">
        <w:t>8000 Metropolis Drive (Building E), Suite 100</w:t>
      </w:r>
    </w:p>
    <w:p w14:paraId="3678D069" w14:textId="77777777" w:rsidR="00F02D3F" w:rsidRPr="00584B3F" w:rsidRDefault="00F02D3F" w:rsidP="00F02D3F">
      <w:pPr>
        <w:ind w:left="720"/>
        <w:jc w:val="both"/>
      </w:pPr>
      <w:r w:rsidRPr="00584B3F">
        <w:t>Austin, Texas 78744</w:t>
      </w:r>
    </w:p>
    <w:p w14:paraId="53E01580" w14:textId="77777777" w:rsidR="00F02D3F" w:rsidRPr="00584B3F" w:rsidRDefault="00F02D3F" w:rsidP="00F02D3F">
      <w:pPr>
        <w:ind w:left="720"/>
        <w:jc w:val="both"/>
      </w:pPr>
      <w:r w:rsidRPr="00584B3F">
        <w:t xml:space="preserve">Telephone: </w:t>
      </w:r>
      <w:r w:rsidRPr="00584B3F">
        <w:tab/>
        <w:t>(512) 225-7000</w:t>
      </w:r>
    </w:p>
    <w:p w14:paraId="56A5A2AB" w14:textId="77777777" w:rsidR="00F02D3F" w:rsidRPr="00584B3F" w:rsidRDefault="00F02D3F" w:rsidP="00F02D3F">
      <w:pPr>
        <w:ind w:left="720"/>
        <w:jc w:val="both"/>
      </w:pPr>
      <w:r w:rsidRPr="00584B3F">
        <w:t xml:space="preserve">Facsimile: </w:t>
      </w:r>
      <w:r w:rsidRPr="00584B3F">
        <w:tab/>
        <w:t>(512) 225-7079</w:t>
      </w:r>
    </w:p>
    <w:p w14:paraId="2B5E6BCA" w14:textId="77777777" w:rsidR="00F02D3F" w:rsidRPr="00584B3F" w:rsidRDefault="00F02D3F" w:rsidP="00F02D3F">
      <w:pPr>
        <w:jc w:val="both"/>
      </w:pPr>
    </w:p>
    <w:p w14:paraId="6059ECE9" w14:textId="77777777" w:rsidR="00F02D3F" w:rsidRPr="00584B3F" w:rsidRDefault="00F02D3F" w:rsidP="00F02D3F">
      <w:pPr>
        <w:spacing w:after="240"/>
        <w:jc w:val="both"/>
      </w:pPr>
      <w:r w:rsidRPr="00584B3F">
        <w:t>If to Participant:</w:t>
      </w:r>
    </w:p>
    <w:p w14:paraId="74E2A040" w14:textId="77777777" w:rsidR="00F02D3F" w:rsidRPr="00584B3F" w:rsidRDefault="00F02D3F" w:rsidP="00F02D3F">
      <w:pPr>
        <w:tabs>
          <w:tab w:val="left" w:pos="2160"/>
        </w:tabs>
        <w:spacing w:after="240"/>
        <w:ind w:left="2160" w:hanging="1440"/>
        <w:contextualSpacing/>
        <w:jc w:val="both"/>
        <w:rPr>
          <w:iCs/>
        </w:rPr>
      </w:pPr>
      <w:r w:rsidRPr="00584B3F">
        <w:rPr>
          <w:iCs/>
        </w:rPr>
        <w:fldChar w:fldCharType="begin">
          <w:ffData>
            <w:name w:val="Text4"/>
            <w:enabled/>
            <w:calcOnExit w:val="0"/>
            <w:textInput>
              <w:default w:val="[Insert Participant Name]"/>
            </w:textInput>
          </w:ffData>
        </w:fldChar>
      </w:r>
      <w:bookmarkStart w:id="1746" w:name="Text4"/>
      <w:r w:rsidRPr="00584B3F">
        <w:rPr>
          <w:iCs/>
        </w:rPr>
        <w:instrText xml:space="preserve"> FORMTEXT </w:instrText>
      </w:r>
      <w:r w:rsidRPr="00584B3F">
        <w:rPr>
          <w:iCs/>
        </w:rPr>
      </w:r>
      <w:r w:rsidRPr="00584B3F">
        <w:rPr>
          <w:iCs/>
        </w:rPr>
        <w:fldChar w:fldCharType="separate"/>
      </w:r>
      <w:r w:rsidRPr="00584B3F">
        <w:rPr>
          <w:iCs/>
          <w:noProof/>
        </w:rPr>
        <w:t>[Insert Participant Name]</w:t>
      </w:r>
      <w:r w:rsidRPr="00584B3F">
        <w:rPr>
          <w:iCs/>
        </w:rPr>
        <w:fldChar w:fldCharType="end"/>
      </w:r>
      <w:bookmarkEnd w:id="1746"/>
    </w:p>
    <w:p w14:paraId="352AAFE3" w14:textId="77777777" w:rsidR="00F02D3F" w:rsidRPr="00584B3F" w:rsidRDefault="00F02D3F" w:rsidP="00F02D3F">
      <w:pPr>
        <w:tabs>
          <w:tab w:val="left" w:pos="2160"/>
        </w:tabs>
        <w:spacing w:after="240"/>
        <w:ind w:left="2160" w:hanging="1440"/>
        <w:contextualSpacing/>
        <w:jc w:val="both"/>
        <w:rPr>
          <w:iCs/>
        </w:rPr>
      </w:pPr>
      <w:r w:rsidRPr="00584B3F">
        <w:rPr>
          <w:iCs/>
        </w:rPr>
        <w:fldChar w:fldCharType="begin">
          <w:ffData>
            <w:name w:val="Text5"/>
            <w:enabled/>
            <w:calcOnExit w:val="0"/>
            <w:textInput>
              <w:default w:val="[Insert Contact Person/Dept.]"/>
            </w:textInput>
          </w:ffData>
        </w:fldChar>
      </w:r>
      <w:bookmarkStart w:id="1747" w:name="Text5"/>
      <w:r w:rsidRPr="00584B3F">
        <w:rPr>
          <w:iCs/>
        </w:rPr>
        <w:instrText xml:space="preserve"> FORMTEXT </w:instrText>
      </w:r>
      <w:r w:rsidRPr="00584B3F">
        <w:rPr>
          <w:iCs/>
        </w:rPr>
      </w:r>
      <w:r w:rsidRPr="00584B3F">
        <w:rPr>
          <w:iCs/>
        </w:rPr>
        <w:fldChar w:fldCharType="separate"/>
      </w:r>
      <w:r w:rsidRPr="00584B3F">
        <w:rPr>
          <w:iCs/>
          <w:noProof/>
        </w:rPr>
        <w:t>[Insert Contact Person/Dept.]</w:t>
      </w:r>
      <w:r w:rsidRPr="00584B3F">
        <w:rPr>
          <w:iCs/>
        </w:rPr>
        <w:fldChar w:fldCharType="end"/>
      </w:r>
      <w:bookmarkEnd w:id="1747"/>
    </w:p>
    <w:p w14:paraId="41AA5C06" w14:textId="77777777" w:rsidR="00F02D3F" w:rsidRPr="00584B3F" w:rsidRDefault="00F02D3F" w:rsidP="00F02D3F">
      <w:pPr>
        <w:tabs>
          <w:tab w:val="left" w:pos="2160"/>
        </w:tabs>
        <w:spacing w:after="240"/>
        <w:ind w:left="2160" w:hanging="1440"/>
        <w:contextualSpacing/>
        <w:jc w:val="both"/>
        <w:rPr>
          <w:iCs/>
        </w:rPr>
      </w:pPr>
      <w:r w:rsidRPr="00584B3F">
        <w:rPr>
          <w:iCs/>
        </w:rPr>
        <w:fldChar w:fldCharType="begin">
          <w:ffData>
            <w:name w:val="Text6"/>
            <w:enabled/>
            <w:calcOnExit w:val="0"/>
            <w:textInput>
              <w:default w:val="[Insert Street Address]"/>
            </w:textInput>
          </w:ffData>
        </w:fldChar>
      </w:r>
      <w:bookmarkStart w:id="1748" w:name="Text6"/>
      <w:r w:rsidRPr="00584B3F">
        <w:rPr>
          <w:iCs/>
        </w:rPr>
        <w:instrText xml:space="preserve"> FORMTEXT </w:instrText>
      </w:r>
      <w:r w:rsidRPr="00584B3F">
        <w:rPr>
          <w:iCs/>
        </w:rPr>
      </w:r>
      <w:r w:rsidRPr="00584B3F">
        <w:rPr>
          <w:iCs/>
        </w:rPr>
        <w:fldChar w:fldCharType="separate"/>
      </w:r>
      <w:r w:rsidRPr="00584B3F">
        <w:rPr>
          <w:iCs/>
          <w:noProof/>
        </w:rPr>
        <w:t>[Insert Street Address]</w:t>
      </w:r>
      <w:r w:rsidRPr="00584B3F">
        <w:rPr>
          <w:iCs/>
        </w:rPr>
        <w:fldChar w:fldCharType="end"/>
      </w:r>
      <w:bookmarkEnd w:id="1748"/>
    </w:p>
    <w:p w14:paraId="3F9933BD" w14:textId="77777777" w:rsidR="00F02D3F" w:rsidRPr="00584B3F" w:rsidRDefault="00F02D3F" w:rsidP="00F02D3F">
      <w:pPr>
        <w:tabs>
          <w:tab w:val="left" w:pos="2160"/>
        </w:tabs>
        <w:spacing w:after="240"/>
        <w:ind w:left="2160" w:hanging="1440"/>
        <w:contextualSpacing/>
        <w:jc w:val="both"/>
        <w:rPr>
          <w:iCs/>
        </w:rPr>
      </w:pPr>
      <w:r w:rsidRPr="00584B3F">
        <w:rPr>
          <w:iCs/>
        </w:rPr>
        <w:fldChar w:fldCharType="begin">
          <w:ffData>
            <w:name w:val="Text7"/>
            <w:enabled/>
            <w:calcOnExit w:val="0"/>
            <w:textInput>
              <w:default w:val="[Insert City, State Zip]"/>
            </w:textInput>
          </w:ffData>
        </w:fldChar>
      </w:r>
      <w:bookmarkStart w:id="1749" w:name="Text7"/>
      <w:r w:rsidRPr="00584B3F">
        <w:rPr>
          <w:iCs/>
        </w:rPr>
        <w:instrText xml:space="preserve"> FORMTEXT </w:instrText>
      </w:r>
      <w:r w:rsidRPr="00584B3F">
        <w:rPr>
          <w:iCs/>
        </w:rPr>
      </w:r>
      <w:r w:rsidRPr="00584B3F">
        <w:rPr>
          <w:iCs/>
        </w:rPr>
        <w:fldChar w:fldCharType="separate"/>
      </w:r>
      <w:r w:rsidRPr="00584B3F">
        <w:rPr>
          <w:iCs/>
          <w:noProof/>
        </w:rPr>
        <w:t>[Insert City, State Zip]</w:t>
      </w:r>
      <w:r w:rsidRPr="00584B3F">
        <w:rPr>
          <w:iCs/>
        </w:rPr>
        <w:fldChar w:fldCharType="end"/>
      </w:r>
      <w:bookmarkEnd w:id="1749"/>
    </w:p>
    <w:p w14:paraId="7362A02A" w14:textId="77777777" w:rsidR="00F02D3F" w:rsidRPr="00584B3F" w:rsidRDefault="00F02D3F" w:rsidP="00F02D3F">
      <w:pPr>
        <w:tabs>
          <w:tab w:val="left" w:pos="2160"/>
        </w:tabs>
        <w:spacing w:after="240"/>
        <w:ind w:left="2160" w:hanging="1440"/>
        <w:contextualSpacing/>
        <w:jc w:val="both"/>
        <w:rPr>
          <w:iCs/>
        </w:rPr>
      </w:pPr>
      <w:r w:rsidRPr="00584B3F">
        <w:rPr>
          <w:iCs/>
        </w:rPr>
        <w:fldChar w:fldCharType="begin">
          <w:ffData>
            <w:name w:val="Text8"/>
            <w:enabled/>
            <w:calcOnExit w:val="0"/>
            <w:textInput>
              <w:default w:val="[Insert Telephone]"/>
            </w:textInput>
          </w:ffData>
        </w:fldChar>
      </w:r>
      <w:bookmarkStart w:id="1750" w:name="Text8"/>
      <w:r w:rsidRPr="00584B3F">
        <w:rPr>
          <w:iCs/>
        </w:rPr>
        <w:instrText xml:space="preserve"> FORMTEXT </w:instrText>
      </w:r>
      <w:r w:rsidRPr="00584B3F">
        <w:rPr>
          <w:iCs/>
        </w:rPr>
      </w:r>
      <w:r w:rsidRPr="00584B3F">
        <w:rPr>
          <w:iCs/>
        </w:rPr>
        <w:fldChar w:fldCharType="separate"/>
      </w:r>
      <w:r w:rsidRPr="00584B3F">
        <w:rPr>
          <w:iCs/>
          <w:noProof/>
        </w:rPr>
        <w:t>[Insert Telephone]</w:t>
      </w:r>
      <w:r w:rsidRPr="00584B3F">
        <w:rPr>
          <w:iCs/>
        </w:rPr>
        <w:fldChar w:fldCharType="end"/>
      </w:r>
      <w:bookmarkEnd w:id="1750"/>
    </w:p>
    <w:p w14:paraId="29A7688A" w14:textId="77777777" w:rsidR="00F02D3F" w:rsidRPr="00584B3F" w:rsidRDefault="00F02D3F" w:rsidP="00F02D3F">
      <w:pPr>
        <w:tabs>
          <w:tab w:val="left" w:pos="2160"/>
        </w:tabs>
        <w:spacing w:after="240"/>
        <w:ind w:left="2160" w:hanging="1440"/>
        <w:contextualSpacing/>
        <w:jc w:val="both"/>
        <w:rPr>
          <w:iCs/>
          <w:szCs w:val="20"/>
        </w:rPr>
      </w:pPr>
      <w:r w:rsidRPr="00584B3F">
        <w:rPr>
          <w:iCs/>
        </w:rPr>
        <w:fldChar w:fldCharType="begin">
          <w:ffData>
            <w:name w:val="Text9"/>
            <w:enabled/>
            <w:calcOnExit w:val="0"/>
            <w:textInput>
              <w:default w:val="[Insert Facsimile]"/>
            </w:textInput>
          </w:ffData>
        </w:fldChar>
      </w:r>
      <w:bookmarkStart w:id="1751" w:name="Text9"/>
      <w:r w:rsidRPr="00584B3F">
        <w:rPr>
          <w:iCs/>
        </w:rPr>
        <w:instrText xml:space="preserve"> FORMTEXT </w:instrText>
      </w:r>
      <w:r w:rsidRPr="00584B3F">
        <w:rPr>
          <w:iCs/>
        </w:rPr>
      </w:r>
      <w:r w:rsidRPr="00584B3F">
        <w:rPr>
          <w:iCs/>
        </w:rPr>
        <w:fldChar w:fldCharType="separate"/>
      </w:r>
      <w:r w:rsidRPr="00584B3F">
        <w:rPr>
          <w:iCs/>
          <w:noProof/>
        </w:rPr>
        <w:t>[Insert Facsimile]</w:t>
      </w:r>
      <w:r w:rsidRPr="00584B3F">
        <w:rPr>
          <w:iCs/>
        </w:rPr>
        <w:fldChar w:fldCharType="end"/>
      </w:r>
      <w:bookmarkEnd w:id="1751"/>
    </w:p>
    <w:p w14:paraId="16624496" w14:textId="77777777" w:rsidR="00F02D3F" w:rsidRPr="00584B3F" w:rsidRDefault="00F02D3F" w:rsidP="00F02D3F">
      <w:pPr>
        <w:keepNext/>
        <w:spacing w:before="120" w:after="120"/>
        <w:jc w:val="both"/>
        <w:outlineLvl w:val="0"/>
        <w:rPr>
          <w:szCs w:val="20"/>
          <w:u w:val="single"/>
        </w:rPr>
      </w:pPr>
      <w:r w:rsidRPr="00584B3F">
        <w:rPr>
          <w:szCs w:val="20"/>
          <w:u w:val="single"/>
        </w:rPr>
        <w:t xml:space="preserve">Section 2.  Definitions. </w:t>
      </w:r>
    </w:p>
    <w:p w14:paraId="52EDE8C9" w14:textId="77777777" w:rsidR="00F02D3F" w:rsidRPr="00584B3F" w:rsidRDefault="00F02D3F" w:rsidP="00F02D3F">
      <w:pPr>
        <w:spacing w:before="120" w:after="120"/>
        <w:ind w:left="720" w:hanging="720"/>
        <w:jc w:val="both"/>
        <w:outlineLvl w:val="1"/>
        <w:rPr>
          <w:szCs w:val="20"/>
        </w:rPr>
      </w:pPr>
      <w:r w:rsidRPr="00584B3F">
        <w:rPr>
          <w:szCs w:val="20"/>
        </w:rPr>
        <w:t>A.</w:t>
      </w:r>
      <w:r w:rsidRPr="00584B3F">
        <w:rPr>
          <w:szCs w:val="20"/>
        </w:rPr>
        <w:tab/>
        <w:t xml:space="preserve">Unless herein defined, all definitions and acronyms found in the ERCOT Protocols shall be incorporated by reference into this Agreement. </w:t>
      </w:r>
    </w:p>
    <w:p w14:paraId="0C084D00" w14:textId="77777777" w:rsidR="00F02D3F" w:rsidRPr="00584B3F" w:rsidRDefault="00F02D3F" w:rsidP="00F02D3F">
      <w:pPr>
        <w:widowControl w:val="0"/>
        <w:spacing w:before="120" w:after="120"/>
        <w:ind w:left="720" w:hanging="720"/>
        <w:jc w:val="both"/>
        <w:rPr>
          <w:szCs w:val="20"/>
        </w:rPr>
      </w:pPr>
      <w:r w:rsidRPr="00584B3F">
        <w:rPr>
          <w:szCs w:val="20"/>
        </w:rPr>
        <w:t>B.</w:t>
      </w:r>
      <w:r w:rsidRPr="00584B3F">
        <w:rPr>
          <w:szCs w:val="20"/>
        </w:rPr>
        <w:tab/>
        <w:t>“ERCOT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t>
      </w:r>
    </w:p>
    <w:p w14:paraId="357EB4A5" w14:textId="77777777" w:rsidR="00F02D3F" w:rsidRPr="00584B3F" w:rsidRDefault="00F02D3F" w:rsidP="00F02D3F">
      <w:pPr>
        <w:keepNext/>
        <w:spacing w:before="120" w:after="120"/>
        <w:jc w:val="both"/>
        <w:outlineLvl w:val="0"/>
        <w:rPr>
          <w:i/>
          <w:szCs w:val="20"/>
          <w:u w:val="single"/>
        </w:rPr>
      </w:pPr>
      <w:r w:rsidRPr="00584B3F">
        <w:rPr>
          <w:szCs w:val="20"/>
          <w:u w:val="single"/>
        </w:rPr>
        <w:t>Section 3. Term and Termination.</w:t>
      </w:r>
    </w:p>
    <w:p w14:paraId="58E4E7E5" w14:textId="77777777" w:rsidR="00F02D3F" w:rsidRPr="00584B3F" w:rsidRDefault="00F02D3F" w:rsidP="00F02D3F">
      <w:pPr>
        <w:spacing w:before="120" w:after="120"/>
        <w:ind w:left="720" w:hanging="720"/>
        <w:jc w:val="both"/>
        <w:rPr>
          <w:spacing w:val="-3"/>
          <w:szCs w:val="20"/>
        </w:rPr>
      </w:pPr>
      <w:r w:rsidRPr="00584B3F">
        <w:rPr>
          <w:szCs w:val="20"/>
        </w:rPr>
        <w:t>A.</w:t>
      </w:r>
      <w:r w:rsidRPr="00584B3F">
        <w:rPr>
          <w:szCs w:val="20"/>
        </w:rPr>
        <w:tab/>
      </w:r>
      <w:r w:rsidRPr="00584B3F">
        <w:rPr>
          <w:szCs w:val="20"/>
          <w:u w:val="single"/>
        </w:rPr>
        <w:t>Term.</w:t>
      </w:r>
      <w:r w:rsidRPr="00584B3F">
        <w:rPr>
          <w:szCs w:val="20"/>
        </w:rPr>
        <w:t xml:space="preserve">  </w:t>
      </w:r>
      <w:r w:rsidRPr="00584B3F">
        <w:rPr>
          <w:spacing w:val="-3"/>
          <w:szCs w:val="20"/>
        </w:rPr>
        <w:t xml:space="preserve">The initial term ("Initial Term") of this Agreement shall commence on the Effective Date and continue until the last day of the month which is twelve (12) months from the Effective Date. After the Initial Term, this Agreement shall automatically renew for one-year terms (a "Renewal Term") unless the standard form of this Agreement contained in the </w:t>
      </w:r>
      <w:r w:rsidRPr="00584B3F">
        <w:rPr>
          <w:spacing w:val="-3"/>
          <w:szCs w:val="20"/>
        </w:rPr>
        <w:lastRenderedPageBreak/>
        <w:t xml:space="preserve">ERCOT Protocols has been modified by a change to the ERCOT Protocols.  If the standard form of this Agreement has been so modified, </w:t>
      </w:r>
      <w:r w:rsidRPr="00584B3F">
        <w:rPr>
          <w:szCs w:val="20"/>
        </w:rPr>
        <w:t xml:space="preserve">then </w:t>
      </w:r>
      <w:r w:rsidRPr="00584B3F">
        <w:rPr>
          <w:spacing w:val="-3"/>
          <w:szCs w:val="20"/>
        </w:rPr>
        <w:t>this Agreement will terminate upon the effective date of the replacement agreement</w:t>
      </w:r>
      <w:r w:rsidRPr="00584B3F">
        <w:rPr>
          <w:szCs w:val="20"/>
        </w:rPr>
        <w:t xml:space="preserve"> This Agreement may also be terminated during the Initial Term or the then-current Renewal Term in accordance with this Agreement.</w:t>
      </w:r>
    </w:p>
    <w:p w14:paraId="60A120BE" w14:textId="77777777" w:rsidR="00F02D3F" w:rsidRPr="00584B3F" w:rsidRDefault="00F02D3F" w:rsidP="00F02D3F">
      <w:pPr>
        <w:widowControl w:val="0"/>
        <w:spacing w:before="120" w:after="120"/>
        <w:jc w:val="both"/>
        <w:rPr>
          <w:szCs w:val="20"/>
        </w:rPr>
      </w:pPr>
      <w:r w:rsidRPr="00584B3F">
        <w:rPr>
          <w:szCs w:val="20"/>
        </w:rPr>
        <w:t>B.</w:t>
      </w:r>
      <w:r w:rsidRPr="00584B3F">
        <w:rPr>
          <w:szCs w:val="20"/>
        </w:rPr>
        <w:tab/>
      </w:r>
      <w:r w:rsidRPr="00584B3F">
        <w:rPr>
          <w:szCs w:val="20"/>
          <w:u w:val="single"/>
        </w:rPr>
        <w:t>Termination by Participant.</w:t>
      </w:r>
      <w:r w:rsidRPr="00584B3F">
        <w:rPr>
          <w:szCs w:val="20"/>
        </w:rPr>
        <w:t xml:space="preserve"> Participant may, at its option, terminate this Agreement: </w:t>
      </w:r>
    </w:p>
    <w:p w14:paraId="20721016" w14:textId="77777777" w:rsidR="00F02D3F" w:rsidRPr="00584B3F" w:rsidRDefault="00F02D3F" w:rsidP="00F02D3F">
      <w:pPr>
        <w:widowControl w:val="0"/>
        <w:spacing w:before="120" w:after="120"/>
        <w:ind w:left="1440" w:hanging="720"/>
        <w:jc w:val="both"/>
        <w:rPr>
          <w:szCs w:val="20"/>
        </w:rPr>
      </w:pPr>
      <w:r w:rsidRPr="00584B3F">
        <w:rPr>
          <w:szCs w:val="20"/>
        </w:rPr>
        <w:t xml:space="preserve">(1) </w:t>
      </w:r>
      <w:r w:rsidRPr="00584B3F">
        <w:rPr>
          <w:szCs w:val="20"/>
        </w:rPr>
        <w:tab/>
        <w:t>Immediately upon the failure of ERCOT to continue to be certified by the PUCT as the Independent Organization under PURA §39.151 without the immediate certification of another Independent Organization under PURA §39.151;</w:t>
      </w:r>
    </w:p>
    <w:p w14:paraId="52DFE785" w14:textId="77777777" w:rsidR="00F02D3F" w:rsidRPr="00584B3F" w:rsidRDefault="00F02D3F" w:rsidP="00F02D3F">
      <w:pPr>
        <w:widowControl w:val="0"/>
        <w:spacing w:before="120" w:after="120"/>
        <w:ind w:left="1440" w:hanging="720"/>
        <w:jc w:val="both"/>
        <w:rPr>
          <w:szCs w:val="20"/>
        </w:rPr>
      </w:pPr>
      <w:r w:rsidRPr="00584B3F">
        <w:rPr>
          <w:szCs w:val="20"/>
        </w:rPr>
        <w:t xml:space="preserve">(2) </w:t>
      </w:r>
      <w:r w:rsidRPr="00584B3F">
        <w:rPr>
          <w:szCs w:val="20"/>
        </w:rPr>
        <w:tab/>
        <w:t>If the “</w:t>
      </w:r>
      <w:del w:id="1752" w:author="TEBA" w:date="2024-12-10T07:10:00Z">
        <w:r w:rsidRPr="00584B3F" w:rsidDel="009A56E6">
          <w:rPr>
            <w:szCs w:val="20"/>
          </w:rPr>
          <w:delText xml:space="preserve">REC </w:delText>
        </w:r>
      </w:del>
      <w:ins w:id="1753" w:author="TEBA" w:date="2024-12-10T07:10:00Z">
        <w:r>
          <w:rPr>
            <w:szCs w:val="20"/>
          </w:rPr>
          <w:t>EAC</w:t>
        </w:r>
        <w:r w:rsidRPr="00584B3F">
          <w:rPr>
            <w:szCs w:val="20"/>
          </w:rPr>
          <w:t xml:space="preserve"> </w:t>
        </w:r>
      </w:ins>
      <w:r w:rsidRPr="00584B3F">
        <w:rPr>
          <w:szCs w:val="20"/>
        </w:rPr>
        <w:t xml:space="preserve">Account Holder” box is checked in Section A. of the </w:t>
      </w:r>
      <w:r w:rsidRPr="00584B3F">
        <w:rPr>
          <w:i/>
          <w:szCs w:val="20"/>
        </w:rPr>
        <w:t>Recitals</w:t>
      </w:r>
      <w:r w:rsidRPr="00584B3F">
        <w:rPr>
          <w:szCs w:val="20"/>
        </w:rPr>
        <w:t xml:space="preserve"> section of this Agreement, Participant may, at its option, terminate this Agreement immediately if the PUCT ceases to certify ERCOT as the Entity approved by the PUCT (“Program Administrator”) for carrying out the administrative responsibilities related to the Renewable Energy Credit Program as set forth in PUC Substantive Rule 25.173(g) without the immediate certification of another Program Administrator under PURA §39.151; or</w:t>
      </w:r>
    </w:p>
    <w:p w14:paraId="72C1B6C0" w14:textId="77777777" w:rsidR="00F02D3F" w:rsidRPr="00584B3F" w:rsidRDefault="00F02D3F" w:rsidP="00F02D3F">
      <w:pPr>
        <w:widowControl w:val="0"/>
        <w:spacing w:before="120" w:after="120"/>
        <w:ind w:left="1440" w:hanging="720"/>
        <w:jc w:val="both"/>
        <w:rPr>
          <w:szCs w:val="20"/>
        </w:rPr>
      </w:pPr>
      <w:r w:rsidRPr="00584B3F">
        <w:rPr>
          <w:szCs w:val="20"/>
        </w:rPr>
        <w:t>(3)</w:t>
      </w:r>
      <w:r w:rsidRPr="00584B3F">
        <w:rPr>
          <w:szCs w:val="20"/>
        </w:rPr>
        <w:tab/>
        <w:t>For any other reason at any time upon thirty days written notice to ERCOT.</w:t>
      </w:r>
    </w:p>
    <w:p w14:paraId="0C8CD100" w14:textId="77777777" w:rsidR="00F02D3F" w:rsidRPr="00584B3F" w:rsidRDefault="00F02D3F" w:rsidP="00F02D3F">
      <w:pPr>
        <w:spacing w:before="120" w:after="120"/>
        <w:ind w:left="720" w:hanging="720"/>
        <w:jc w:val="both"/>
        <w:outlineLvl w:val="0"/>
        <w:rPr>
          <w:szCs w:val="20"/>
          <w:u w:val="single"/>
        </w:rPr>
      </w:pPr>
      <w:r w:rsidRPr="00584B3F">
        <w:rPr>
          <w:szCs w:val="20"/>
        </w:rPr>
        <w:t>C.</w:t>
      </w:r>
      <w:r w:rsidRPr="00584B3F">
        <w:rPr>
          <w:szCs w:val="20"/>
        </w:rPr>
        <w:tab/>
      </w:r>
      <w:r w:rsidRPr="00584B3F">
        <w:rPr>
          <w:szCs w:val="20"/>
          <w:u w:val="single"/>
        </w:rPr>
        <w:t>Effect of Termination and Survival of Terms.</w:t>
      </w:r>
      <w:r w:rsidRPr="00584B3F">
        <w:rPr>
          <w:szCs w:val="20"/>
        </w:rPr>
        <w:t xml:space="preserve">  If this Agreement is terminated by a Party pursuant to the terms hereof, </w:t>
      </w:r>
      <w:r w:rsidRPr="00584B3F">
        <w:rPr>
          <w:spacing w:val="-3"/>
          <w:szCs w:val="20"/>
        </w:rPr>
        <w:t xml:space="preserve">the rights and obligations of the Parties hereunder shall terminate, except that the rights and obligations of the Parties that have accrued under this Agreement prior to the date of termination shall survive. </w:t>
      </w:r>
    </w:p>
    <w:p w14:paraId="113A9A2F" w14:textId="77777777" w:rsidR="00F02D3F" w:rsidRPr="00584B3F" w:rsidRDefault="00F02D3F" w:rsidP="00F02D3F">
      <w:pPr>
        <w:spacing w:before="120" w:after="120"/>
        <w:jc w:val="both"/>
        <w:outlineLvl w:val="0"/>
        <w:rPr>
          <w:szCs w:val="20"/>
          <w:u w:val="single"/>
        </w:rPr>
      </w:pPr>
      <w:r w:rsidRPr="00584B3F">
        <w:rPr>
          <w:szCs w:val="20"/>
          <w:u w:val="single"/>
        </w:rPr>
        <w:t>Section 4. Representations, Warranties, and Covenants.</w:t>
      </w:r>
    </w:p>
    <w:p w14:paraId="1039C4DC" w14:textId="77777777" w:rsidR="00F02D3F" w:rsidRPr="00584B3F" w:rsidRDefault="00F02D3F" w:rsidP="00F02D3F">
      <w:pPr>
        <w:spacing w:before="120" w:after="120"/>
        <w:jc w:val="both"/>
        <w:rPr>
          <w:szCs w:val="20"/>
        </w:rPr>
      </w:pPr>
      <w:r w:rsidRPr="00584B3F">
        <w:rPr>
          <w:szCs w:val="20"/>
        </w:rPr>
        <w:t>A.</w:t>
      </w:r>
      <w:r w:rsidRPr="00584B3F">
        <w:rPr>
          <w:szCs w:val="20"/>
        </w:rPr>
        <w:tab/>
      </w:r>
      <w:r w:rsidRPr="00584B3F">
        <w:rPr>
          <w:szCs w:val="20"/>
          <w:u w:val="single"/>
        </w:rPr>
        <w:t>Participant represents, warrants, and covenants that</w:t>
      </w:r>
      <w:r w:rsidRPr="00584B3F">
        <w:rPr>
          <w:szCs w:val="20"/>
        </w:rPr>
        <w:t xml:space="preserve">: </w:t>
      </w:r>
    </w:p>
    <w:p w14:paraId="1341DFDA" w14:textId="77777777" w:rsidR="00F02D3F" w:rsidRPr="00584B3F" w:rsidRDefault="00F02D3F" w:rsidP="00F02D3F">
      <w:pPr>
        <w:spacing w:before="120" w:after="120"/>
        <w:ind w:left="1440" w:hanging="720"/>
        <w:jc w:val="both"/>
        <w:rPr>
          <w:szCs w:val="20"/>
        </w:rPr>
      </w:pPr>
      <w:r w:rsidRPr="00584B3F">
        <w:rPr>
          <w:szCs w:val="20"/>
        </w:rPr>
        <w:t>(1)</w:t>
      </w:r>
      <w:r w:rsidRPr="00584B3F">
        <w:rPr>
          <w:szCs w:val="20"/>
        </w:rPr>
        <w:tab/>
        <w:t>Participant is duly organized, validly existing and in good standing under the laws of the jurisdiction under which it is organized and is authorized to do business in Texas;</w:t>
      </w:r>
    </w:p>
    <w:p w14:paraId="61355CF3" w14:textId="77777777" w:rsidR="00F02D3F" w:rsidRPr="00584B3F" w:rsidRDefault="00F02D3F" w:rsidP="00F02D3F">
      <w:pPr>
        <w:spacing w:before="120" w:after="120"/>
        <w:ind w:left="1440" w:hanging="720"/>
        <w:jc w:val="both"/>
        <w:rPr>
          <w:szCs w:val="20"/>
        </w:rPr>
      </w:pPr>
      <w:r w:rsidRPr="00584B3F">
        <w:rPr>
          <w:szCs w:val="20"/>
        </w:rPr>
        <w:t>(2)</w:t>
      </w:r>
      <w:r w:rsidRPr="00584B3F">
        <w:rPr>
          <w:szCs w:val="20"/>
        </w:rPr>
        <w:tab/>
        <w:t>Participant has full power and authority to enter into this Agreement and perform all obligations, representations, warranties and covenants under this Agreement;</w:t>
      </w:r>
    </w:p>
    <w:p w14:paraId="573BBD4D" w14:textId="77777777" w:rsidR="00F02D3F" w:rsidRPr="00584B3F" w:rsidRDefault="00F02D3F" w:rsidP="00F02D3F">
      <w:pPr>
        <w:keepLines/>
        <w:spacing w:before="120" w:after="120"/>
        <w:ind w:left="1440" w:hanging="720"/>
        <w:jc w:val="both"/>
      </w:pPr>
      <w:r w:rsidRPr="00584B3F">
        <w:t>(3)</w:t>
      </w:r>
      <w:r w:rsidRPr="00584B3F">
        <w:tab/>
        <w:t>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t>
      </w:r>
    </w:p>
    <w:p w14:paraId="29DA29D0" w14:textId="77777777" w:rsidR="00F02D3F" w:rsidRPr="00584B3F" w:rsidRDefault="00F02D3F" w:rsidP="00F02D3F">
      <w:pPr>
        <w:spacing w:before="120" w:after="120"/>
        <w:ind w:left="1440" w:hanging="720"/>
        <w:jc w:val="both"/>
      </w:pPr>
      <w:r w:rsidRPr="00584B3F">
        <w:t>(4)</w:t>
      </w:r>
      <w:r w:rsidRPr="00584B3F">
        <w:tab/>
        <w:t>Market Participant’s execution, delivery and performance of this Agreement by Participant have been duly authorized by all requisite action of its governing body;</w:t>
      </w:r>
    </w:p>
    <w:p w14:paraId="3182C730" w14:textId="77777777" w:rsidR="00F02D3F" w:rsidRPr="00584B3F" w:rsidRDefault="00F02D3F" w:rsidP="00F02D3F">
      <w:pPr>
        <w:tabs>
          <w:tab w:val="num" w:pos="630"/>
          <w:tab w:val="num" w:pos="1440"/>
        </w:tabs>
        <w:spacing w:before="120" w:after="120"/>
        <w:ind w:left="1440" w:hanging="720"/>
        <w:jc w:val="both"/>
      </w:pPr>
      <w:r w:rsidRPr="00584B3F">
        <w:t>(5)</w:t>
      </w:r>
      <w:r w:rsidRPr="00584B3F">
        <w:tab/>
        <w:t xml:space="preserve">Except as set out in an exhibit (if any) to this Agreement, ERCOT has not, within the twenty-four (24) months preceding the Effective Date, terminated for Default </w:t>
      </w:r>
      <w:r w:rsidRPr="00584B3F">
        <w:lastRenderedPageBreak/>
        <w:t xml:space="preserve">any Prior Agreement with Participant, any company of which Participant is a successor in interest, or any Affiliate of Participant; </w:t>
      </w:r>
    </w:p>
    <w:p w14:paraId="01203FE1" w14:textId="77777777" w:rsidR="00F02D3F" w:rsidRPr="00584B3F" w:rsidRDefault="00F02D3F" w:rsidP="00F02D3F">
      <w:pPr>
        <w:tabs>
          <w:tab w:val="num" w:pos="630"/>
          <w:tab w:val="num" w:pos="1440"/>
        </w:tabs>
        <w:spacing w:before="120" w:after="120"/>
        <w:ind w:left="1440" w:hanging="720"/>
        <w:jc w:val="both"/>
      </w:pPr>
      <w:r w:rsidRPr="00584B3F">
        <w:t>(6)</w:t>
      </w:r>
      <w:r w:rsidRPr="00584B3F">
        <w:tab/>
        <w:t>If any Defaults are disclosed on any such exhibit mentioned in subsection 4(A)(5), either (a) ERCOT has been paid, before execution of this Agreement, all sums due to it in relation to such Prior Agreement, or (b) ERCOT, in its reasonable judgment, has determined that this Agreement is necessary for system reliability and Participant has made alternate arrangements satisfactory to ERCOT for the resolution of the Default under the Prior Agreement;</w:t>
      </w:r>
    </w:p>
    <w:p w14:paraId="4D3F3A22" w14:textId="77777777" w:rsidR="00F02D3F" w:rsidRPr="00584B3F" w:rsidRDefault="00F02D3F" w:rsidP="00F02D3F">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(7)</w:t>
      </w:r>
      <w:r w:rsidRPr="00584B3F">
        <w:tab/>
        <w: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0DA60851" w14:textId="77777777" w:rsidR="00F02D3F" w:rsidRPr="00584B3F" w:rsidRDefault="00F02D3F" w:rsidP="00F02D3F">
      <w:pPr>
        <w:tabs>
          <w:tab w:val="left" w:pos="-984"/>
          <w:tab w:val="left" w:pos="-720"/>
          <w:tab w:val="left" w:pos="0"/>
          <w:tab w:val="num" w:pos="216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rPr>
          <w:szCs w:val="20"/>
        </w:rPr>
      </w:pPr>
      <w:r w:rsidRPr="00584B3F">
        <w:rPr>
          <w:szCs w:val="20"/>
        </w:rPr>
        <w:t>(8)</w:t>
      </w:r>
      <w:r w:rsidRPr="00584B3F">
        <w:rPr>
          <w:szCs w:val="20"/>
        </w:rPr>
        <w:tab/>
        <w:t>Participant is not in violation of any laws, ordinances, or governmental rules, regulations or order of any Governmental Authority or arbitration board materially affecting performance of this Agreement and to which it is subject;</w:t>
      </w:r>
    </w:p>
    <w:p w14:paraId="3599C1D3" w14:textId="77777777" w:rsidR="00F02D3F" w:rsidRPr="00584B3F" w:rsidRDefault="00F02D3F" w:rsidP="00F02D3F">
      <w:pPr>
        <w:tabs>
          <w:tab w:val="left" w:pos="-984"/>
          <w:tab w:val="left" w:pos="-720"/>
          <w:tab w:val="num" w:pos="63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rPr>
          <w:spacing w:val="2"/>
        </w:rPr>
        <w:t>(9)</w:t>
      </w:r>
      <w:r w:rsidRPr="00584B3F">
        <w:rPr>
          <w:spacing w:val="2"/>
        </w:rPr>
        <w:tab/>
        <w:t>Participant is not Bankrupt, does not contemplate becoming Bankrupt nor, to its knowledge, will become Bankrupt</w:t>
      </w:r>
      <w:r w:rsidRPr="00584B3F">
        <w:t xml:space="preserve">; </w:t>
      </w:r>
    </w:p>
    <w:p w14:paraId="66AD908B" w14:textId="77777777" w:rsidR="00F02D3F" w:rsidRPr="00584B3F" w:rsidRDefault="00F02D3F" w:rsidP="00F02D3F">
      <w:pPr>
        <w:tabs>
          <w:tab w:val="left" w:pos="-984"/>
          <w:tab w:val="left" w:pos="-720"/>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1440" w:hanging="720"/>
        <w:jc w:val="both"/>
        <w:rPr>
          <w:sz w:val="22"/>
          <w:szCs w:val="20"/>
        </w:rPr>
      </w:pPr>
      <w:r w:rsidRPr="00584B3F">
        <w:rPr>
          <w:sz w:val="22"/>
          <w:szCs w:val="20"/>
        </w:rPr>
        <w:t>(</w:t>
      </w:r>
      <w:r w:rsidRPr="00584B3F">
        <w:rPr>
          <w:spacing w:val="2"/>
        </w:rPr>
        <w:t>10)</w:t>
      </w:r>
      <w:r w:rsidRPr="00584B3F">
        <w:rPr>
          <w:spacing w:val="2"/>
        </w:rPr>
        <w:tab/>
        <w:t>Participant acknowledges that it has received and is familiar with the ERCOT Protocols; and</w:t>
      </w:r>
    </w:p>
    <w:p w14:paraId="2B8F1CFB" w14:textId="77777777" w:rsidR="00F02D3F" w:rsidRPr="00584B3F" w:rsidRDefault="00F02D3F" w:rsidP="00F02D3F">
      <w:pPr>
        <w:spacing w:before="120" w:after="120"/>
        <w:ind w:left="1440" w:hanging="720"/>
        <w:jc w:val="both"/>
        <w:rPr>
          <w:szCs w:val="20"/>
        </w:rPr>
      </w:pPr>
      <w:r w:rsidRPr="00584B3F">
        <w:rPr>
          <w:szCs w:val="20"/>
        </w:rPr>
        <w:t>(11)</w:t>
      </w:r>
      <w:r w:rsidRPr="00584B3F">
        <w:rPr>
          <w:szCs w:val="20"/>
        </w:rPr>
        <w:tab/>
        <w:t>Participant acknowledges and affirms that the foregoing representations, warranties and covenants are continuing in nature</w:t>
      </w:r>
      <w:r w:rsidRPr="00584B3F">
        <w:rPr>
          <w:sz w:val="22"/>
          <w:szCs w:val="20"/>
        </w:rPr>
        <w:t xml:space="preserve"> throughout </w:t>
      </w:r>
      <w:r w:rsidRPr="00584B3F">
        <w:rPr>
          <w:szCs w:val="20"/>
        </w:rPr>
        <w:t xml:space="preserve">the term of </w:t>
      </w:r>
      <w:r w:rsidRPr="00584B3F">
        <w:rPr>
          <w:sz w:val="22"/>
          <w:szCs w:val="20"/>
        </w:rPr>
        <w:t>this Agreement</w:t>
      </w:r>
      <w:r w:rsidRPr="00584B3F">
        <w:rPr>
          <w:szCs w:val="20"/>
        </w:rPr>
        <w:t>.  For purposes of this Section, “materially affecting performance” means resulting in a materially adverse effect on Participant’s performance of its obligations under this Agreement.</w:t>
      </w:r>
    </w:p>
    <w:p w14:paraId="2C57A605" w14:textId="77777777" w:rsidR="00F02D3F" w:rsidRPr="00584B3F" w:rsidRDefault="00F02D3F" w:rsidP="00F02D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u w:val="single"/>
        </w:rPr>
      </w:pPr>
      <w:r w:rsidRPr="00584B3F">
        <w:t>B.</w:t>
      </w:r>
      <w:r w:rsidRPr="00584B3F">
        <w:tab/>
      </w:r>
      <w:r w:rsidRPr="00584B3F">
        <w:rPr>
          <w:u w:val="single"/>
        </w:rPr>
        <w:t>ERCOT represents, warrants and covenants that:</w:t>
      </w:r>
    </w:p>
    <w:p w14:paraId="3988E9AE" w14:textId="77777777" w:rsidR="00F02D3F" w:rsidRPr="00584B3F" w:rsidRDefault="00F02D3F" w:rsidP="00F02D3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(1)</w:t>
      </w:r>
      <w:r w:rsidRPr="00584B3F">
        <w:tab/>
        <w:t>ERCOT is the Independent Organization certified under PURA §39.151 for the ERCOT Region;</w:t>
      </w:r>
    </w:p>
    <w:p w14:paraId="54798636" w14:textId="77777777" w:rsidR="00F02D3F" w:rsidRPr="00584B3F" w:rsidRDefault="00F02D3F" w:rsidP="00F02D3F">
      <w:pPr>
        <w:tabs>
          <w:tab w:val="left" w:pos="1440"/>
        </w:tabs>
        <w:spacing w:before="120" w:after="120"/>
        <w:ind w:left="1440" w:hanging="720"/>
        <w:jc w:val="both"/>
        <w:rPr>
          <w:szCs w:val="20"/>
        </w:rPr>
      </w:pPr>
      <w:r w:rsidRPr="00584B3F">
        <w:rPr>
          <w:szCs w:val="20"/>
        </w:rPr>
        <w:t>(2)</w:t>
      </w:r>
      <w:r w:rsidRPr="00584B3F">
        <w:rPr>
          <w:szCs w:val="20"/>
        </w:rPr>
        <w:tab/>
        <w:t>ERCOT is duly organized, validly existing and in good standing under the laws of Texas, and is authorized to do business in Texas;</w:t>
      </w:r>
    </w:p>
    <w:p w14:paraId="551EA2D4" w14:textId="77777777" w:rsidR="00F02D3F" w:rsidRPr="00584B3F" w:rsidRDefault="00F02D3F" w:rsidP="00F02D3F">
      <w:pPr>
        <w:spacing w:before="120" w:after="120"/>
        <w:ind w:left="1440" w:hanging="720"/>
        <w:jc w:val="both"/>
        <w:rPr>
          <w:szCs w:val="20"/>
        </w:rPr>
      </w:pPr>
      <w:r w:rsidRPr="00584B3F">
        <w:rPr>
          <w:szCs w:val="20"/>
        </w:rPr>
        <w:t>(3)</w:t>
      </w:r>
      <w:r w:rsidRPr="00584B3F">
        <w:rPr>
          <w:szCs w:val="20"/>
        </w:rPr>
        <w:tab/>
        <w:t xml:space="preserve">ERCOT has full power and authority to enter into this Agreement and perform </w:t>
      </w:r>
      <w:proofErr w:type="gramStart"/>
      <w:r w:rsidRPr="00584B3F">
        <w:rPr>
          <w:szCs w:val="20"/>
        </w:rPr>
        <w:t>all of</w:t>
      </w:r>
      <w:proofErr w:type="gramEnd"/>
      <w:r w:rsidRPr="00584B3F">
        <w:rPr>
          <w:szCs w:val="20"/>
        </w:rPr>
        <w:t xml:space="preserve"> ERCOT’s obligations, representations, warranties and covenants under this Agreement;</w:t>
      </w:r>
    </w:p>
    <w:p w14:paraId="1359775C" w14:textId="77777777" w:rsidR="00F02D3F" w:rsidRPr="00584B3F" w:rsidRDefault="00F02D3F" w:rsidP="00F02D3F">
      <w:pPr>
        <w:spacing w:before="120" w:after="120"/>
        <w:ind w:left="1440" w:hanging="720"/>
        <w:jc w:val="both"/>
        <w:rPr>
          <w:szCs w:val="20"/>
        </w:rPr>
      </w:pPr>
      <w:r w:rsidRPr="00584B3F">
        <w:rPr>
          <w:szCs w:val="20"/>
        </w:rPr>
        <w:t>(4)</w:t>
      </w:r>
      <w:r w:rsidRPr="00584B3F">
        <w:rPr>
          <w:szCs w:val="20"/>
        </w:rPr>
        <w:tab/>
        <w:t xml:space="preserve">ERCOT's past, present and future agreements or ERCOT's organizational charter or bylaws, if any, or any provision of any indenture, mortgage, lien, lease, agreement, order, judgment, or decree to which ERCOT is a party or by which its </w:t>
      </w:r>
      <w:r w:rsidRPr="00584B3F">
        <w:rPr>
          <w:szCs w:val="20"/>
        </w:rPr>
        <w:lastRenderedPageBreak/>
        <w:t>assets or properties are bound do not materially affect performance of ERCOT's obligations under this Agreement;</w:t>
      </w:r>
    </w:p>
    <w:p w14:paraId="6A44BDD1" w14:textId="77777777" w:rsidR="00F02D3F" w:rsidRPr="00584B3F" w:rsidRDefault="00F02D3F" w:rsidP="00F02D3F">
      <w:pPr>
        <w:spacing w:before="120" w:after="120"/>
        <w:ind w:left="1440" w:hanging="720"/>
        <w:jc w:val="both"/>
        <w:rPr>
          <w:szCs w:val="20"/>
        </w:rPr>
      </w:pPr>
      <w:r w:rsidRPr="00584B3F">
        <w:rPr>
          <w:szCs w:val="20"/>
        </w:rPr>
        <w:t>(5)</w:t>
      </w:r>
      <w:r w:rsidRPr="00584B3F">
        <w:rPr>
          <w:szCs w:val="20"/>
        </w:rPr>
        <w:tab/>
        <w:t>The execution, delivery and performance of this Agreement by ERCOT have been duly authorized by all requisite action of its governing body;</w:t>
      </w:r>
    </w:p>
    <w:p w14:paraId="6A32DA02" w14:textId="77777777" w:rsidR="00F02D3F" w:rsidRPr="00584B3F" w:rsidRDefault="00F02D3F" w:rsidP="00F02D3F">
      <w:pPr>
        <w:spacing w:before="120" w:after="120"/>
        <w:ind w:left="1440" w:hanging="720"/>
        <w:jc w:val="both"/>
        <w:rPr>
          <w:szCs w:val="20"/>
        </w:rPr>
      </w:pPr>
      <w:r w:rsidRPr="00584B3F">
        <w:rPr>
          <w:szCs w:val="20"/>
        </w:rPr>
        <w:t>(6)</w:t>
      </w:r>
      <w:r w:rsidRPr="00584B3F">
        <w:rPr>
          <w:szCs w:val="20"/>
        </w:rPr>
        <w:tab/>
        <w: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3BE26BD3" w14:textId="77777777" w:rsidR="00F02D3F" w:rsidRPr="00584B3F" w:rsidRDefault="00F02D3F" w:rsidP="00F02D3F">
      <w:pPr>
        <w:spacing w:before="120" w:after="120"/>
        <w:ind w:left="1440" w:hanging="720"/>
        <w:jc w:val="both"/>
        <w:rPr>
          <w:szCs w:val="20"/>
        </w:rPr>
      </w:pPr>
      <w:r w:rsidRPr="00584B3F">
        <w:rPr>
          <w:szCs w:val="20"/>
        </w:rPr>
        <w:t>(7)</w:t>
      </w:r>
      <w:r w:rsidRPr="00584B3F">
        <w:rPr>
          <w:szCs w:val="20"/>
        </w:rPr>
        <w:tab/>
        <w:t>ERCOT is not in violation of any laws, ordinances, or governmental rules, regulations or order of any Governmental Authority or arbitration board materially affecting performance of this Agreement and to which it is subject;</w:t>
      </w:r>
    </w:p>
    <w:p w14:paraId="784F431C" w14:textId="77777777" w:rsidR="00F02D3F" w:rsidRPr="00584B3F" w:rsidRDefault="00F02D3F" w:rsidP="00F02D3F">
      <w:pPr>
        <w:spacing w:before="120" w:after="120"/>
        <w:ind w:left="1440" w:hanging="720"/>
        <w:jc w:val="both"/>
        <w:rPr>
          <w:szCs w:val="20"/>
        </w:rPr>
      </w:pPr>
      <w:r w:rsidRPr="00584B3F">
        <w:rPr>
          <w:szCs w:val="20"/>
        </w:rPr>
        <w:t>(8)</w:t>
      </w:r>
      <w:r w:rsidRPr="00584B3F">
        <w:rPr>
          <w:szCs w:val="20"/>
        </w:rPr>
        <w:tab/>
        <w:t xml:space="preserve">ERCOT is not Bankrupt, does not contemplate becoming Bankrupt nor, to its knowledge, will become Bankrupt; and </w:t>
      </w:r>
    </w:p>
    <w:p w14:paraId="13CE71A0" w14:textId="77777777" w:rsidR="00F02D3F" w:rsidRPr="00584B3F" w:rsidRDefault="00F02D3F" w:rsidP="00F02D3F">
      <w:pPr>
        <w:spacing w:before="120" w:after="120"/>
        <w:ind w:left="1440" w:hanging="720"/>
        <w:jc w:val="both"/>
        <w:rPr>
          <w:szCs w:val="20"/>
        </w:rPr>
      </w:pPr>
      <w:r w:rsidRPr="00584B3F">
        <w:rPr>
          <w:szCs w:val="20"/>
        </w:rPr>
        <w:t>(9)</w:t>
      </w:r>
      <w:r w:rsidRPr="00584B3F">
        <w:rPr>
          <w:szCs w:val="20"/>
        </w:rPr>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14:paraId="71E9C2B1" w14:textId="77777777" w:rsidR="00F02D3F" w:rsidRPr="00584B3F" w:rsidRDefault="00F02D3F" w:rsidP="00F02D3F">
      <w:pPr>
        <w:spacing w:before="120" w:after="120"/>
        <w:jc w:val="both"/>
        <w:rPr>
          <w:u w:val="single"/>
        </w:rPr>
      </w:pPr>
      <w:r w:rsidRPr="00584B3F">
        <w:rPr>
          <w:u w:val="single"/>
        </w:rPr>
        <w:t>Section 5. Participant Obligations.</w:t>
      </w:r>
    </w:p>
    <w:p w14:paraId="2FDEE9A7" w14:textId="77777777" w:rsidR="00F02D3F" w:rsidRPr="00584B3F" w:rsidRDefault="00F02D3F" w:rsidP="00F02D3F">
      <w:pPr>
        <w:spacing w:before="120" w:after="120"/>
        <w:ind w:left="720" w:hanging="720"/>
        <w:jc w:val="both"/>
        <w:rPr>
          <w:szCs w:val="20"/>
        </w:rPr>
      </w:pPr>
      <w:r w:rsidRPr="00584B3F">
        <w:rPr>
          <w:szCs w:val="20"/>
        </w:rPr>
        <w:t>A.</w:t>
      </w:r>
      <w:r w:rsidRPr="00584B3F">
        <w:rPr>
          <w:szCs w:val="20"/>
        </w:rPr>
        <w:tab/>
        <w:t>Participant shall comply with, and be bound by, all ERCOT Protocols.</w:t>
      </w:r>
    </w:p>
    <w:p w14:paraId="15B66E22" w14:textId="77777777" w:rsidR="00F02D3F" w:rsidRPr="00584B3F" w:rsidRDefault="00F02D3F" w:rsidP="00F02D3F">
      <w:pPr>
        <w:spacing w:before="120" w:after="120"/>
        <w:ind w:left="720" w:hanging="720"/>
        <w:jc w:val="both"/>
        <w:outlineLvl w:val="1"/>
        <w:rPr>
          <w:szCs w:val="20"/>
        </w:rPr>
      </w:pPr>
      <w:r w:rsidRPr="00584B3F">
        <w:rPr>
          <w:szCs w:val="20"/>
        </w:rPr>
        <w:t>B.</w:t>
      </w:r>
      <w:r w:rsidRPr="00584B3F">
        <w:rPr>
          <w:szCs w:val="20"/>
        </w:rPr>
        <w:tab/>
        <w:t xml:space="preserve">Participant shall not take any action, without first providing written notice to ERCOT and reasonable time for ERCOT and Market Participants to respond, that would cause a Market Participant within the ERCOT Region that is not a “public utility” under the Federal Power Act or ERCOT itself to become a “public utility” under the Federal Power Act or become subject to the plenary jurisdiction of the Federal Energy Regulatory Commission.  </w:t>
      </w:r>
    </w:p>
    <w:p w14:paraId="12ABC640" w14:textId="77777777" w:rsidR="00F02D3F" w:rsidRPr="00584B3F" w:rsidRDefault="00F02D3F" w:rsidP="00F02D3F">
      <w:pPr>
        <w:widowControl w:val="0"/>
        <w:spacing w:before="120" w:after="120"/>
        <w:jc w:val="both"/>
        <w:rPr>
          <w:szCs w:val="20"/>
          <w:u w:val="single"/>
        </w:rPr>
      </w:pPr>
      <w:r w:rsidRPr="00584B3F">
        <w:rPr>
          <w:szCs w:val="20"/>
          <w:u w:val="single"/>
        </w:rPr>
        <w:t>Section 6. ERCOT Obligations.</w:t>
      </w:r>
    </w:p>
    <w:p w14:paraId="62E14C0E" w14:textId="77777777" w:rsidR="00F02D3F" w:rsidRPr="00584B3F" w:rsidRDefault="00F02D3F" w:rsidP="00F02D3F">
      <w:pPr>
        <w:spacing w:before="120" w:after="120"/>
        <w:ind w:left="720" w:hanging="720"/>
        <w:jc w:val="both"/>
        <w:rPr>
          <w:szCs w:val="20"/>
        </w:rPr>
      </w:pPr>
      <w:r w:rsidRPr="00584B3F">
        <w:rPr>
          <w:szCs w:val="20"/>
        </w:rPr>
        <w:t>A.</w:t>
      </w:r>
      <w:r w:rsidRPr="00584B3F">
        <w:rPr>
          <w:szCs w:val="20"/>
        </w:rPr>
        <w:tab/>
        <w:t>ERCOT shall comply with, and be bound by, all ERCOT Protocols.</w:t>
      </w:r>
    </w:p>
    <w:p w14:paraId="782FA7DF" w14:textId="77777777" w:rsidR="00F02D3F" w:rsidRPr="00584B3F" w:rsidRDefault="00F02D3F" w:rsidP="00F02D3F">
      <w:pPr>
        <w:spacing w:before="120" w:after="120"/>
        <w:ind w:left="720" w:hanging="720"/>
        <w:jc w:val="both"/>
        <w:rPr>
          <w:szCs w:val="20"/>
        </w:rPr>
      </w:pPr>
      <w:r w:rsidRPr="00584B3F">
        <w:rPr>
          <w:szCs w:val="20"/>
        </w:rPr>
        <w:t>B.</w:t>
      </w:r>
      <w:r w:rsidRPr="00584B3F">
        <w:rPr>
          <w:szCs w:val="20"/>
        </w:rPr>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ERCOT itself to become a “public utility” under the Federal Power Act or become subject to the plenary jurisdiction of the Federal Energy Regulatory Commission.  If ERCOT receives any notice </w:t>
      </w:r>
      <w:proofErr w:type="gramStart"/>
      <w:r w:rsidRPr="00584B3F">
        <w:rPr>
          <w:szCs w:val="20"/>
        </w:rPr>
        <w:t>similar to</w:t>
      </w:r>
      <w:proofErr w:type="gramEnd"/>
      <w:r w:rsidRPr="00584B3F">
        <w:rPr>
          <w:szCs w:val="20"/>
        </w:rPr>
        <w:t xml:space="preserve"> that described in Section 5(B) from any Market Participant, ERCOT shall provide notice of same to Participant. </w:t>
      </w:r>
    </w:p>
    <w:p w14:paraId="574820B4" w14:textId="77777777" w:rsidR="00F02D3F" w:rsidRPr="00584B3F" w:rsidRDefault="00F02D3F" w:rsidP="00F02D3F">
      <w:pPr>
        <w:widowControl w:val="0"/>
        <w:spacing w:before="120" w:after="120"/>
        <w:jc w:val="both"/>
        <w:rPr>
          <w:szCs w:val="20"/>
          <w:u w:val="single"/>
        </w:rPr>
      </w:pPr>
      <w:r w:rsidRPr="00584B3F">
        <w:rPr>
          <w:szCs w:val="20"/>
          <w:u w:val="single"/>
        </w:rPr>
        <w:lastRenderedPageBreak/>
        <w:t xml:space="preserve">Section 7. [RESERVED] </w:t>
      </w:r>
    </w:p>
    <w:p w14:paraId="051B7BA0" w14:textId="77777777" w:rsidR="00F02D3F" w:rsidRPr="00584B3F" w:rsidRDefault="00F02D3F" w:rsidP="00F02D3F">
      <w:pPr>
        <w:widowControl w:val="0"/>
        <w:spacing w:before="120" w:after="120"/>
        <w:jc w:val="both"/>
        <w:rPr>
          <w:szCs w:val="20"/>
          <w:u w:val="single"/>
        </w:rPr>
      </w:pPr>
      <w:r w:rsidRPr="00584B3F">
        <w:rPr>
          <w:szCs w:val="20"/>
          <w:u w:val="single"/>
        </w:rPr>
        <w:t xml:space="preserve">Section 8. Default. </w:t>
      </w:r>
    </w:p>
    <w:p w14:paraId="0A6261A0" w14:textId="77777777" w:rsidR="00F02D3F" w:rsidRPr="00584B3F" w:rsidRDefault="00F02D3F" w:rsidP="00F02D3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584B3F">
        <w:tab/>
        <w:t>A.</w:t>
      </w:r>
      <w:r w:rsidRPr="00584B3F">
        <w:tab/>
      </w:r>
      <w:r w:rsidRPr="00584B3F">
        <w:rPr>
          <w:u w:val="single"/>
        </w:rPr>
        <w:t>Event of Default.</w:t>
      </w:r>
      <w:r w:rsidRPr="00584B3F">
        <w:t xml:space="preserve"> </w:t>
      </w:r>
    </w:p>
    <w:p w14:paraId="7B47E8F3" w14:textId="77777777" w:rsidR="00F02D3F" w:rsidRPr="00584B3F" w:rsidRDefault="00F02D3F" w:rsidP="00F02D3F">
      <w:pPr>
        <w:spacing w:before="120" w:after="120"/>
        <w:ind w:left="1440" w:hanging="720"/>
        <w:jc w:val="both"/>
        <w:rPr>
          <w:szCs w:val="20"/>
        </w:rPr>
      </w:pPr>
      <w:r w:rsidRPr="00584B3F">
        <w:rPr>
          <w:spacing w:val="-3"/>
          <w:szCs w:val="20"/>
        </w:rPr>
        <w:t>(1)</w:t>
      </w:r>
      <w:r w:rsidRPr="00584B3F">
        <w:rPr>
          <w:spacing w:val="-3"/>
          <w:szCs w:val="20"/>
        </w:rPr>
        <w:tab/>
      </w:r>
      <w:r w:rsidRPr="00584B3F">
        <w:rPr>
          <w:szCs w:val="20"/>
        </w:rPr>
        <w:t>Failure by Participant to (i) pay when due, any payment or Financial Security obligation owed to ERCOT or its designee, if applicable, under any agreement with ERCOT (“Payment Breach”), or (ii) designate/maintain an association with a QSE (if required by the ERCOT Protocols) (“QSE Affiliation Breach”), shall constitute a material breach and event of default ("Default") unless cured within one (1) Bank Business Day after ERCOT delivers written notice of the breach to Participant.  Provided further that if such a material breach, regardless of whether the breaching Party cures the breach within the allotted time after notice of the material breach, occurs more than three (3) times in a 12-month period, the fourth such breach shall constitute a Default.</w:t>
      </w:r>
    </w:p>
    <w:p w14:paraId="10C0AA77" w14:textId="77777777" w:rsidR="00F02D3F" w:rsidRPr="00584B3F" w:rsidRDefault="00F02D3F" w:rsidP="00F02D3F">
      <w:pPr>
        <w:spacing w:before="120" w:after="120"/>
        <w:ind w:left="1440" w:hanging="720"/>
        <w:jc w:val="both"/>
        <w:rPr>
          <w:szCs w:val="20"/>
        </w:rPr>
      </w:pPr>
      <w:r w:rsidRPr="00584B3F">
        <w:rPr>
          <w:szCs w:val="20"/>
        </w:rPr>
        <w:t>(2)</w:t>
      </w:r>
      <w:r w:rsidRPr="00584B3F">
        <w:rPr>
          <w:szCs w:val="20"/>
        </w:rPr>
        <w:tab/>
        <w:t xml:space="preserve">A material breach other than a Payment Breach or a QSE Affiliation Breach includes any material failure by Participant to comply with the ERCOT Protocols.  A material breach under this subsection shall constitute an event of Default by Participant unless cured within fourteen (14) Business Days after delivery by ERCOT of written notice of the material breach to Participant.  Participant must begin work or other efforts within three (3) Business Days to cure such material breach after delivery of the breach notice by </w:t>
      </w:r>
      <w:proofErr w:type="gramStart"/>
      <w:r w:rsidRPr="00584B3F">
        <w:rPr>
          <w:szCs w:val="20"/>
        </w:rPr>
        <w:t>ERCOT, and</w:t>
      </w:r>
      <w:proofErr w:type="gramEnd"/>
      <w:r w:rsidRPr="00584B3F">
        <w:rPr>
          <w:szCs w:val="20"/>
        </w:rPr>
        <w:t xml:space="preserve"> must prosecute such work or other efforts with reasonable diligence until the breach is cured.   Provided further that if a material breach, regardless of whether such breach is cured within the allotted time after notice of the material breach, occurs more than three (3) times in a 12-month period, the fourth such breach shall constitute a Default.  </w:t>
      </w:r>
    </w:p>
    <w:p w14:paraId="4A585831" w14:textId="77777777" w:rsidR="00F02D3F" w:rsidRPr="00584B3F" w:rsidRDefault="00F02D3F" w:rsidP="00F02D3F">
      <w:pPr>
        <w:spacing w:before="120" w:after="120"/>
        <w:ind w:left="1440"/>
        <w:jc w:val="both"/>
        <w:rPr>
          <w:szCs w:val="20"/>
        </w:rPr>
      </w:pPr>
      <w:r w:rsidRPr="00584B3F">
        <w:rPr>
          <w:szCs w:val="20"/>
        </w:rPr>
        <w:t>A material breach under this subsection shall not result in a Default if the breach cannot reasonably be cured within fourteen (14) Business Days, and Participant:</w:t>
      </w:r>
    </w:p>
    <w:p w14:paraId="3A3C3C26" w14:textId="77777777" w:rsidR="00F02D3F" w:rsidRPr="00584B3F" w:rsidRDefault="00F02D3F" w:rsidP="00F02D3F">
      <w:pPr>
        <w:spacing w:before="120" w:after="120"/>
        <w:ind w:left="2160" w:hanging="720"/>
        <w:jc w:val="both"/>
        <w:rPr>
          <w:szCs w:val="20"/>
        </w:rPr>
      </w:pPr>
      <w:r w:rsidRPr="00584B3F">
        <w:rPr>
          <w:szCs w:val="20"/>
        </w:rPr>
        <w:t xml:space="preserve">(a) </w:t>
      </w:r>
      <w:r w:rsidRPr="00584B3F">
        <w:rPr>
          <w:szCs w:val="20"/>
        </w:rPr>
        <w:tab/>
        <w:t xml:space="preserve">Promptly provides ERCOT with written notice of the reasons why the breach cannot reasonably be cured within fourteen (14) Business Days; </w:t>
      </w:r>
    </w:p>
    <w:p w14:paraId="33DC4A4F" w14:textId="77777777" w:rsidR="00F02D3F" w:rsidRPr="00584B3F" w:rsidRDefault="00F02D3F" w:rsidP="00F02D3F">
      <w:pPr>
        <w:spacing w:before="120" w:after="120"/>
        <w:ind w:left="2160" w:hanging="720"/>
        <w:jc w:val="both"/>
        <w:rPr>
          <w:szCs w:val="20"/>
        </w:rPr>
      </w:pPr>
      <w:r w:rsidRPr="00584B3F">
        <w:rPr>
          <w:szCs w:val="20"/>
        </w:rPr>
        <w:t xml:space="preserve">(b) </w:t>
      </w:r>
      <w:r w:rsidRPr="00584B3F">
        <w:rPr>
          <w:szCs w:val="20"/>
        </w:rPr>
        <w:tab/>
        <w:t xml:space="preserve">Begins to work or other efforts to cure the breach within three (3) Business Days after ERCOT’s delivery of the notice to Participant; and </w:t>
      </w:r>
    </w:p>
    <w:p w14:paraId="251B7DA3" w14:textId="77777777" w:rsidR="00F02D3F" w:rsidRPr="00584B3F" w:rsidRDefault="00F02D3F" w:rsidP="00F02D3F">
      <w:pPr>
        <w:spacing w:before="120" w:after="240"/>
        <w:ind w:left="2160" w:hanging="720"/>
        <w:jc w:val="both"/>
        <w:rPr>
          <w:szCs w:val="20"/>
        </w:rPr>
      </w:pPr>
      <w:r w:rsidRPr="00584B3F">
        <w:rPr>
          <w:szCs w:val="20"/>
        </w:rPr>
        <w:t>(c)</w:t>
      </w:r>
      <w:r w:rsidRPr="00584B3F">
        <w:rPr>
          <w:szCs w:val="20"/>
        </w:rPr>
        <w:tab/>
        <w:t>Prosecutes the curative work or efforts with reasonable diligence until the curative work or efforts are completed.</w:t>
      </w:r>
    </w:p>
    <w:p w14:paraId="2AAF8DE3" w14:textId="77777777" w:rsidR="00F02D3F" w:rsidRPr="00584B3F" w:rsidRDefault="00F02D3F" w:rsidP="00F02D3F">
      <w:pPr>
        <w:spacing w:before="120" w:after="120"/>
        <w:ind w:left="1440" w:hanging="720"/>
        <w:jc w:val="both"/>
        <w:rPr>
          <w:szCs w:val="20"/>
        </w:rPr>
      </w:pPr>
      <w:r w:rsidRPr="00584B3F">
        <w:rPr>
          <w:szCs w:val="20"/>
        </w:rPr>
        <w:t>(3)</w:t>
      </w:r>
      <w:r w:rsidRPr="00584B3F">
        <w:rPr>
          <w:szCs w:val="20"/>
        </w:rPr>
        <w:tab/>
        <w:t>Bankruptcy by Participant, except for the filing of a petition in involuntary bankruptcy or similar involuntary proceedings, that is dismissed within 90 days thereafter, shall constitute an event of Default.</w:t>
      </w:r>
    </w:p>
    <w:p w14:paraId="2BE315BB" w14:textId="77777777" w:rsidR="00F02D3F" w:rsidRPr="00584B3F" w:rsidRDefault="00F02D3F" w:rsidP="00F02D3F">
      <w:pPr>
        <w:spacing w:before="120" w:after="120"/>
        <w:ind w:left="1440" w:hanging="720"/>
        <w:jc w:val="both"/>
        <w:rPr>
          <w:szCs w:val="20"/>
        </w:rPr>
      </w:pPr>
      <w:r w:rsidRPr="00584B3F">
        <w:rPr>
          <w:szCs w:val="20"/>
        </w:rPr>
        <w:t>(4)</w:t>
      </w:r>
      <w:r w:rsidRPr="00584B3F">
        <w:rPr>
          <w:szCs w:val="20"/>
        </w:rPr>
        <w:tab/>
        <w:t xml:space="preserve">Except as otherwise excused herein, a material breach of this Agreement by ERCOT, including any material failure by ERCOT to comply with the ERCOT </w:t>
      </w:r>
      <w:r w:rsidRPr="00584B3F">
        <w:rPr>
          <w:szCs w:val="20"/>
        </w:rPr>
        <w:lastRenderedPageBreak/>
        <w:t>Protocols, other than a Payment Breach, shall constitute a Default by ERCOT unless cured within fourteen (14) Business Days after delivery by Participant of written notice of the material breach to ERCOT.  ERCOT must begin work or other efforts within three (3)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12-month period, the fourth such breach shall constitute a Default.</w:t>
      </w:r>
    </w:p>
    <w:p w14:paraId="41C57FB9" w14:textId="77777777" w:rsidR="00F02D3F" w:rsidRPr="00584B3F" w:rsidRDefault="00F02D3F" w:rsidP="00F02D3F">
      <w:pPr>
        <w:spacing w:before="120" w:after="100" w:afterAutospacing="1"/>
        <w:ind w:left="1440" w:hanging="720"/>
        <w:jc w:val="both"/>
        <w:rPr>
          <w:szCs w:val="20"/>
        </w:rPr>
      </w:pPr>
      <w:r w:rsidRPr="00584B3F">
        <w:rPr>
          <w:szCs w:val="20"/>
        </w:rPr>
        <w:t>(5)</w:t>
      </w:r>
      <w:r w:rsidRPr="00584B3F">
        <w:rPr>
          <w:szCs w:val="20"/>
        </w:rPr>
        <w:tab/>
        <w:t>If, due to a Force Majeure Event, a Party is in breach with respect to any obligation hereunder, such breach shall not result in a Default by that Party.</w:t>
      </w:r>
    </w:p>
    <w:p w14:paraId="50C1BF69" w14:textId="77777777" w:rsidR="00F02D3F" w:rsidRPr="00584B3F" w:rsidRDefault="00F02D3F" w:rsidP="00F02D3F">
      <w:pPr>
        <w:spacing w:before="120" w:after="120"/>
        <w:ind w:left="720" w:hanging="720"/>
        <w:jc w:val="both"/>
        <w:rPr>
          <w:szCs w:val="20"/>
          <w:u w:val="single"/>
        </w:rPr>
      </w:pPr>
      <w:r w:rsidRPr="00584B3F">
        <w:rPr>
          <w:szCs w:val="20"/>
        </w:rPr>
        <w:t>B.</w:t>
      </w:r>
      <w:r w:rsidRPr="00584B3F">
        <w:rPr>
          <w:szCs w:val="20"/>
        </w:rPr>
        <w:tab/>
      </w:r>
      <w:r w:rsidRPr="00584B3F">
        <w:rPr>
          <w:szCs w:val="20"/>
          <w:u w:val="single"/>
        </w:rPr>
        <w:t>Remedies for Default.</w:t>
      </w:r>
    </w:p>
    <w:p w14:paraId="33D90BDE" w14:textId="77777777" w:rsidR="00F02D3F" w:rsidRPr="00584B3F" w:rsidRDefault="00F02D3F" w:rsidP="00F02D3F">
      <w:pPr>
        <w:spacing w:before="120" w:after="120"/>
        <w:ind w:left="1440" w:hanging="720"/>
        <w:jc w:val="both"/>
        <w:rPr>
          <w:szCs w:val="20"/>
        </w:rPr>
      </w:pPr>
      <w:r w:rsidRPr="00584B3F">
        <w:rPr>
          <w:szCs w:val="20"/>
        </w:rPr>
        <w:t>(1)</w:t>
      </w:r>
      <w:r w:rsidRPr="00584B3F">
        <w:rPr>
          <w:szCs w:val="20"/>
        </w:rPr>
        <w:tab/>
      </w:r>
      <w:r w:rsidRPr="00584B3F">
        <w:rPr>
          <w:szCs w:val="20"/>
          <w:u w:val="single"/>
        </w:rPr>
        <w:t>ERCOT's Remedies for Default.</w:t>
      </w:r>
      <w:r w:rsidRPr="00584B3F">
        <w:rPr>
          <w:szCs w:val="20"/>
        </w:rPr>
        <w:t xml:space="preserve">  In the event of a Default by Participant, ERCOT may pursue any remedies ERCOT has under this Agreement, at law, or in equity, subject to the provisions of Section 10: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 off amounts ERCOT owes to Participant by the amount of any sums owed by Participant to ERCOT, including any amounts owed pursuant to the operation of the Protocols.  </w:t>
      </w:r>
    </w:p>
    <w:p w14:paraId="28A90CA1" w14:textId="77777777" w:rsidR="00F02D3F" w:rsidRPr="00584B3F" w:rsidRDefault="00F02D3F" w:rsidP="00F02D3F">
      <w:pPr>
        <w:spacing w:before="120" w:after="120"/>
        <w:ind w:left="1440" w:hanging="720"/>
        <w:jc w:val="both"/>
        <w:rPr>
          <w:szCs w:val="20"/>
        </w:rPr>
      </w:pPr>
    </w:p>
    <w:p w14:paraId="7856532D" w14:textId="77777777" w:rsidR="00F02D3F" w:rsidRPr="00584B3F" w:rsidRDefault="00F02D3F" w:rsidP="00F02D3F">
      <w:pPr>
        <w:spacing w:before="120" w:after="120"/>
        <w:ind w:left="1440" w:hanging="720"/>
        <w:jc w:val="both"/>
        <w:rPr>
          <w:szCs w:val="20"/>
        </w:rPr>
      </w:pPr>
      <w:r w:rsidRPr="00584B3F">
        <w:rPr>
          <w:szCs w:val="20"/>
        </w:rPr>
        <w:t>(2)</w:t>
      </w:r>
      <w:r w:rsidRPr="00584B3F">
        <w:rPr>
          <w:szCs w:val="20"/>
        </w:rPr>
        <w:tab/>
      </w:r>
      <w:r w:rsidRPr="00584B3F">
        <w:rPr>
          <w:szCs w:val="20"/>
          <w:u w:val="single"/>
        </w:rPr>
        <w:t>Participant's Remedies for Default.</w:t>
      </w:r>
    </w:p>
    <w:p w14:paraId="22C1EB9F" w14:textId="77777777" w:rsidR="00F02D3F" w:rsidRPr="00584B3F" w:rsidRDefault="00F02D3F" w:rsidP="00F02D3F">
      <w:pPr>
        <w:spacing w:before="120" w:after="120"/>
        <w:ind w:left="2160" w:hanging="720"/>
        <w:jc w:val="both"/>
        <w:rPr>
          <w:szCs w:val="20"/>
        </w:rPr>
      </w:pPr>
      <w:r w:rsidRPr="00584B3F">
        <w:rPr>
          <w:szCs w:val="20"/>
        </w:rPr>
        <w:t>(a)</w:t>
      </w:r>
      <w:r w:rsidRPr="00584B3F">
        <w:rPr>
          <w:szCs w:val="20"/>
        </w:rPr>
        <w:tab/>
        <w:t>Unless otherwise specified in this Agreement or in the ERCOT Protocols, and subject to the provisions of Section 10: Dispute Resolution of this Agreement in the event of a Default by ERCOT, Participant's remedies shall be limited to:</w:t>
      </w:r>
    </w:p>
    <w:p w14:paraId="0478F96C" w14:textId="77777777" w:rsidR="00F02D3F" w:rsidRPr="00584B3F" w:rsidRDefault="00F02D3F" w:rsidP="00F02D3F">
      <w:pPr>
        <w:spacing w:after="240"/>
        <w:ind w:left="2880" w:hanging="720"/>
        <w:jc w:val="both"/>
        <w:rPr>
          <w:szCs w:val="20"/>
        </w:rPr>
      </w:pPr>
      <w:r w:rsidRPr="00584B3F">
        <w:rPr>
          <w:szCs w:val="20"/>
        </w:rPr>
        <w:t>(i)</w:t>
      </w:r>
      <w:r w:rsidRPr="00584B3F">
        <w:rPr>
          <w:szCs w:val="20"/>
        </w:rPr>
        <w:tab/>
        <w:t>Immediate termination of this Agreement upon written notice to ERCOT;</w:t>
      </w:r>
    </w:p>
    <w:p w14:paraId="300562BA" w14:textId="77777777" w:rsidR="00F02D3F" w:rsidRPr="00584B3F" w:rsidRDefault="00F02D3F" w:rsidP="00F02D3F">
      <w:pPr>
        <w:spacing w:after="240"/>
        <w:ind w:left="2880" w:hanging="720"/>
        <w:jc w:val="both"/>
        <w:rPr>
          <w:szCs w:val="20"/>
        </w:rPr>
      </w:pPr>
      <w:r w:rsidRPr="00584B3F">
        <w:rPr>
          <w:szCs w:val="20"/>
        </w:rPr>
        <w:t>(ii)</w:t>
      </w:r>
      <w:r w:rsidRPr="00584B3F">
        <w:rPr>
          <w:szCs w:val="20"/>
        </w:rPr>
        <w:tab/>
        <w:t>Monetary recovery in accordance with the Settlement procedures set forth in the ERCOT Protocols; and</w:t>
      </w:r>
    </w:p>
    <w:p w14:paraId="59A93FC7" w14:textId="77777777" w:rsidR="00F02D3F" w:rsidRPr="00584B3F" w:rsidRDefault="00F02D3F" w:rsidP="00F02D3F">
      <w:pPr>
        <w:spacing w:after="240"/>
        <w:ind w:left="2880" w:hanging="720"/>
        <w:jc w:val="both"/>
        <w:rPr>
          <w:szCs w:val="20"/>
        </w:rPr>
      </w:pPr>
      <w:r w:rsidRPr="00584B3F">
        <w:rPr>
          <w:szCs w:val="20"/>
        </w:rPr>
        <w:t>(iii)</w:t>
      </w:r>
      <w:r w:rsidRPr="00584B3F">
        <w:rPr>
          <w:szCs w:val="20"/>
        </w:rPr>
        <w:tab/>
        <w:t>Specific performance.</w:t>
      </w:r>
    </w:p>
    <w:p w14:paraId="4D0096B3" w14:textId="77777777" w:rsidR="00F02D3F" w:rsidRPr="00584B3F" w:rsidRDefault="00F02D3F" w:rsidP="00F02D3F">
      <w:pPr>
        <w:spacing w:before="120" w:after="120"/>
        <w:ind w:left="2160" w:hanging="720"/>
        <w:jc w:val="both"/>
        <w:rPr>
          <w:szCs w:val="20"/>
        </w:rPr>
      </w:pPr>
      <w:r w:rsidRPr="00584B3F">
        <w:rPr>
          <w:szCs w:val="20"/>
        </w:rPr>
        <w:t>(b)</w:t>
      </w:r>
      <w:r w:rsidRPr="00584B3F">
        <w:rPr>
          <w:szCs w:val="20"/>
        </w:rPr>
        <w:tab/>
        <w:t xml:space="preserve">However, in the event of a material breach by ERCOT of any of its representations, warranties or covenants, Participant's sole remedy shall be immediate termination of this Agreement upon written notice to ERCOT. </w:t>
      </w:r>
    </w:p>
    <w:p w14:paraId="2AA22FF7" w14:textId="77777777" w:rsidR="00F02D3F" w:rsidRPr="00584B3F" w:rsidRDefault="00F02D3F" w:rsidP="00F02D3F">
      <w:pPr>
        <w:spacing w:before="120" w:after="120"/>
        <w:ind w:left="1440" w:hanging="720"/>
        <w:jc w:val="both"/>
        <w:rPr>
          <w:szCs w:val="20"/>
        </w:rPr>
      </w:pPr>
      <w:r w:rsidRPr="00584B3F">
        <w:rPr>
          <w:szCs w:val="20"/>
        </w:rPr>
        <w:lastRenderedPageBreak/>
        <w:t>(3)</w:t>
      </w:r>
      <w:r w:rsidRPr="00584B3F">
        <w:rPr>
          <w:szCs w:val="20"/>
        </w:rPr>
        <w:tab/>
        <w:t xml:space="preserve">A Default or breach of this Agreement by a Party shall not relieve either Party of the obligation to comply with the ERCOT Protocols. </w:t>
      </w:r>
    </w:p>
    <w:p w14:paraId="2B16CF87" w14:textId="77777777" w:rsidR="00F02D3F" w:rsidRPr="00584B3F" w:rsidRDefault="00F02D3F" w:rsidP="00F02D3F">
      <w:pPr>
        <w:spacing w:before="120" w:after="120"/>
        <w:jc w:val="both"/>
      </w:pPr>
      <w:r w:rsidRPr="00584B3F">
        <w:t>C.</w:t>
      </w:r>
      <w:r w:rsidRPr="00584B3F">
        <w:tab/>
      </w:r>
      <w:r w:rsidRPr="00584B3F">
        <w:rPr>
          <w:u w:val="single"/>
        </w:rPr>
        <w:t>Force Majeure.</w:t>
      </w:r>
    </w:p>
    <w:p w14:paraId="25243BBF" w14:textId="77777777" w:rsidR="00F02D3F" w:rsidRPr="00584B3F" w:rsidRDefault="00F02D3F" w:rsidP="00F02D3F">
      <w:pPr>
        <w:spacing w:before="120" w:after="120"/>
        <w:ind w:left="1440" w:hanging="720"/>
        <w:jc w:val="both"/>
        <w:rPr>
          <w:szCs w:val="20"/>
        </w:rPr>
      </w:pPr>
      <w:r w:rsidRPr="00584B3F">
        <w:rPr>
          <w:szCs w:val="20"/>
        </w:rPr>
        <w:t>(1)</w:t>
      </w:r>
      <w:r w:rsidRPr="00584B3F">
        <w:rPr>
          <w:szCs w:val="20"/>
        </w:rPr>
        <w:tab/>
        <w: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w:t>
      </w:r>
    </w:p>
    <w:p w14:paraId="7A14CFB9" w14:textId="77777777" w:rsidR="00F02D3F" w:rsidRPr="00584B3F" w:rsidRDefault="00F02D3F" w:rsidP="00F02D3F">
      <w:pPr>
        <w:spacing w:before="120" w:after="120"/>
        <w:ind w:left="1440" w:hanging="720"/>
        <w:jc w:val="both"/>
        <w:rPr>
          <w:szCs w:val="20"/>
        </w:rPr>
      </w:pPr>
    </w:p>
    <w:p w14:paraId="0B71D509" w14:textId="77777777" w:rsidR="00F02D3F" w:rsidRPr="00584B3F" w:rsidRDefault="00F02D3F" w:rsidP="00F02D3F">
      <w:pPr>
        <w:spacing w:before="120" w:after="120"/>
        <w:ind w:left="1440" w:hanging="720"/>
        <w:jc w:val="both"/>
        <w:rPr>
          <w:szCs w:val="20"/>
        </w:rPr>
      </w:pPr>
      <w:r w:rsidRPr="00584B3F">
        <w:rPr>
          <w:szCs w:val="20"/>
        </w:rPr>
        <w:t>(2)</w:t>
      </w:r>
      <w:r w:rsidRPr="00584B3F">
        <w:rPr>
          <w:szCs w:val="20"/>
        </w:rPr>
        <w:tab/>
        <w: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8(A)(5) above is still effective.  </w:t>
      </w:r>
    </w:p>
    <w:p w14:paraId="2906723E" w14:textId="77777777" w:rsidR="00F02D3F" w:rsidRPr="00584B3F" w:rsidRDefault="00F02D3F" w:rsidP="00F02D3F">
      <w:pPr>
        <w:spacing w:after="240"/>
        <w:ind w:left="720" w:hanging="720"/>
        <w:jc w:val="both"/>
      </w:pPr>
      <w:r w:rsidRPr="00584B3F">
        <w:t>D.</w:t>
      </w:r>
      <w:r w:rsidRPr="00584B3F">
        <w:tab/>
      </w:r>
      <w:r w:rsidRPr="00584B3F">
        <w:rPr>
          <w:u w:val="single"/>
        </w:rPr>
        <w:t>Duty to Mitigate.</w:t>
      </w:r>
      <w:r w:rsidRPr="00584B3F">
        <w:t xml:space="preserve">  Except as expressly provided otherwise herein, each Party shall use commercially reasonable efforts to mitigate any damages it may incur </w:t>
      </w:r>
      <w:proofErr w:type="gramStart"/>
      <w:r w:rsidRPr="00584B3F">
        <w:t>as a result of</w:t>
      </w:r>
      <w:proofErr w:type="gramEnd"/>
      <w:r w:rsidRPr="00584B3F">
        <w:t xml:space="preserve"> the other Party's performance or non-performance of this Agreement.</w:t>
      </w:r>
    </w:p>
    <w:p w14:paraId="7759824C" w14:textId="77777777" w:rsidR="00F02D3F" w:rsidRPr="00584B3F" w:rsidRDefault="00F02D3F" w:rsidP="00F02D3F">
      <w:pPr>
        <w:keepNext/>
        <w:spacing w:before="120" w:after="120"/>
        <w:jc w:val="both"/>
        <w:rPr>
          <w:iCs/>
          <w:szCs w:val="20"/>
          <w:u w:val="single"/>
        </w:rPr>
      </w:pPr>
      <w:r w:rsidRPr="00584B3F">
        <w:rPr>
          <w:iCs/>
          <w:szCs w:val="20"/>
          <w:u w:val="single"/>
        </w:rPr>
        <w:t>Section 9.  Limitation of Damages and Liability and Indemnification.</w:t>
      </w:r>
    </w:p>
    <w:p w14:paraId="3FE88C47" w14:textId="77777777" w:rsidR="00F02D3F" w:rsidRPr="00584B3F" w:rsidRDefault="00F02D3F" w:rsidP="00F02D3F">
      <w:pPr>
        <w:spacing w:before="120" w:after="120"/>
        <w:ind w:left="720" w:hanging="720"/>
        <w:jc w:val="both"/>
        <w:rPr>
          <w:szCs w:val="20"/>
        </w:rPr>
      </w:pPr>
      <w:r w:rsidRPr="00584B3F">
        <w:rPr>
          <w:szCs w:val="20"/>
        </w:rPr>
        <w:t>A.</w:t>
      </w:r>
      <w:r w:rsidRPr="00584B3F">
        <w:rPr>
          <w:szCs w:val="20"/>
        </w:rPr>
        <w:tab/>
        <w:t>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w:t>
      </w:r>
    </w:p>
    <w:p w14:paraId="575A6492" w14:textId="77777777" w:rsidR="00F02D3F" w:rsidRPr="00584B3F" w:rsidRDefault="00F02D3F" w:rsidP="00F02D3F">
      <w:pPr>
        <w:spacing w:before="120" w:after="120"/>
        <w:ind w:left="720" w:hanging="720"/>
        <w:jc w:val="both"/>
        <w:rPr>
          <w:szCs w:val="20"/>
        </w:rPr>
      </w:pPr>
      <w:r w:rsidRPr="00584B3F">
        <w:rPr>
          <w:szCs w:val="20"/>
        </w:rPr>
        <w:t>B.</w:t>
      </w:r>
      <w:r w:rsidRPr="00584B3F">
        <w:rPr>
          <w:szCs w:val="20"/>
        </w:rPr>
        <w:tab/>
        <w:t xml:space="preserve">With respect to any dispute regarding a Default or breach by ERCOT of its obligations under this Agreement, ERCOT expressly waives any Limitation of Liability to which it </w:t>
      </w:r>
      <w:r w:rsidRPr="00584B3F">
        <w:rPr>
          <w:szCs w:val="20"/>
        </w:rPr>
        <w:lastRenderedPageBreak/>
        <w:t xml:space="preserve">may be entitled under the Charitable Immunity and Liability Act of 1987, Tex. Civ. </w:t>
      </w:r>
      <w:proofErr w:type="spellStart"/>
      <w:r w:rsidRPr="00584B3F">
        <w:rPr>
          <w:szCs w:val="20"/>
        </w:rPr>
        <w:t>Prac</w:t>
      </w:r>
      <w:proofErr w:type="spellEnd"/>
      <w:r w:rsidRPr="00584B3F">
        <w:rPr>
          <w:szCs w:val="20"/>
        </w:rPr>
        <w:t>. &amp; Rem. Code §84.006, or successor statute.</w:t>
      </w:r>
    </w:p>
    <w:p w14:paraId="41D11AA4" w14:textId="77777777" w:rsidR="00F02D3F" w:rsidRPr="00584B3F" w:rsidRDefault="00F02D3F" w:rsidP="00F02D3F">
      <w:pPr>
        <w:spacing w:before="120" w:after="120"/>
        <w:ind w:left="720" w:hanging="720"/>
        <w:jc w:val="both"/>
        <w:rPr>
          <w:szCs w:val="20"/>
        </w:rPr>
      </w:pPr>
      <w:r w:rsidRPr="00584B3F">
        <w:rPr>
          <w:szCs w:val="20"/>
        </w:rPr>
        <w:t>C.</w:t>
      </w:r>
      <w:r w:rsidRPr="00584B3F">
        <w:rPr>
          <w:szCs w:val="20"/>
        </w:rPr>
        <w:tab/>
        <w:t>The Parties have expressly agreed that,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w:t>
      </w:r>
    </w:p>
    <w:p w14:paraId="0DF7EB1C" w14:textId="77777777" w:rsidR="00F02D3F" w:rsidRPr="00584B3F" w:rsidRDefault="00F02D3F" w:rsidP="00F02D3F">
      <w:pPr>
        <w:spacing w:before="120" w:after="120"/>
        <w:ind w:left="720" w:hanging="720"/>
        <w:jc w:val="both"/>
        <w:rPr>
          <w:szCs w:val="20"/>
        </w:rPr>
      </w:pPr>
      <w:r w:rsidRPr="00584B3F">
        <w:t>D.</w:t>
      </w:r>
      <w:r w:rsidRPr="00584B3F">
        <w:tab/>
        <w:t xml:space="preserve">The Independent Market Monitor (IMM), and its directors, officers, employees, and agents, shall not be liable to any person or Entity for any act or omission, other than an act or omission constituting gross negligence or intentional misconduct, including but not limited to liability for any financial loss, loss of economic advantage, opportunity cost, or actual, direct, indirect, or consequential damages of any kind resulting from or attributable to any such act or omission of the IMM, as long as such act or omission arose from or is related to matters within the scope of the IMM’s authority arising under or relating to PURA §39.1515 and PUC </w:t>
      </w:r>
      <w:r w:rsidRPr="00584B3F">
        <w:rPr>
          <w:smallCaps/>
        </w:rPr>
        <w:t>Subst</w:t>
      </w:r>
      <w:r w:rsidRPr="00584B3F">
        <w:t>. R. 25.365, Independent Market Monitor.</w:t>
      </w:r>
    </w:p>
    <w:p w14:paraId="7B03495D" w14:textId="77777777" w:rsidR="00F02D3F" w:rsidRPr="00584B3F" w:rsidRDefault="00F02D3F" w:rsidP="00F02D3F">
      <w:pPr>
        <w:keepNext/>
        <w:spacing w:before="120" w:after="120"/>
        <w:jc w:val="both"/>
        <w:rPr>
          <w:iCs/>
          <w:szCs w:val="20"/>
          <w:u w:val="single"/>
        </w:rPr>
      </w:pPr>
      <w:r w:rsidRPr="00584B3F">
        <w:rPr>
          <w:iCs/>
          <w:szCs w:val="20"/>
          <w:u w:val="single"/>
        </w:rPr>
        <w:t>Section 10. Dispute Resolution.</w:t>
      </w:r>
    </w:p>
    <w:p w14:paraId="48227DD4" w14:textId="77777777" w:rsidR="00F02D3F" w:rsidRPr="00584B3F" w:rsidRDefault="00F02D3F" w:rsidP="00F02D3F">
      <w:pPr>
        <w:spacing w:before="120" w:after="120"/>
        <w:ind w:left="720" w:hanging="720"/>
        <w:jc w:val="both"/>
        <w:rPr>
          <w:szCs w:val="20"/>
        </w:rPr>
      </w:pPr>
      <w:r w:rsidRPr="00584B3F">
        <w:rPr>
          <w:szCs w:val="20"/>
        </w:rPr>
        <w:t>A.</w:t>
      </w:r>
      <w:r w:rsidRPr="00584B3F">
        <w:rPr>
          <w:szCs w:val="20"/>
        </w:rPr>
        <w:tab/>
        <w:t>In the event of a dispute, including a dispute regarding a Default, under this Agreement, Parties to this Agreement shall first attempt resolution of the dispute using the applicable dispute resolution procedures set forth in the ERCOT Protocols.</w:t>
      </w:r>
    </w:p>
    <w:p w14:paraId="6E421065" w14:textId="77777777" w:rsidR="00F02D3F" w:rsidRPr="00584B3F" w:rsidRDefault="00F02D3F" w:rsidP="00F02D3F">
      <w:pPr>
        <w:spacing w:before="120" w:after="120"/>
        <w:ind w:left="720" w:hanging="720"/>
        <w:jc w:val="both"/>
        <w:rPr>
          <w:szCs w:val="20"/>
        </w:rPr>
      </w:pPr>
      <w:r w:rsidRPr="00584B3F">
        <w:rPr>
          <w:szCs w:val="20"/>
        </w:rPr>
        <w:t>B.</w:t>
      </w:r>
      <w:r w:rsidRPr="00584B3F">
        <w:rPr>
          <w:szCs w:val="20"/>
        </w:rPr>
        <w:tab/>
        <w:t>In the event of a dispute, including a dispute regarding a Default, under this Agreement, each Party shall bear its own costs and fees, including, but not limited to attorneys' fees, court costs, and its share of any mediation or arbitration fees.</w:t>
      </w:r>
    </w:p>
    <w:p w14:paraId="777BDF7C" w14:textId="77777777" w:rsidR="00F02D3F" w:rsidRPr="00584B3F" w:rsidRDefault="00F02D3F" w:rsidP="00F02D3F">
      <w:pPr>
        <w:spacing w:before="120" w:after="120"/>
        <w:jc w:val="both"/>
        <w:rPr>
          <w:u w:val="single"/>
        </w:rPr>
      </w:pPr>
      <w:r w:rsidRPr="00584B3F">
        <w:rPr>
          <w:u w:val="single"/>
        </w:rPr>
        <w:t>Section 11. Miscellaneous.</w:t>
      </w:r>
    </w:p>
    <w:p w14:paraId="66398E5B" w14:textId="77777777" w:rsidR="00F02D3F" w:rsidRPr="00584B3F" w:rsidRDefault="00F02D3F" w:rsidP="00F02D3F">
      <w:pPr>
        <w:spacing w:before="120" w:after="120"/>
        <w:ind w:left="720" w:hanging="720"/>
        <w:jc w:val="both"/>
        <w:rPr>
          <w:szCs w:val="20"/>
        </w:rPr>
      </w:pPr>
      <w:r w:rsidRPr="00584B3F">
        <w:rPr>
          <w:szCs w:val="20"/>
        </w:rPr>
        <w:t>A.</w:t>
      </w:r>
      <w:r w:rsidRPr="00584B3F">
        <w:rPr>
          <w:szCs w:val="20"/>
        </w:rPr>
        <w:tab/>
      </w:r>
      <w:r w:rsidRPr="00584B3F">
        <w:rPr>
          <w:szCs w:val="20"/>
          <w:u w:val="single"/>
        </w:rPr>
        <w:t>Choice of Law and Venue.</w:t>
      </w:r>
      <w:r w:rsidRPr="00584B3F">
        <w:rPr>
          <w:szCs w:val="20"/>
        </w:rPr>
        <w:t xml:space="preserve"> Notwithstanding anything to the contrary in this Agreement, this Agreement shall be deemed entered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forum non-</w:t>
      </w:r>
      <w:proofErr w:type="spellStart"/>
      <w:r w:rsidRPr="00584B3F">
        <w:rPr>
          <w:szCs w:val="20"/>
        </w:rPr>
        <w:t>conveniens</w:t>
      </w:r>
      <w:proofErr w:type="spellEnd"/>
      <w:r w:rsidRPr="00584B3F">
        <w:rPr>
          <w:szCs w:val="20"/>
        </w:rPr>
        <w:t xml:space="preserve">, except defenses under Tex. Civ. </w:t>
      </w:r>
      <w:proofErr w:type="spellStart"/>
      <w:r w:rsidRPr="00584B3F">
        <w:rPr>
          <w:szCs w:val="20"/>
        </w:rPr>
        <w:t>Prac</w:t>
      </w:r>
      <w:proofErr w:type="spellEnd"/>
      <w:r w:rsidRPr="00584B3F">
        <w:rPr>
          <w:szCs w:val="20"/>
        </w:rPr>
        <w:t>. &amp; Rem. Code §15.002(b).</w:t>
      </w:r>
    </w:p>
    <w:p w14:paraId="49173211" w14:textId="77777777" w:rsidR="00F02D3F" w:rsidRPr="00584B3F" w:rsidRDefault="00F02D3F" w:rsidP="00F02D3F">
      <w:pPr>
        <w:spacing w:before="120" w:after="120"/>
        <w:ind w:left="720" w:hanging="720"/>
        <w:jc w:val="both"/>
        <w:rPr>
          <w:szCs w:val="20"/>
        </w:rPr>
      </w:pPr>
      <w:r w:rsidRPr="00584B3F">
        <w:rPr>
          <w:szCs w:val="20"/>
        </w:rPr>
        <w:t>B.</w:t>
      </w:r>
      <w:r w:rsidRPr="00584B3F">
        <w:rPr>
          <w:szCs w:val="20"/>
        </w:rPr>
        <w:tab/>
      </w:r>
      <w:r w:rsidRPr="00584B3F">
        <w:rPr>
          <w:szCs w:val="20"/>
          <w:u w:val="single"/>
        </w:rPr>
        <w:t>Assignment.</w:t>
      </w:r>
    </w:p>
    <w:p w14:paraId="19E89D6E" w14:textId="77777777" w:rsidR="00F02D3F" w:rsidRPr="00584B3F" w:rsidRDefault="00F02D3F" w:rsidP="00F02D3F">
      <w:pPr>
        <w:spacing w:before="120" w:after="120"/>
        <w:ind w:left="1440" w:hanging="720"/>
        <w:jc w:val="both"/>
        <w:rPr>
          <w:szCs w:val="20"/>
        </w:rPr>
      </w:pPr>
      <w:r w:rsidRPr="00584B3F">
        <w:rPr>
          <w:szCs w:val="20"/>
        </w:rPr>
        <w:t>(1)</w:t>
      </w:r>
      <w:r w:rsidRPr="00584B3F">
        <w:rPr>
          <w:szCs w:val="20"/>
        </w:rPr>
        <w:tab/>
        <w:t xml:space="preserve">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w:t>
      </w:r>
      <w:r w:rsidRPr="00584B3F">
        <w:rPr>
          <w:szCs w:val="20"/>
        </w:rPr>
        <w:lastRenderedPageBreak/>
        <w:t>Party (if neither the assigning Party or the assignee is then in Default of any Agreement with ERCOT):</w:t>
      </w:r>
    </w:p>
    <w:p w14:paraId="0BEC43FB" w14:textId="77777777" w:rsidR="00F02D3F" w:rsidRPr="00584B3F" w:rsidRDefault="00F02D3F" w:rsidP="00F02D3F">
      <w:pPr>
        <w:spacing w:before="120" w:after="120"/>
        <w:ind w:left="2160" w:hanging="720"/>
        <w:jc w:val="both"/>
        <w:rPr>
          <w:szCs w:val="20"/>
        </w:rPr>
      </w:pPr>
      <w:r w:rsidRPr="00584B3F">
        <w:rPr>
          <w:szCs w:val="20"/>
        </w:rPr>
        <w:t>(a)</w:t>
      </w:r>
      <w:r w:rsidRPr="00584B3F">
        <w:rPr>
          <w:szCs w:val="20"/>
        </w:rPr>
        <w:tab/>
        <w:t>Where any such assignment or transfer is to an Affiliate of the Party; or</w:t>
      </w:r>
    </w:p>
    <w:p w14:paraId="01F89E73" w14:textId="77777777" w:rsidR="00F02D3F" w:rsidRPr="00584B3F" w:rsidRDefault="00F02D3F" w:rsidP="00F02D3F">
      <w:pPr>
        <w:spacing w:before="120" w:after="120"/>
        <w:ind w:left="2160" w:hanging="720"/>
        <w:jc w:val="both"/>
        <w:rPr>
          <w:szCs w:val="20"/>
        </w:rPr>
      </w:pPr>
      <w:r w:rsidRPr="00584B3F">
        <w:rPr>
          <w:szCs w:val="20"/>
        </w:rPr>
        <w:t>(b)</w:t>
      </w:r>
      <w:r w:rsidRPr="00584B3F">
        <w:rPr>
          <w:szCs w:val="20"/>
        </w:rPr>
        <w:tab/>
        <w:t>Where any such assignment or transfer is to a successor to or transferee of the direct or indirect ownership or operation of all or part of the Party, or its facilities; or</w:t>
      </w:r>
    </w:p>
    <w:p w14:paraId="39E33FF9" w14:textId="77777777" w:rsidR="00F02D3F" w:rsidRPr="00584B3F" w:rsidRDefault="00F02D3F" w:rsidP="00F02D3F">
      <w:pPr>
        <w:spacing w:before="120" w:after="120"/>
        <w:ind w:left="2160" w:hanging="720"/>
        <w:jc w:val="both"/>
        <w:rPr>
          <w:szCs w:val="20"/>
        </w:rPr>
      </w:pPr>
      <w:r w:rsidRPr="00584B3F">
        <w:rPr>
          <w:szCs w:val="20"/>
        </w:rPr>
        <w:t>(c)</w:t>
      </w:r>
      <w:r w:rsidRPr="00584B3F">
        <w:rPr>
          <w:szCs w:val="20"/>
        </w:rPr>
        <w:tab/>
        <w:t xml:space="preserve">For collateral security purposes to aid in providing financing for itself, provided that the assigning Party will require any secured party, trustee or mortgagee to notify the other Party of any such assignment.  Any financing arrangement </w:t>
      </w:r>
      <w:proofErr w:type="gramStart"/>
      <w:r w:rsidRPr="00584B3F">
        <w:rPr>
          <w:szCs w:val="20"/>
        </w:rPr>
        <w:t>entered into</w:t>
      </w:r>
      <w:proofErr w:type="gramEnd"/>
      <w:r w:rsidRPr="00584B3F">
        <w:rPr>
          <w:szCs w:val="20"/>
        </w:rPr>
        <w:t xml:space="preserve"> by either Party pursuant to this Section will provide that prior to or upon the exercise of the secured </w:t>
      </w:r>
      <w:proofErr w:type="spellStart"/>
      <w:r w:rsidRPr="00584B3F">
        <w:rPr>
          <w:szCs w:val="20"/>
        </w:rPr>
        <w:t>party’s</w:t>
      </w:r>
      <w:proofErr w:type="spellEnd"/>
      <w:r w:rsidRPr="00584B3F">
        <w:rPr>
          <w:szCs w:val="20"/>
        </w:rPr>
        <w:t>,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 of material breach pursuant to Section 8(A), notice of Default, and an opportunity for the Financing Person to cure a material breach pursuant to Section 8(A) prior to it becoming a Default.</w:t>
      </w:r>
    </w:p>
    <w:p w14:paraId="5E1A1504" w14:textId="77777777" w:rsidR="00F02D3F" w:rsidRPr="00584B3F" w:rsidRDefault="00F02D3F" w:rsidP="00F02D3F">
      <w:pPr>
        <w:spacing w:before="120" w:after="120"/>
        <w:ind w:left="1440" w:hanging="720"/>
        <w:jc w:val="both"/>
        <w:rPr>
          <w:szCs w:val="20"/>
        </w:rPr>
      </w:pPr>
      <w:r w:rsidRPr="00584B3F">
        <w:rPr>
          <w:szCs w:val="20"/>
        </w:rPr>
        <w:t>(2)</w:t>
      </w:r>
      <w:r w:rsidRPr="00584B3F">
        <w:rPr>
          <w:szCs w:val="20"/>
        </w:rPr>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p>
    <w:p w14:paraId="29A517F7" w14:textId="77777777" w:rsidR="00F02D3F" w:rsidRPr="00584B3F" w:rsidRDefault="00F02D3F" w:rsidP="00F02D3F">
      <w:pPr>
        <w:spacing w:before="120" w:after="120"/>
        <w:ind w:left="720" w:hanging="720"/>
        <w:jc w:val="both"/>
        <w:rPr>
          <w:szCs w:val="20"/>
        </w:rPr>
      </w:pPr>
      <w:r w:rsidRPr="00584B3F">
        <w:rPr>
          <w:szCs w:val="20"/>
        </w:rPr>
        <w:t>C.</w:t>
      </w:r>
      <w:r w:rsidRPr="00584B3F">
        <w:rPr>
          <w:szCs w:val="20"/>
        </w:rPr>
        <w:tab/>
      </w:r>
      <w:r w:rsidRPr="00584B3F">
        <w:rPr>
          <w:szCs w:val="20"/>
          <w:u w:val="single"/>
        </w:rPr>
        <w:t xml:space="preserve">No </w:t>
      </w:r>
      <w:proofErr w:type="gramStart"/>
      <w:r w:rsidRPr="00584B3F">
        <w:rPr>
          <w:szCs w:val="20"/>
          <w:u w:val="single"/>
        </w:rPr>
        <w:t>Third Party</w:t>
      </w:r>
      <w:proofErr w:type="gramEnd"/>
      <w:r w:rsidRPr="00584B3F">
        <w:rPr>
          <w:szCs w:val="20"/>
          <w:u w:val="single"/>
        </w:rPr>
        <w:t xml:space="preserve"> Beneficiary.</w:t>
      </w:r>
      <w:r w:rsidRPr="00584B3F">
        <w:rPr>
          <w:szCs w:val="20"/>
        </w:rPr>
        <w:t xml:space="preserve"> Except with respect to the rights of the Financing Persons in Section 11(B),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third-party beneficiary to this Agreement or the services to be provided hereunder.  Nothing in this Agreement shall create a contractual relationship between one Party and the customers of the other Party, nor shall it create a duty of any kind to such customers.</w:t>
      </w:r>
    </w:p>
    <w:p w14:paraId="3D952C95" w14:textId="77777777" w:rsidR="00F02D3F" w:rsidRPr="00584B3F" w:rsidRDefault="00F02D3F" w:rsidP="00F02D3F">
      <w:pPr>
        <w:spacing w:before="120" w:after="120"/>
        <w:ind w:left="720" w:hanging="720"/>
        <w:jc w:val="both"/>
        <w:rPr>
          <w:szCs w:val="20"/>
        </w:rPr>
      </w:pPr>
      <w:r w:rsidRPr="00584B3F">
        <w:rPr>
          <w:szCs w:val="20"/>
        </w:rPr>
        <w:t>D.</w:t>
      </w:r>
      <w:r w:rsidRPr="00584B3F">
        <w:rPr>
          <w:szCs w:val="20"/>
        </w:rPr>
        <w:tab/>
      </w:r>
      <w:r w:rsidRPr="00584B3F">
        <w:rPr>
          <w:szCs w:val="20"/>
          <w:u w:val="single"/>
        </w:rPr>
        <w:t>No Waiver.</w:t>
      </w:r>
      <w:r w:rsidRPr="00584B3F">
        <w:rPr>
          <w:szCs w:val="20"/>
        </w:rPr>
        <w: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(a) not be deemed a waiver, modification or excuse of such right or of any breach of the same or </w:t>
      </w:r>
      <w:r w:rsidRPr="00584B3F">
        <w:rPr>
          <w:szCs w:val="20"/>
        </w:rPr>
        <w:lastRenderedPageBreak/>
        <w:t>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14:paraId="1EDC1F68" w14:textId="77777777" w:rsidR="00F02D3F" w:rsidRPr="00584B3F" w:rsidRDefault="00F02D3F" w:rsidP="00F02D3F">
      <w:pPr>
        <w:spacing w:before="120" w:after="120"/>
        <w:ind w:left="720" w:hanging="720"/>
        <w:jc w:val="both"/>
        <w:rPr>
          <w:szCs w:val="20"/>
        </w:rPr>
      </w:pPr>
      <w:r w:rsidRPr="00584B3F">
        <w:rPr>
          <w:szCs w:val="20"/>
        </w:rPr>
        <w:t>E.</w:t>
      </w:r>
      <w:r w:rsidRPr="00584B3F">
        <w:rPr>
          <w:szCs w:val="20"/>
        </w:rPr>
        <w:tab/>
      </w:r>
      <w:r w:rsidRPr="00584B3F">
        <w:rPr>
          <w:szCs w:val="20"/>
          <w:u w:val="single"/>
        </w:rPr>
        <w:t>Headings.</w:t>
      </w:r>
      <w:r w:rsidRPr="00584B3F">
        <w:rPr>
          <w:szCs w:val="20"/>
        </w:rPr>
        <w:t xml:space="preserve">  Titles and headings of paragraphs and sections within this Agreement are provided merely for convenience and shall not be used or relied upon in construing this Agreement or the Parties’ intentions with respect thereto.</w:t>
      </w:r>
    </w:p>
    <w:p w14:paraId="7DAD92FF" w14:textId="77777777" w:rsidR="00F02D3F" w:rsidRPr="00584B3F" w:rsidRDefault="00F02D3F" w:rsidP="00F02D3F">
      <w:pPr>
        <w:spacing w:before="120" w:after="120"/>
        <w:ind w:left="720" w:hanging="720"/>
        <w:jc w:val="both"/>
        <w:rPr>
          <w:szCs w:val="20"/>
        </w:rPr>
      </w:pPr>
      <w:r w:rsidRPr="00584B3F">
        <w:rPr>
          <w:szCs w:val="20"/>
        </w:rPr>
        <w:t>F.</w:t>
      </w:r>
      <w:r w:rsidRPr="00584B3F">
        <w:rPr>
          <w:szCs w:val="20"/>
        </w:rPr>
        <w:tab/>
      </w:r>
      <w:r w:rsidRPr="00584B3F">
        <w:rPr>
          <w:szCs w:val="20"/>
          <w:u w:val="single"/>
        </w:rPr>
        <w:t>Severability.</w:t>
      </w:r>
      <w:r w:rsidRPr="00584B3F">
        <w:rPr>
          <w:szCs w:val="20"/>
        </w:rPr>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fourteen (14) days, either Party shall have the right to terminate this Agreement on three (3) days written notice.</w:t>
      </w:r>
    </w:p>
    <w:p w14:paraId="06ED4603" w14:textId="77777777" w:rsidR="00F02D3F" w:rsidRPr="00584B3F" w:rsidRDefault="00F02D3F" w:rsidP="00F02D3F">
      <w:pPr>
        <w:spacing w:before="120" w:after="120"/>
        <w:ind w:left="720" w:hanging="720"/>
        <w:jc w:val="both"/>
        <w:rPr>
          <w:szCs w:val="20"/>
        </w:rPr>
      </w:pPr>
      <w:r w:rsidRPr="00584B3F">
        <w:rPr>
          <w:szCs w:val="20"/>
        </w:rPr>
        <w:t>G.</w:t>
      </w:r>
      <w:r w:rsidRPr="00584B3F">
        <w:rPr>
          <w:szCs w:val="20"/>
        </w:rPr>
        <w:tab/>
      </w:r>
      <w:r w:rsidRPr="00584B3F">
        <w:rPr>
          <w:szCs w:val="20"/>
          <w:u w:val="single"/>
        </w:rPr>
        <w:t>Entire Agreement.</w:t>
      </w:r>
      <w:r w:rsidRPr="00584B3F">
        <w:rPr>
          <w:szCs w:val="20"/>
        </w:rPr>
        <w: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t>
      </w:r>
    </w:p>
    <w:p w14:paraId="57A3A0DA" w14:textId="77777777" w:rsidR="00F02D3F" w:rsidRPr="00584B3F" w:rsidRDefault="00F02D3F" w:rsidP="00F02D3F">
      <w:pPr>
        <w:spacing w:before="120" w:after="120"/>
        <w:ind w:left="720" w:hanging="720"/>
        <w:jc w:val="both"/>
        <w:rPr>
          <w:szCs w:val="20"/>
        </w:rPr>
      </w:pPr>
      <w:r w:rsidRPr="00584B3F">
        <w:rPr>
          <w:szCs w:val="20"/>
        </w:rPr>
        <w:t>H.</w:t>
      </w:r>
      <w:r w:rsidRPr="00584B3F">
        <w:rPr>
          <w:szCs w:val="20"/>
        </w:rPr>
        <w:tab/>
      </w:r>
      <w:r w:rsidRPr="00584B3F">
        <w:rPr>
          <w:szCs w:val="20"/>
          <w:u w:val="single"/>
        </w:rPr>
        <w:t>Amendment.</w:t>
      </w:r>
      <w:r w:rsidRPr="00584B3F">
        <w:rPr>
          <w:szCs w:val="20"/>
        </w:rPr>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t>
      </w:r>
    </w:p>
    <w:p w14:paraId="3B5EBB24" w14:textId="77777777" w:rsidR="00F02D3F" w:rsidRPr="00584B3F" w:rsidRDefault="00F02D3F" w:rsidP="00F02D3F">
      <w:pPr>
        <w:spacing w:before="120" w:after="120"/>
        <w:ind w:left="720" w:hanging="720"/>
        <w:jc w:val="both"/>
        <w:rPr>
          <w:szCs w:val="20"/>
        </w:rPr>
      </w:pPr>
      <w:r w:rsidRPr="00584B3F">
        <w:rPr>
          <w:szCs w:val="20"/>
        </w:rPr>
        <w:t>I.</w:t>
      </w:r>
      <w:r w:rsidRPr="00584B3F">
        <w:rPr>
          <w:szCs w:val="20"/>
        </w:rPr>
        <w:tab/>
      </w:r>
      <w:r w:rsidRPr="00584B3F">
        <w:rPr>
          <w:szCs w:val="20"/>
          <w:u w:val="single"/>
        </w:rPr>
        <w:t>ERCOT's Right to Audit Participant.</w:t>
      </w:r>
      <w:r w:rsidRPr="00584B3F">
        <w:rPr>
          <w:szCs w:val="20"/>
        </w:rPr>
        <w: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t>
      </w:r>
    </w:p>
    <w:p w14:paraId="3C3E15CA" w14:textId="77777777" w:rsidR="00F02D3F" w:rsidRPr="00584B3F" w:rsidRDefault="00F02D3F" w:rsidP="00F02D3F">
      <w:pPr>
        <w:spacing w:before="120" w:after="120"/>
        <w:ind w:left="720" w:hanging="720"/>
        <w:jc w:val="both"/>
        <w:rPr>
          <w:szCs w:val="20"/>
        </w:rPr>
      </w:pPr>
      <w:r w:rsidRPr="00584B3F">
        <w:rPr>
          <w:szCs w:val="20"/>
        </w:rPr>
        <w:lastRenderedPageBreak/>
        <w:t>J.</w:t>
      </w:r>
      <w:r w:rsidRPr="00584B3F">
        <w:rPr>
          <w:szCs w:val="20"/>
        </w:rPr>
        <w:tab/>
      </w:r>
      <w:r w:rsidRPr="00584B3F">
        <w:rPr>
          <w:szCs w:val="20"/>
          <w:u w:val="single"/>
        </w:rPr>
        <w:t>Participant's Right to Audit ERCOT.</w:t>
      </w:r>
      <w:r w:rsidRPr="00584B3F">
        <w:rPr>
          <w:szCs w:val="20"/>
        </w:rPr>
        <w:t xml:space="preserve">  Participant's right to data and audit of ERCOT shall be as described in the ERCOT Protocols and shall not exceed the rights described in the ERCOT Protocols. </w:t>
      </w:r>
    </w:p>
    <w:p w14:paraId="34D6CBB0" w14:textId="77777777" w:rsidR="00F02D3F" w:rsidRPr="00584B3F" w:rsidRDefault="00F02D3F" w:rsidP="00F02D3F">
      <w:pPr>
        <w:spacing w:before="120" w:after="120"/>
        <w:ind w:left="720" w:hanging="720"/>
        <w:jc w:val="both"/>
        <w:rPr>
          <w:szCs w:val="20"/>
        </w:rPr>
      </w:pPr>
      <w:r w:rsidRPr="00584B3F">
        <w:rPr>
          <w:szCs w:val="20"/>
        </w:rPr>
        <w:t>K.</w:t>
      </w:r>
      <w:r w:rsidRPr="00584B3F">
        <w:rPr>
          <w:szCs w:val="20"/>
        </w:rPr>
        <w:tab/>
      </w:r>
      <w:r w:rsidRPr="00584B3F">
        <w:rPr>
          <w:szCs w:val="20"/>
          <w:u w:val="single"/>
        </w:rPr>
        <w:t>Further Assurances.</w:t>
      </w:r>
      <w:r w:rsidRPr="00584B3F">
        <w:rPr>
          <w:szCs w:val="20"/>
        </w:rPr>
        <w:t xml:space="preserve">  Each Party agrees that during the term of this Agreement it will take such actions, provide such documents, do such things and provide such further assurances as may reasonably be requested by the other Party to permit performance of this Agreement.</w:t>
      </w:r>
    </w:p>
    <w:p w14:paraId="2F50E898" w14:textId="77777777" w:rsidR="00F02D3F" w:rsidRPr="00584B3F" w:rsidRDefault="00F02D3F" w:rsidP="00F02D3F">
      <w:pPr>
        <w:spacing w:before="120" w:after="120"/>
        <w:ind w:left="720" w:hanging="720"/>
        <w:jc w:val="both"/>
        <w:rPr>
          <w:szCs w:val="20"/>
        </w:rPr>
      </w:pPr>
      <w:r w:rsidRPr="00584B3F">
        <w:rPr>
          <w:szCs w:val="20"/>
        </w:rPr>
        <w:t>L.</w:t>
      </w:r>
      <w:r w:rsidRPr="00584B3F">
        <w:rPr>
          <w:szCs w:val="20"/>
        </w:rPr>
        <w:tab/>
      </w:r>
      <w:r w:rsidRPr="00584B3F">
        <w:rPr>
          <w:szCs w:val="20"/>
          <w:u w:val="single"/>
        </w:rPr>
        <w:t>Conflicts.</w:t>
      </w:r>
      <w:r w:rsidRPr="00584B3F">
        <w:rPr>
          <w:szCs w:val="20"/>
        </w:rPr>
        <w: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provided that Participant shall give notice to ERCOT of any such conflict affecting Participant. In the event of a conflict between the ERCOT Protocols and this Agreement, the provisions expressly set forth in this Agreement shall control.</w:t>
      </w:r>
    </w:p>
    <w:p w14:paraId="4DF7D7E6" w14:textId="77777777" w:rsidR="00F02D3F" w:rsidRPr="00584B3F" w:rsidRDefault="00F02D3F" w:rsidP="00F02D3F">
      <w:pPr>
        <w:spacing w:before="120" w:after="120"/>
        <w:ind w:left="720" w:hanging="720"/>
        <w:jc w:val="both"/>
        <w:rPr>
          <w:szCs w:val="20"/>
        </w:rPr>
      </w:pPr>
      <w:r w:rsidRPr="00584B3F">
        <w:rPr>
          <w:szCs w:val="20"/>
        </w:rPr>
        <w:t>M.</w:t>
      </w:r>
      <w:r w:rsidRPr="00584B3F">
        <w:rPr>
          <w:szCs w:val="20"/>
        </w:rPr>
        <w:tab/>
      </w:r>
      <w:r w:rsidRPr="00584B3F">
        <w:rPr>
          <w:szCs w:val="20"/>
          <w:u w:val="single"/>
        </w:rPr>
        <w:t>No Partnership.</w:t>
      </w:r>
      <w:r w:rsidRPr="00584B3F">
        <w:rPr>
          <w:szCs w:val="20"/>
        </w:rPr>
        <w: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w:t>
      </w:r>
    </w:p>
    <w:p w14:paraId="382273BD" w14:textId="77777777" w:rsidR="00F02D3F" w:rsidRPr="00584B3F" w:rsidRDefault="00F02D3F" w:rsidP="00F02D3F">
      <w:pPr>
        <w:spacing w:before="120" w:after="120"/>
        <w:ind w:left="720" w:hanging="720"/>
        <w:jc w:val="both"/>
        <w:rPr>
          <w:szCs w:val="20"/>
        </w:rPr>
      </w:pPr>
      <w:r w:rsidRPr="00584B3F">
        <w:rPr>
          <w:szCs w:val="20"/>
        </w:rPr>
        <w:t>N.</w:t>
      </w:r>
      <w:r w:rsidRPr="00584B3F">
        <w:rPr>
          <w:szCs w:val="20"/>
        </w:rPr>
        <w:tab/>
      </w:r>
      <w:r w:rsidRPr="00584B3F">
        <w:rPr>
          <w:szCs w:val="20"/>
          <w:u w:val="single"/>
        </w:rPr>
        <w:t>Construction.</w:t>
      </w:r>
      <w:r w:rsidRPr="00584B3F">
        <w:rPr>
          <w:szCs w:val="20"/>
        </w:rPr>
        <w:t xml:space="preserve"> In this Agreement, the following rules of construction apply, unless expressly provided otherwise or unless the context clearly requires otherwise:</w:t>
      </w:r>
    </w:p>
    <w:p w14:paraId="1CBEE3B1" w14:textId="77777777" w:rsidR="00F02D3F" w:rsidRPr="00584B3F" w:rsidRDefault="00F02D3F" w:rsidP="00F02D3F">
      <w:pPr>
        <w:spacing w:before="120" w:after="120"/>
        <w:ind w:left="720"/>
        <w:jc w:val="both"/>
        <w:rPr>
          <w:szCs w:val="20"/>
        </w:rPr>
      </w:pPr>
      <w:r w:rsidRPr="00584B3F">
        <w:rPr>
          <w:szCs w:val="20"/>
        </w:rPr>
        <w:t>(1)</w:t>
      </w:r>
      <w:r w:rsidRPr="00584B3F">
        <w:rPr>
          <w:szCs w:val="20"/>
        </w:rPr>
        <w:tab/>
        <w:t>The singular includes the plural, and the plural includes the singular.</w:t>
      </w:r>
    </w:p>
    <w:p w14:paraId="6231C275" w14:textId="77777777" w:rsidR="00F02D3F" w:rsidRPr="00584B3F" w:rsidRDefault="00F02D3F" w:rsidP="00F02D3F">
      <w:pPr>
        <w:spacing w:before="120" w:after="120"/>
        <w:ind w:left="1440" w:hanging="720"/>
        <w:jc w:val="both"/>
        <w:rPr>
          <w:szCs w:val="20"/>
        </w:rPr>
      </w:pPr>
      <w:r w:rsidRPr="00584B3F">
        <w:rPr>
          <w:szCs w:val="20"/>
        </w:rPr>
        <w:t>(2)</w:t>
      </w:r>
      <w:r w:rsidRPr="00584B3F">
        <w:rPr>
          <w:szCs w:val="20"/>
        </w:rPr>
        <w:tab/>
        <w:t>The present tense includes the future tense, and the future tense includes the present tense.</w:t>
      </w:r>
    </w:p>
    <w:p w14:paraId="29FDF572" w14:textId="77777777" w:rsidR="00F02D3F" w:rsidRPr="00584B3F" w:rsidRDefault="00F02D3F" w:rsidP="00F02D3F">
      <w:pPr>
        <w:spacing w:before="120" w:after="120"/>
        <w:ind w:left="720"/>
        <w:jc w:val="both"/>
        <w:rPr>
          <w:szCs w:val="20"/>
        </w:rPr>
      </w:pPr>
      <w:r w:rsidRPr="00584B3F">
        <w:rPr>
          <w:szCs w:val="20"/>
        </w:rPr>
        <w:t>(3)</w:t>
      </w:r>
      <w:r w:rsidRPr="00584B3F">
        <w:rPr>
          <w:szCs w:val="20"/>
        </w:rPr>
        <w:tab/>
        <w:t>Words importing any gender include the other gender.</w:t>
      </w:r>
    </w:p>
    <w:p w14:paraId="0EBDE252" w14:textId="77777777" w:rsidR="00F02D3F" w:rsidRPr="00584B3F" w:rsidRDefault="00F02D3F" w:rsidP="00F02D3F">
      <w:pPr>
        <w:spacing w:before="120" w:after="120"/>
        <w:ind w:left="720"/>
        <w:jc w:val="both"/>
        <w:rPr>
          <w:szCs w:val="20"/>
        </w:rPr>
      </w:pPr>
      <w:r w:rsidRPr="00584B3F">
        <w:rPr>
          <w:szCs w:val="20"/>
        </w:rPr>
        <w:t>(4)</w:t>
      </w:r>
      <w:r w:rsidRPr="00584B3F">
        <w:rPr>
          <w:szCs w:val="20"/>
        </w:rPr>
        <w:tab/>
        <w:t xml:space="preserve">The word “shall” </w:t>
      </w:r>
      <w:proofErr w:type="gramStart"/>
      <w:r w:rsidRPr="00584B3F">
        <w:rPr>
          <w:szCs w:val="20"/>
        </w:rPr>
        <w:t>denotes</w:t>
      </w:r>
      <w:proofErr w:type="gramEnd"/>
      <w:r w:rsidRPr="00584B3F">
        <w:rPr>
          <w:szCs w:val="20"/>
        </w:rPr>
        <w:t xml:space="preserve"> a duty.</w:t>
      </w:r>
    </w:p>
    <w:p w14:paraId="25A01757" w14:textId="77777777" w:rsidR="00F02D3F" w:rsidRPr="00584B3F" w:rsidRDefault="00F02D3F" w:rsidP="00F02D3F">
      <w:pPr>
        <w:spacing w:before="120" w:after="120"/>
        <w:ind w:left="720"/>
        <w:jc w:val="both"/>
        <w:rPr>
          <w:szCs w:val="20"/>
        </w:rPr>
      </w:pPr>
      <w:r w:rsidRPr="00584B3F">
        <w:rPr>
          <w:szCs w:val="20"/>
        </w:rPr>
        <w:t>(5)</w:t>
      </w:r>
      <w:r w:rsidRPr="00584B3F">
        <w:rPr>
          <w:szCs w:val="20"/>
        </w:rPr>
        <w:tab/>
        <w:t xml:space="preserve">The word “must” </w:t>
      </w:r>
      <w:proofErr w:type="gramStart"/>
      <w:r w:rsidRPr="00584B3F">
        <w:rPr>
          <w:szCs w:val="20"/>
        </w:rPr>
        <w:t>denotes</w:t>
      </w:r>
      <w:proofErr w:type="gramEnd"/>
      <w:r w:rsidRPr="00584B3F">
        <w:rPr>
          <w:szCs w:val="20"/>
        </w:rPr>
        <w:t xml:space="preserve"> a condition precedent or subsequent.</w:t>
      </w:r>
    </w:p>
    <w:p w14:paraId="09AC3D40" w14:textId="77777777" w:rsidR="00F02D3F" w:rsidRPr="00584B3F" w:rsidRDefault="00F02D3F" w:rsidP="00F02D3F">
      <w:pPr>
        <w:spacing w:before="120" w:after="120"/>
        <w:ind w:left="720"/>
        <w:jc w:val="both"/>
        <w:rPr>
          <w:szCs w:val="20"/>
        </w:rPr>
      </w:pPr>
      <w:r w:rsidRPr="00584B3F">
        <w:rPr>
          <w:szCs w:val="20"/>
        </w:rPr>
        <w:t>(6)</w:t>
      </w:r>
      <w:r w:rsidRPr="00584B3F">
        <w:rPr>
          <w:szCs w:val="20"/>
        </w:rPr>
        <w:tab/>
        <w:t xml:space="preserve">The word “may” </w:t>
      </w:r>
      <w:proofErr w:type="gramStart"/>
      <w:r w:rsidRPr="00584B3F">
        <w:rPr>
          <w:szCs w:val="20"/>
        </w:rPr>
        <w:t>denotes</w:t>
      </w:r>
      <w:proofErr w:type="gramEnd"/>
      <w:r w:rsidRPr="00584B3F">
        <w:rPr>
          <w:szCs w:val="20"/>
        </w:rPr>
        <w:t xml:space="preserve"> a privilege or discretionary power.</w:t>
      </w:r>
    </w:p>
    <w:p w14:paraId="2FB66F28" w14:textId="77777777" w:rsidR="00F02D3F" w:rsidRPr="00584B3F" w:rsidRDefault="00F02D3F" w:rsidP="00F02D3F">
      <w:pPr>
        <w:spacing w:before="120" w:after="120"/>
        <w:ind w:left="720"/>
        <w:jc w:val="both"/>
        <w:rPr>
          <w:szCs w:val="20"/>
        </w:rPr>
      </w:pPr>
      <w:r w:rsidRPr="00584B3F">
        <w:rPr>
          <w:szCs w:val="20"/>
        </w:rPr>
        <w:t>(7)</w:t>
      </w:r>
      <w:r w:rsidRPr="00584B3F">
        <w:rPr>
          <w:szCs w:val="20"/>
        </w:rPr>
        <w:tab/>
        <w:t>The phrase “may not” denotes a prohibition.</w:t>
      </w:r>
    </w:p>
    <w:p w14:paraId="04D32023" w14:textId="77777777" w:rsidR="00F02D3F" w:rsidRPr="00584B3F" w:rsidRDefault="00F02D3F" w:rsidP="00F02D3F">
      <w:pPr>
        <w:spacing w:before="120" w:after="120"/>
        <w:ind w:left="1440" w:hanging="720"/>
        <w:jc w:val="both"/>
        <w:rPr>
          <w:szCs w:val="20"/>
        </w:rPr>
      </w:pPr>
      <w:r w:rsidRPr="00584B3F">
        <w:rPr>
          <w:szCs w:val="20"/>
        </w:rPr>
        <w:t>(8)</w:t>
      </w:r>
      <w:r w:rsidRPr="00584B3F">
        <w:rPr>
          <w:szCs w:val="20"/>
        </w:rPr>
        <w:tab/>
        <w:t>References to statutes, tariffs, regulations or ERCOT Protocols include all provisions consolidating, amending, or replacing the statutes, tariffs, regulations or ERCOT Protocols referred to.</w:t>
      </w:r>
    </w:p>
    <w:p w14:paraId="32848095" w14:textId="77777777" w:rsidR="00F02D3F" w:rsidRPr="00584B3F" w:rsidRDefault="00F02D3F" w:rsidP="00F02D3F">
      <w:pPr>
        <w:spacing w:before="120" w:after="120"/>
        <w:ind w:left="1440" w:hanging="720"/>
        <w:jc w:val="both"/>
        <w:rPr>
          <w:szCs w:val="20"/>
        </w:rPr>
      </w:pPr>
      <w:r w:rsidRPr="00584B3F">
        <w:rPr>
          <w:szCs w:val="20"/>
        </w:rPr>
        <w:lastRenderedPageBreak/>
        <w:t>(9)</w:t>
      </w:r>
      <w:r w:rsidRPr="00584B3F">
        <w:rPr>
          <w:szCs w:val="20"/>
        </w:rPr>
        <w:tab/>
        <w:t>References to “writing” include printing, typing, lithography, and other means of reproducing words in a tangible visible form.</w:t>
      </w:r>
    </w:p>
    <w:p w14:paraId="2045B1DE" w14:textId="77777777" w:rsidR="00F02D3F" w:rsidRPr="00584B3F" w:rsidRDefault="00F02D3F" w:rsidP="00F02D3F">
      <w:pPr>
        <w:spacing w:before="120" w:after="120"/>
        <w:ind w:left="1440" w:hanging="720"/>
        <w:jc w:val="both"/>
        <w:rPr>
          <w:szCs w:val="20"/>
        </w:rPr>
      </w:pPr>
      <w:r w:rsidRPr="00584B3F">
        <w:rPr>
          <w:szCs w:val="20"/>
        </w:rPr>
        <w:t>(10)</w:t>
      </w:r>
      <w:r w:rsidRPr="00584B3F">
        <w:rPr>
          <w:szCs w:val="20"/>
        </w:rPr>
        <w:tab/>
        <w:t>The words “including,” “includes,” and “include” are deemed to be followed by the words “without limitation.”</w:t>
      </w:r>
    </w:p>
    <w:p w14:paraId="2CC54E0B" w14:textId="77777777" w:rsidR="00F02D3F" w:rsidRPr="00584B3F" w:rsidRDefault="00F02D3F" w:rsidP="00F02D3F">
      <w:pPr>
        <w:spacing w:before="120" w:after="120"/>
        <w:ind w:left="1440" w:hanging="720"/>
        <w:jc w:val="both"/>
        <w:rPr>
          <w:szCs w:val="20"/>
        </w:rPr>
      </w:pPr>
      <w:r w:rsidRPr="00584B3F">
        <w:rPr>
          <w:szCs w:val="20"/>
        </w:rPr>
        <w:t>(11)</w:t>
      </w:r>
      <w:r w:rsidRPr="00584B3F">
        <w:rPr>
          <w:szCs w:val="20"/>
        </w:rPr>
        <w:tab/>
        <w:t>Any reference to a day, week, month or year is to a calendar day, week, month or year unless otherwise indicated.</w:t>
      </w:r>
    </w:p>
    <w:p w14:paraId="284FBEE9" w14:textId="77777777" w:rsidR="00F02D3F" w:rsidRPr="00584B3F" w:rsidRDefault="00F02D3F" w:rsidP="00F02D3F">
      <w:pPr>
        <w:spacing w:before="120" w:after="120"/>
        <w:ind w:left="1440" w:hanging="720"/>
        <w:jc w:val="both"/>
        <w:rPr>
          <w:szCs w:val="20"/>
        </w:rPr>
      </w:pPr>
      <w:r w:rsidRPr="00584B3F">
        <w:rPr>
          <w:szCs w:val="20"/>
        </w:rPr>
        <w:t>(12)</w:t>
      </w:r>
      <w:r w:rsidRPr="00584B3F">
        <w:rPr>
          <w:szCs w:val="20"/>
        </w:rPr>
        <w:tab/>
        <w:t>References to articles, Sections (or subdivisions of Sections), exhibits, annexes or schedules are to this Agreement, unless expressly stated otherwise.</w:t>
      </w:r>
    </w:p>
    <w:p w14:paraId="165BABFE" w14:textId="77777777" w:rsidR="00F02D3F" w:rsidRPr="00584B3F" w:rsidRDefault="00F02D3F" w:rsidP="00F02D3F">
      <w:pPr>
        <w:spacing w:before="120" w:after="120"/>
        <w:ind w:left="1440" w:hanging="720"/>
        <w:jc w:val="both"/>
        <w:rPr>
          <w:szCs w:val="20"/>
        </w:rPr>
      </w:pPr>
      <w:r w:rsidRPr="00584B3F">
        <w:rPr>
          <w:szCs w:val="20"/>
        </w:rPr>
        <w:t>(13)</w:t>
      </w:r>
      <w:r w:rsidRPr="00584B3F">
        <w:rPr>
          <w:szCs w:val="20"/>
        </w:rPr>
        <w:tab/>
        <w: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t>
      </w:r>
    </w:p>
    <w:p w14:paraId="55E1DD5A" w14:textId="77777777" w:rsidR="00F02D3F" w:rsidRPr="00584B3F" w:rsidRDefault="00F02D3F" w:rsidP="00F02D3F">
      <w:pPr>
        <w:spacing w:before="120" w:after="120"/>
        <w:ind w:left="1440" w:hanging="720"/>
        <w:jc w:val="both"/>
        <w:rPr>
          <w:szCs w:val="20"/>
        </w:rPr>
      </w:pPr>
      <w:r w:rsidRPr="00584B3F">
        <w:rPr>
          <w:szCs w:val="20"/>
        </w:rPr>
        <w:t>(14)</w:t>
      </w:r>
      <w:r w:rsidRPr="00584B3F">
        <w:rPr>
          <w:szCs w:val="20"/>
        </w:rPr>
        <w:tab/>
        <w:t>References to persons or entities include their respective successors and permitted assigns and, for governmental entities, entities succeeding to their respective functions and capacities.</w:t>
      </w:r>
    </w:p>
    <w:p w14:paraId="54F5BABB" w14:textId="77777777" w:rsidR="00F02D3F" w:rsidRPr="00584B3F" w:rsidRDefault="00F02D3F" w:rsidP="00F02D3F">
      <w:pPr>
        <w:spacing w:before="120" w:after="120"/>
        <w:ind w:left="720"/>
        <w:jc w:val="both"/>
        <w:rPr>
          <w:szCs w:val="20"/>
        </w:rPr>
      </w:pPr>
      <w:r w:rsidRPr="00584B3F">
        <w:rPr>
          <w:szCs w:val="20"/>
        </w:rPr>
        <w:t>(15)</w:t>
      </w:r>
      <w:r w:rsidRPr="00584B3F">
        <w:rPr>
          <w:szCs w:val="20"/>
        </w:rPr>
        <w:tab/>
        <w:t>References to time are to Central Prevailing Time.</w:t>
      </w:r>
    </w:p>
    <w:p w14:paraId="72098D7E" w14:textId="77777777" w:rsidR="00F02D3F" w:rsidRPr="00584B3F" w:rsidRDefault="00F02D3F" w:rsidP="00F02D3F">
      <w:pPr>
        <w:spacing w:before="120" w:after="120"/>
        <w:ind w:left="720" w:hanging="720"/>
        <w:jc w:val="both"/>
        <w:rPr>
          <w:szCs w:val="20"/>
        </w:rPr>
      </w:pPr>
      <w:r w:rsidRPr="00584B3F">
        <w:rPr>
          <w:szCs w:val="20"/>
        </w:rPr>
        <w:t>O.</w:t>
      </w:r>
      <w:r w:rsidRPr="00584B3F">
        <w:rPr>
          <w:szCs w:val="20"/>
        </w:rPr>
        <w:tab/>
      </w:r>
      <w:r w:rsidRPr="00584B3F">
        <w:rPr>
          <w:szCs w:val="20"/>
          <w:u w:val="single"/>
        </w:rPr>
        <w:t>Multiple Counterparts.</w:t>
      </w:r>
      <w:r w:rsidRPr="00584B3F">
        <w:rPr>
          <w:szCs w:val="20"/>
        </w:rPr>
        <w:t xml:space="preserve">  This Agreement may be executed in two or more counterparts, each of which is deemed an </w:t>
      </w:r>
      <w:proofErr w:type="gramStart"/>
      <w:r w:rsidRPr="00584B3F">
        <w:rPr>
          <w:szCs w:val="20"/>
        </w:rPr>
        <w:t>original</w:t>
      </w:r>
      <w:proofErr w:type="gramEnd"/>
      <w:r w:rsidRPr="00584B3F">
        <w:rPr>
          <w:szCs w:val="20"/>
        </w:rPr>
        <w:t xml:space="preserve"> but all constitute one and the same instrument.</w:t>
      </w:r>
    </w:p>
    <w:p w14:paraId="73861AC0" w14:textId="77777777" w:rsidR="00F02D3F" w:rsidRPr="00584B3F" w:rsidRDefault="00F02D3F" w:rsidP="00F02D3F">
      <w:pPr>
        <w:spacing w:before="120" w:after="120"/>
      </w:pPr>
      <w:r w:rsidRPr="00584B3F">
        <w:br w:type="page"/>
      </w:r>
    </w:p>
    <w:p w14:paraId="7ABD1AE0" w14:textId="77777777" w:rsidR="00F02D3F" w:rsidRPr="00584B3F" w:rsidRDefault="00F02D3F" w:rsidP="00F02D3F">
      <w:pPr>
        <w:spacing w:before="120" w:after="120"/>
      </w:pPr>
      <w:r w:rsidRPr="00584B3F">
        <w:lastRenderedPageBreak/>
        <w:t>SIGNED, ACCEPTED AND AGREED TO by each undersigned signatory who, by signature hereto, represents and warrants that he or she has full power and authority to execute this Agreement.</w:t>
      </w:r>
    </w:p>
    <w:p w14:paraId="43BD0F91" w14:textId="77777777" w:rsidR="00F02D3F" w:rsidRPr="00584B3F" w:rsidRDefault="00F02D3F" w:rsidP="00F02D3F">
      <w:pPr>
        <w:keepNext/>
        <w:tabs>
          <w:tab w:val="left" w:pos="1080"/>
        </w:tabs>
        <w:spacing w:before="240" w:after="240"/>
        <w:ind w:left="1080" w:hanging="1080"/>
        <w:outlineLvl w:val="2"/>
        <w:rPr>
          <w:b/>
          <w:bCs/>
          <w:i/>
          <w:szCs w:val="20"/>
        </w:rPr>
      </w:pPr>
      <w:r w:rsidRPr="00584B3F">
        <w:rPr>
          <w:b/>
          <w:bCs/>
          <w:i/>
          <w:szCs w:val="20"/>
        </w:rPr>
        <w:t>Electric Reliability Council of Texas, Inc.:</w:t>
      </w:r>
    </w:p>
    <w:p w14:paraId="470B01D2" w14:textId="77777777" w:rsidR="00F02D3F" w:rsidRPr="00584B3F" w:rsidRDefault="00F02D3F" w:rsidP="00F02D3F">
      <w:pPr>
        <w:spacing w:before="120" w:after="120"/>
      </w:pPr>
    </w:p>
    <w:p w14:paraId="0C51AE75" w14:textId="77777777" w:rsidR="00F02D3F" w:rsidRPr="00584B3F" w:rsidRDefault="00F02D3F" w:rsidP="00F02D3F">
      <w:pPr>
        <w:keepNext/>
        <w:suppressAutoHyphens/>
        <w:jc w:val="both"/>
      </w:pPr>
      <w:r w:rsidRPr="00584B3F">
        <w:t>By: ______________________________</w:t>
      </w:r>
    </w:p>
    <w:p w14:paraId="349E77D3" w14:textId="77777777" w:rsidR="00F02D3F" w:rsidRPr="00584B3F" w:rsidRDefault="00F02D3F" w:rsidP="00F02D3F">
      <w:pPr>
        <w:keepNext/>
        <w:suppressAutoHyphens/>
        <w:jc w:val="both"/>
      </w:pPr>
    </w:p>
    <w:p w14:paraId="3E67B1C5" w14:textId="77777777" w:rsidR="00F02D3F" w:rsidRPr="00584B3F" w:rsidRDefault="00F02D3F" w:rsidP="00F02D3F">
      <w:pPr>
        <w:keepNext/>
        <w:suppressAutoHyphens/>
        <w:jc w:val="both"/>
      </w:pPr>
      <w:r w:rsidRPr="00584B3F">
        <w:t>Name: ____________________________</w:t>
      </w:r>
    </w:p>
    <w:p w14:paraId="2B1B9D6C" w14:textId="77777777" w:rsidR="00F02D3F" w:rsidRPr="00584B3F" w:rsidRDefault="00F02D3F" w:rsidP="00F02D3F">
      <w:pPr>
        <w:keepNext/>
        <w:suppressAutoHyphens/>
        <w:jc w:val="both"/>
      </w:pPr>
    </w:p>
    <w:p w14:paraId="5D72FD51" w14:textId="77777777" w:rsidR="00F02D3F" w:rsidRPr="00584B3F" w:rsidRDefault="00F02D3F" w:rsidP="00F02D3F">
      <w:pPr>
        <w:keepNext/>
        <w:suppressAutoHyphens/>
        <w:jc w:val="both"/>
      </w:pPr>
      <w:r w:rsidRPr="00584B3F">
        <w:t>Title: _____________________________</w:t>
      </w:r>
    </w:p>
    <w:p w14:paraId="1F6CF866" w14:textId="77777777" w:rsidR="00F02D3F" w:rsidRPr="00584B3F" w:rsidRDefault="00F02D3F" w:rsidP="00F02D3F">
      <w:pPr>
        <w:keepNext/>
        <w:suppressAutoHyphens/>
        <w:jc w:val="both"/>
      </w:pPr>
    </w:p>
    <w:p w14:paraId="32823114" w14:textId="77777777" w:rsidR="00F02D3F" w:rsidRPr="00584B3F" w:rsidRDefault="00F02D3F" w:rsidP="00F02D3F">
      <w:pPr>
        <w:keepNext/>
        <w:suppressAutoHyphens/>
        <w:jc w:val="both"/>
      </w:pPr>
      <w:r w:rsidRPr="00584B3F">
        <w:t>Date: _____________________________</w:t>
      </w:r>
    </w:p>
    <w:p w14:paraId="47A1A5CE" w14:textId="77777777" w:rsidR="00F02D3F" w:rsidRPr="00584B3F" w:rsidRDefault="00F02D3F" w:rsidP="00F02D3F">
      <w:pPr>
        <w:keepNext/>
        <w:keepLines/>
        <w:suppressAutoHyphens/>
        <w:jc w:val="both"/>
      </w:pPr>
    </w:p>
    <w:p w14:paraId="1F62AC00" w14:textId="77777777" w:rsidR="00F02D3F" w:rsidRPr="00584B3F" w:rsidRDefault="00F02D3F" w:rsidP="00F02D3F">
      <w:pPr>
        <w:keepNext/>
        <w:keepLines/>
        <w:suppressAutoHyphens/>
        <w:spacing w:before="240" w:after="240"/>
        <w:jc w:val="both"/>
        <w:rPr>
          <w:b/>
          <w:i/>
        </w:rPr>
      </w:pPr>
      <w:r w:rsidRPr="00584B3F">
        <w:rPr>
          <w:b/>
          <w:i/>
        </w:rPr>
        <w:t>Participant:</w:t>
      </w:r>
    </w:p>
    <w:p w14:paraId="276D3F83" w14:textId="77777777" w:rsidR="00F02D3F" w:rsidRPr="00584B3F" w:rsidRDefault="00F02D3F" w:rsidP="00F02D3F">
      <w:pPr>
        <w:keepNext/>
        <w:suppressAutoHyphens/>
        <w:jc w:val="both"/>
      </w:pPr>
    </w:p>
    <w:p w14:paraId="252A5152" w14:textId="77777777" w:rsidR="00F02D3F" w:rsidRPr="00584B3F" w:rsidRDefault="00F02D3F" w:rsidP="00F02D3F">
      <w:pPr>
        <w:keepNext/>
        <w:suppressAutoHyphens/>
        <w:jc w:val="both"/>
      </w:pPr>
      <w:r w:rsidRPr="00584B3F">
        <w:t xml:space="preserve">By:_______________________________ </w:t>
      </w:r>
    </w:p>
    <w:p w14:paraId="637E6A43" w14:textId="77777777" w:rsidR="00F02D3F" w:rsidRPr="00584B3F" w:rsidRDefault="00F02D3F" w:rsidP="00F02D3F">
      <w:pPr>
        <w:keepNext/>
        <w:suppressAutoHyphens/>
        <w:jc w:val="both"/>
      </w:pPr>
    </w:p>
    <w:p w14:paraId="03BF8461" w14:textId="77777777" w:rsidR="00F02D3F" w:rsidRPr="00584B3F" w:rsidRDefault="00F02D3F" w:rsidP="00F02D3F">
      <w:pPr>
        <w:keepNext/>
        <w:suppressAutoHyphens/>
        <w:jc w:val="both"/>
      </w:pPr>
      <w:r w:rsidRPr="00584B3F">
        <w:t xml:space="preserve">Name: </w:t>
      </w:r>
      <w:r w:rsidRPr="00584B3F">
        <w:fldChar w:fldCharType="begin">
          <w:ffData>
            <w:name w:val="Text11"/>
            <w:enabled/>
            <w:calcOnExit w:val="0"/>
            <w:textInput/>
          </w:ffData>
        </w:fldChar>
      </w:r>
      <w:bookmarkStart w:id="1754" w:name="Text11"/>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54"/>
    </w:p>
    <w:p w14:paraId="65463043" w14:textId="77777777" w:rsidR="00F02D3F" w:rsidRPr="00584B3F" w:rsidRDefault="00F02D3F" w:rsidP="00F02D3F">
      <w:pPr>
        <w:keepNext/>
        <w:suppressAutoHyphens/>
        <w:jc w:val="both"/>
      </w:pPr>
    </w:p>
    <w:p w14:paraId="50B66EED" w14:textId="77777777" w:rsidR="00F02D3F" w:rsidRPr="00584B3F" w:rsidRDefault="00F02D3F" w:rsidP="00F02D3F">
      <w:pPr>
        <w:keepNext/>
        <w:suppressAutoHyphens/>
        <w:jc w:val="both"/>
      </w:pPr>
      <w:r w:rsidRPr="00584B3F">
        <w:t xml:space="preserve">Title: </w:t>
      </w:r>
      <w:r w:rsidRPr="00584B3F">
        <w:fldChar w:fldCharType="begin">
          <w:ffData>
            <w:name w:val="Text12"/>
            <w:enabled/>
            <w:calcOnExit w:val="0"/>
            <w:textInput/>
          </w:ffData>
        </w:fldChar>
      </w:r>
      <w:bookmarkStart w:id="1755" w:name="Text12"/>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55"/>
    </w:p>
    <w:p w14:paraId="01CA6C38" w14:textId="77777777" w:rsidR="00F02D3F" w:rsidRPr="00584B3F" w:rsidRDefault="00F02D3F" w:rsidP="00F02D3F">
      <w:pPr>
        <w:keepNext/>
        <w:suppressAutoHyphens/>
        <w:jc w:val="both"/>
      </w:pPr>
    </w:p>
    <w:p w14:paraId="4DA645F5" w14:textId="77777777" w:rsidR="00F02D3F" w:rsidRPr="00584B3F" w:rsidRDefault="00F02D3F" w:rsidP="00F02D3F">
      <w:pPr>
        <w:keepNext/>
        <w:suppressAutoHyphens/>
        <w:jc w:val="both"/>
      </w:pPr>
      <w:r w:rsidRPr="00584B3F">
        <w:t xml:space="preserve">Date: </w:t>
      </w:r>
      <w:r w:rsidRPr="00584B3F">
        <w:fldChar w:fldCharType="begin">
          <w:ffData>
            <w:name w:val="Text13"/>
            <w:enabled/>
            <w:calcOnExit w:val="0"/>
            <w:textInput/>
          </w:ffData>
        </w:fldChar>
      </w:r>
      <w:bookmarkStart w:id="1756" w:name="Text13"/>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56"/>
    </w:p>
    <w:p w14:paraId="7ED6A8E3" w14:textId="77777777" w:rsidR="00F02D3F" w:rsidRPr="00584B3F" w:rsidRDefault="00F02D3F" w:rsidP="00F02D3F">
      <w:pPr>
        <w:keepNext/>
        <w:suppressAutoHyphens/>
        <w:jc w:val="both"/>
      </w:pPr>
    </w:p>
    <w:p w14:paraId="0C19F7FE" w14:textId="77777777" w:rsidR="00F02D3F" w:rsidRPr="00584B3F" w:rsidRDefault="00F02D3F" w:rsidP="00F02D3F">
      <w:pPr>
        <w:keepNext/>
        <w:suppressAutoHyphens/>
        <w:jc w:val="both"/>
      </w:pPr>
    </w:p>
    <w:p w14:paraId="5B4B718F" w14:textId="77777777" w:rsidR="00F02D3F" w:rsidRPr="00584B3F" w:rsidRDefault="00F02D3F" w:rsidP="00F02D3F">
      <w:pPr>
        <w:keepNext/>
        <w:suppressAutoHyphens/>
        <w:jc w:val="both"/>
      </w:pPr>
      <w:r w:rsidRPr="00584B3F">
        <w:t xml:space="preserve">Market Participant Name: </w:t>
      </w:r>
      <w:r w:rsidRPr="00584B3F">
        <w:fldChar w:fldCharType="begin">
          <w:ffData>
            <w:name w:val="Text14"/>
            <w:enabled/>
            <w:calcOnExit w:val="0"/>
            <w:textInput/>
          </w:ffData>
        </w:fldChar>
      </w:r>
      <w:bookmarkStart w:id="1757" w:name="Text14"/>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57"/>
    </w:p>
    <w:p w14:paraId="7850742E" w14:textId="77777777" w:rsidR="00F02D3F" w:rsidRPr="00584B3F" w:rsidRDefault="00F02D3F" w:rsidP="00F02D3F">
      <w:pPr>
        <w:keepNext/>
        <w:suppressAutoHyphens/>
        <w:jc w:val="both"/>
      </w:pPr>
    </w:p>
    <w:p w14:paraId="418604DE" w14:textId="77777777" w:rsidR="00F02D3F" w:rsidRPr="00584B3F" w:rsidRDefault="00F02D3F" w:rsidP="00F02D3F">
      <w:pPr>
        <w:keepNext/>
        <w:suppressAutoHyphens/>
        <w:jc w:val="both"/>
      </w:pPr>
    </w:p>
    <w:p w14:paraId="4D7591BD" w14:textId="77777777" w:rsidR="00F02D3F" w:rsidRPr="00584B3F" w:rsidRDefault="00F02D3F" w:rsidP="00F02D3F">
      <w:pPr>
        <w:keepNext/>
        <w:suppressAutoHyphens/>
        <w:jc w:val="both"/>
      </w:pPr>
      <w:r w:rsidRPr="00584B3F">
        <w:t xml:space="preserve">Market Participant DUNS: </w:t>
      </w:r>
      <w:r w:rsidRPr="00584B3F">
        <w:fldChar w:fldCharType="begin">
          <w:ffData>
            <w:name w:val="Text15"/>
            <w:enabled/>
            <w:calcOnExit w:val="0"/>
            <w:textInput/>
          </w:ffData>
        </w:fldChar>
      </w:r>
      <w:bookmarkStart w:id="1758" w:name="Text15"/>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58"/>
    </w:p>
    <w:p w14:paraId="3264D860" w14:textId="77777777" w:rsidR="00F02D3F" w:rsidRPr="00584B3F" w:rsidRDefault="00F02D3F" w:rsidP="00F02D3F">
      <w:pPr>
        <w:spacing w:before="120" w:after="120"/>
      </w:pPr>
      <w:r w:rsidRPr="00584B3F">
        <w:rPr>
          <w:color w:val="333300"/>
        </w:rPr>
        <w:t xml:space="preserve">    </w:t>
      </w:r>
      <w:r w:rsidRPr="00584B3F">
        <w:t xml:space="preserve">   </w:t>
      </w:r>
    </w:p>
    <w:p w14:paraId="61CDB71C" w14:textId="77777777" w:rsidR="00F02D3F" w:rsidRPr="00584B3F" w:rsidRDefault="00F02D3F" w:rsidP="00F02D3F">
      <w:pPr>
        <w:spacing w:before="120" w:after="120"/>
      </w:pPr>
    </w:p>
    <w:p w14:paraId="2BF69E04" w14:textId="77777777" w:rsidR="00F02D3F" w:rsidRPr="00584B3F" w:rsidRDefault="00F02D3F" w:rsidP="00F02D3F">
      <w:pPr>
        <w:spacing w:before="120" w:after="120"/>
      </w:pPr>
    </w:p>
    <w:p w14:paraId="2F18C80F" w14:textId="77777777" w:rsidR="00F02D3F" w:rsidRPr="00584B3F" w:rsidRDefault="00F02D3F" w:rsidP="00F02D3F">
      <w:pPr>
        <w:spacing w:before="120" w:after="120"/>
      </w:pPr>
    </w:p>
    <w:p w14:paraId="64BFC1A9" w14:textId="77777777" w:rsidR="00F02D3F" w:rsidRPr="00584B3F" w:rsidRDefault="00F02D3F" w:rsidP="00F02D3F">
      <w:pPr>
        <w:spacing w:before="120" w:after="120"/>
      </w:pPr>
    </w:p>
    <w:p w14:paraId="2B7564E9" w14:textId="77777777" w:rsidR="00F02D3F" w:rsidRPr="00584B3F" w:rsidRDefault="00F02D3F" w:rsidP="00F02D3F">
      <w:pPr>
        <w:spacing w:before="120" w:after="120"/>
        <w:rPr>
          <w:color w:val="33330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02D3F" w:rsidRPr="00584B3F" w14:paraId="4DFE6AE7" w14:textId="77777777" w:rsidTr="00927624">
        <w:tc>
          <w:tcPr>
            <w:tcW w:w="9558" w:type="dxa"/>
            <w:shd w:val="pct12" w:color="auto" w:fill="auto"/>
          </w:tcPr>
          <w:p w14:paraId="51AD036E" w14:textId="77777777" w:rsidR="00F02D3F" w:rsidRPr="00584B3F" w:rsidRDefault="00F02D3F" w:rsidP="00927624">
            <w:pPr>
              <w:spacing w:before="120" w:after="240"/>
              <w:rPr>
                <w:b/>
                <w:i/>
                <w:lang w:val="x-none" w:eastAsia="x-none"/>
              </w:rPr>
            </w:pPr>
            <w:r w:rsidRPr="00584B3F">
              <w:rPr>
                <w:b/>
                <w:i/>
                <w:lang w:val="x-none" w:eastAsia="x-none"/>
              </w:rPr>
              <w:t xml:space="preserve">[NPRR857:  </w:t>
            </w:r>
            <w:r w:rsidRPr="00584B3F">
              <w:rPr>
                <w:b/>
                <w:i/>
                <w:lang w:eastAsia="x-none"/>
              </w:rPr>
              <w:t>Replace Section 22 Attachment A above with the following</w:t>
            </w:r>
            <w:r w:rsidRPr="00584B3F">
              <w:rPr>
                <w:b/>
                <w:i/>
                <w:lang w:val="x-none" w:eastAsia="x-none"/>
              </w:rPr>
              <w:t xml:space="preserve"> upon system implementation</w:t>
            </w:r>
            <w:r w:rsidRPr="00584B3F">
              <w:rPr>
                <w:b/>
                <w:i/>
                <w:lang w:eastAsia="x-none"/>
              </w:rPr>
              <w:t xml:space="preserve"> </w:t>
            </w:r>
            <w:r w:rsidRPr="00584B3F">
              <w:rPr>
                <w:b/>
                <w:i/>
                <w:iCs/>
                <w:lang w:val="x-none" w:eastAsia="x-none"/>
              </w:rPr>
              <w:t xml:space="preserve">and satisfying the following conditions:  (1) Southern Cross provides </w:t>
            </w:r>
            <w:r w:rsidRPr="00584B3F">
              <w:rPr>
                <w:b/>
                <w:i/>
                <w:iCs/>
                <w:lang w:val="x-none" w:eastAsia="x-none"/>
              </w:rPr>
              <w:lastRenderedPageBreak/>
              <w:t>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584B3F">
              <w:rPr>
                <w:b/>
                <w:i/>
                <w:lang w:val="x-none" w:eastAsia="x-none"/>
              </w:rPr>
              <w:t>:]</w:t>
            </w:r>
          </w:p>
          <w:p w14:paraId="7569630E" w14:textId="77777777" w:rsidR="00F02D3F" w:rsidRPr="00584B3F" w:rsidRDefault="00F02D3F" w:rsidP="00927624">
            <w:pPr>
              <w:jc w:val="center"/>
              <w:rPr>
                <w:szCs w:val="20"/>
              </w:rPr>
            </w:pPr>
            <w:r w:rsidRPr="00584B3F">
              <w:rPr>
                <w:szCs w:val="20"/>
              </w:rPr>
              <w:t>Standard Form Market Participant Agreement</w:t>
            </w:r>
          </w:p>
          <w:p w14:paraId="670A16F4" w14:textId="77777777" w:rsidR="00F02D3F" w:rsidRPr="00584B3F" w:rsidRDefault="00F02D3F" w:rsidP="00927624">
            <w:pPr>
              <w:jc w:val="center"/>
            </w:pPr>
            <w:r w:rsidRPr="00584B3F">
              <w:t>Between</w:t>
            </w:r>
          </w:p>
          <w:p w14:paraId="091F8D0C" w14:textId="77777777" w:rsidR="00F02D3F" w:rsidRPr="00584B3F" w:rsidRDefault="00F02D3F" w:rsidP="00927624">
            <w:pPr>
              <w:jc w:val="center"/>
              <w:rPr>
                <w:u w:val="single"/>
              </w:rPr>
            </w:pPr>
            <w:r w:rsidRPr="00584B3F">
              <w:rPr>
                <w:u w:val="single"/>
              </w:rPr>
              <w:t>Participant</w:t>
            </w:r>
          </w:p>
          <w:p w14:paraId="1A72C93F" w14:textId="77777777" w:rsidR="00F02D3F" w:rsidRPr="00584B3F" w:rsidRDefault="00F02D3F" w:rsidP="00927624">
            <w:pPr>
              <w:jc w:val="center"/>
              <w:rPr>
                <w:u w:val="single"/>
              </w:rPr>
            </w:pPr>
            <w:r w:rsidRPr="00584B3F">
              <w:rPr>
                <w:u w:val="single"/>
              </w:rPr>
              <w:t>and</w:t>
            </w:r>
          </w:p>
          <w:p w14:paraId="409F3F18" w14:textId="77777777" w:rsidR="00F02D3F" w:rsidRPr="00584B3F" w:rsidRDefault="00F02D3F" w:rsidP="00927624">
            <w:pPr>
              <w:jc w:val="center"/>
            </w:pPr>
            <w:r w:rsidRPr="00584B3F">
              <w:rPr>
                <w:u w:val="single"/>
              </w:rPr>
              <w:t>Electric Reliability Council of Texas, Inc.</w:t>
            </w:r>
          </w:p>
          <w:p w14:paraId="384440F4" w14:textId="77777777" w:rsidR="00F02D3F" w:rsidRPr="00584B3F" w:rsidRDefault="00F02D3F" w:rsidP="00927624">
            <w:pPr>
              <w:jc w:val="center"/>
            </w:pPr>
          </w:p>
          <w:p w14:paraId="2D7CA430" w14:textId="77777777" w:rsidR="00F02D3F" w:rsidRPr="00584B3F" w:rsidRDefault="00F02D3F" w:rsidP="00927624">
            <w:pPr>
              <w:jc w:val="both"/>
            </w:pPr>
            <w:r w:rsidRPr="00584B3F">
              <w:t>This Market Participant Agreement (“Agreement”), effective as of the___________ day of _______________,___________ (“Effective Date”), is entered into by and between [Participant], a [State of Registration and Entity type] (“Participant”) and Electric Reliability Council of Texas, Inc., a Texas non-profit corporation (“ERCOT”).</w:t>
            </w:r>
          </w:p>
          <w:p w14:paraId="21B38D39" w14:textId="77777777" w:rsidR="00F02D3F" w:rsidRPr="00584B3F" w:rsidRDefault="00F02D3F" w:rsidP="00F02D3F">
            <w:pPr>
              <w:keepNext/>
              <w:numPr>
                <w:ilvl w:val="0"/>
                <w:numId w:val="13"/>
              </w:numPr>
              <w:tabs>
                <w:tab w:val="left" w:pos="1440"/>
              </w:tabs>
              <w:spacing w:before="240" w:after="240"/>
              <w:ind w:left="0" w:firstLine="0"/>
              <w:jc w:val="center"/>
              <w:outlineLvl w:val="4"/>
              <w:rPr>
                <w:b/>
                <w:sz w:val="26"/>
                <w:szCs w:val="20"/>
                <w:u w:val="single"/>
              </w:rPr>
            </w:pPr>
            <w:r w:rsidRPr="00584B3F">
              <w:rPr>
                <w:b/>
                <w:sz w:val="26"/>
                <w:szCs w:val="20"/>
                <w:u w:val="single"/>
              </w:rPr>
              <w:t>Recitals</w:t>
            </w:r>
          </w:p>
          <w:p w14:paraId="003D77A3" w14:textId="77777777" w:rsidR="00F02D3F" w:rsidRPr="00584B3F" w:rsidRDefault="00F02D3F" w:rsidP="00927624">
            <w:pPr>
              <w:jc w:val="both"/>
            </w:pPr>
          </w:p>
          <w:p w14:paraId="512356F8" w14:textId="77777777" w:rsidR="00F02D3F" w:rsidRPr="00584B3F" w:rsidRDefault="00F02D3F" w:rsidP="00927624">
            <w:pPr>
              <w:jc w:val="both"/>
            </w:pPr>
            <w:r w:rsidRPr="00584B3F">
              <w:t>WHEREAS:</w:t>
            </w:r>
          </w:p>
          <w:p w14:paraId="53CC4F1F" w14:textId="77777777" w:rsidR="00F02D3F" w:rsidRPr="00584B3F" w:rsidRDefault="00F02D3F" w:rsidP="00927624">
            <w:pPr>
              <w:jc w:val="both"/>
            </w:pPr>
          </w:p>
          <w:p w14:paraId="6004371F" w14:textId="77777777" w:rsidR="00F02D3F" w:rsidRPr="00584B3F" w:rsidRDefault="00F02D3F" w:rsidP="00927624">
            <w:pPr>
              <w:jc w:val="both"/>
            </w:pPr>
            <w:r w:rsidRPr="00584B3F">
              <w:t>A.</w:t>
            </w:r>
            <w:r w:rsidRPr="00584B3F">
              <w:tab/>
              <w:t xml:space="preserve">As defined in the ERCOT Protocols, Participant is a (check all that apply): </w:t>
            </w:r>
          </w:p>
          <w:p w14:paraId="1CC37874" w14:textId="77777777" w:rsidR="00F02D3F" w:rsidRPr="00584B3F" w:rsidRDefault="00F02D3F" w:rsidP="00927624">
            <w:pPr>
              <w:jc w:val="both"/>
            </w:pPr>
          </w:p>
          <w:p w14:paraId="11F0CBF7" w14:textId="77777777" w:rsidR="00F02D3F" w:rsidRPr="00584B3F" w:rsidRDefault="00F02D3F" w:rsidP="00927624">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433882">
              <w:fldChar w:fldCharType="separate"/>
            </w:r>
            <w:r w:rsidRPr="00584B3F">
              <w:fldChar w:fldCharType="end"/>
            </w:r>
            <w:r w:rsidRPr="00584B3F">
              <w:t xml:space="preserve"> Load Serving Entity (LSE)</w:t>
            </w:r>
          </w:p>
          <w:p w14:paraId="5DCD83B1" w14:textId="77777777" w:rsidR="00F02D3F" w:rsidRPr="00584B3F" w:rsidRDefault="00F02D3F" w:rsidP="00927624">
            <w:pPr>
              <w:ind w:left="720"/>
              <w:jc w:val="both"/>
            </w:pPr>
          </w:p>
          <w:p w14:paraId="304209A6" w14:textId="77777777" w:rsidR="00F02D3F" w:rsidRPr="00584B3F" w:rsidRDefault="00F02D3F" w:rsidP="00927624">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433882">
              <w:fldChar w:fldCharType="separate"/>
            </w:r>
            <w:r w:rsidRPr="00584B3F">
              <w:fldChar w:fldCharType="end"/>
            </w:r>
            <w:r w:rsidRPr="00584B3F">
              <w:t xml:space="preserve"> Qualified Scheduling Entity (QSE)</w:t>
            </w:r>
          </w:p>
          <w:p w14:paraId="7078F1CE" w14:textId="77777777" w:rsidR="00F02D3F" w:rsidRPr="00584B3F" w:rsidRDefault="00F02D3F" w:rsidP="00927624">
            <w:pPr>
              <w:ind w:left="720"/>
              <w:jc w:val="both"/>
            </w:pPr>
          </w:p>
          <w:p w14:paraId="6AE15722" w14:textId="77777777" w:rsidR="00F02D3F" w:rsidRPr="00584B3F" w:rsidRDefault="00F02D3F" w:rsidP="00927624">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433882">
              <w:fldChar w:fldCharType="separate"/>
            </w:r>
            <w:r w:rsidRPr="00584B3F">
              <w:fldChar w:fldCharType="end"/>
            </w:r>
            <w:r w:rsidRPr="00584B3F">
              <w:t xml:space="preserve"> Transmission Service Provider (TSP)</w:t>
            </w:r>
          </w:p>
          <w:p w14:paraId="61D89163" w14:textId="77777777" w:rsidR="00F02D3F" w:rsidRPr="00584B3F" w:rsidRDefault="00F02D3F" w:rsidP="00927624">
            <w:pPr>
              <w:ind w:left="720"/>
              <w:jc w:val="both"/>
            </w:pPr>
          </w:p>
          <w:p w14:paraId="4C4E5B4E" w14:textId="77777777" w:rsidR="00F02D3F" w:rsidRPr="00584B3F" w:rsidRDefault="00F02D3F" w:rsidP="00927624">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433882">
              <w:fldChar w:fldCharType="separate"/>
            </w:r>
            <w:r w:rsidRPr="00584B3F">
              <w:fldChar w:fldCharType="end"/>
            </w:r>
            <w:r w:rsidRPr="00584B3F">
              <w:t xml:space="preserve"> Distribution Service Provider (DSP)</w:t>
            </w:r>
          </w:p>
          <w:p w14:paraId="75119F17" w14:textId="77777777" w:rsidR="00F02D3F" w:rsidRPr="00584B3F" w:rsidRDefault="00F02D3F" w:rsidP="00927624">
            <w:pPr>
              <w:ind w:left="720"/>
              <w:jc w:val="both"/>
            </w:pPr>
          </w:p>
          <w:p w14:paraId="40113ACE" w14:textId="77777777" w:rsidR="00F02D3F" w:rsidRPr="00584B3F" w:rsidRDefault="00F02D3F" w:rsidP="00927624">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433882">
              <w:fldChar w:fldCharType="separate"/>
            </w:r>
            <w:r w:rsidRPr="00584B3F">
              <w:fldChar w:fldCharType="end"/>
            </w:r>
            <w:r w:rsidRPr="00584B3F">
              <w:t xml:space="preserve"> Congestion Revenue Right (CRR) Account Holder</w:t>
            </w:r>
          </w:p>
          <w:p w14:paraId="7009B7A4" w14:textId="77777777" w:rsidR="00F02D3F" w:rsidRPr="00584B3F" w:rsidRDefault="00F02D3F" w:rsidP="00927624">
            <w:pPr>
              <w:ind w:left="720"/>
              <w:jc w:val="both"/>
            </w:pPr>
          </w:p>
          <w:p w14:paraId="3FD7015E" w14:textId="77777777" w:rsidR="00F02D3F" w:rsidRPr="00584B3F" w:rsidRDefault="00F02D3F" w:rsidP="00927624">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433882">
              <w:fldChar w:fldCharType="separate"/>
            </w:r>
            <w:r w:rsidRPr="00584B3F">
              <w:fldChar w:fldCharType="end"/>
            </w:r>
            <w:r w:rsidRPr="00584B3F">
              <w:t xml:space="preserve"> Resource Entity</w:t>
            </w:r>
          </w:p>
          <w:p w14:paraId="365C577A" w14:textId="77777777" w:rsidR="00F02D3F" w:rsidRPr="00584B3F" w:rsidRDefault="00F02D3F" w:rsidP="00927624">
            <w:pPr>
              <w:ind w:left="720"/>
              <w:jc w:val="both"/>
            </w:pPr>
          </w:p>
          <w:p w14:paraId="0F94C57B" w14:textId="77777777" w:rsidR="00F02D3F" w:rsidRPr="00584B3F" w:rsidRDefault="00F02D3F" w:rsidP="00927624">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433882">
              <w:fldChar w:fldCharType="separate"/>
            </w:r>
            <w:r w:rsidRPr="00584B3F">
              <w:fldChar w:fldCharType="end"/>
            </w:r>
            <w:r w:rsidRPr="00584B3F">
              <w:t xml:space="preserve"> </w:t>
            </w:r>
            <w:del w:id="1759" w:author="TEBA" w:date="2024-12-10T07:10:00Z">
              <w:r w:rsidRPr="00584B3F" w:rsidDel="009A56E6">
                <w:delText xml:space="preserve">Renewable </w:delText>
              </w:r>
            </w:del>
            <w:r w:rsidRPr="00584B3F">
              <w:t xml:space="preserve">Energy </w:t>
            </w:r>
            <w:ins w:id="1760" w:author="TEBA" w:date="2024-12-10T07:10:00Z">
              <w:r>
                <w:t xml:space="preserve">Attribute </w:t>
              </w:r>
            </w:ins>
            <w:del w:id="1761" w:author="TEBA" w:date="2024-12-10T07:11:00Z">
              <w:r w:rsidRPr="00584B3F" w:rsidDel="009A56E6">
                <w:delText xml:space="preserve">Credit </w:delText>
              </w:r>
            </w:del>
            <w:ins w:id="1762" w:author="TEBA" w:date="2024-12-10T07:11:00Z">
              <w:r>
                <w:t>Certificate</w:t>
              </w:r>
              <w:r w:rsidRPr="00584B3F">
                <w:t xml:space="preserve"> </w:t>
              </w:r>
            </w:ins>
            <w:r w:rsidRPr="00584B3F">
              <w:t>(</w:t>
            </w:r>
            <w:del w:id="1763" w:author="TEBA" w:date="2024-12-10T07:11:00Z">
              <w:r w:rsidRPr="00584B3F" w:rsidDel="009A56E6">
                <w:delText>REC</w:delText>
              </w:r>
            </w:del>
            <w:ins w:id="1764" w:author="TEBA" w:date="2024-12-10T07:11:00Z">
              <w:r>
                <w:t>EAC</w:t>
              </w:r>
            </w:ins>
            <w:r w:rsidRPr="00584B3F">
              <w:t xml:space="preserve">) Account Holder </w:t>
            </w:r>
          </w:p>
          <w:p w14:paraId="5968B136" w14:textId="77777777" w:rsidR="00F02D3F" w:rsidRPr="00584B3F" w:rsidRDefault="00F02D3F" w:rsidP="00927624">
            <w:pPr>
              <w:ind w:left="720"/>
              <w:jc w:val="both"/>
            </w:pPr>
          </w:p>
          <w:p w14:paraId="206340EE" w14:textId="77777777" w:rsidR="00F02D3F" w:rsidRPr="00584B3F" w:rsidRDefault="00F02D3F" w:rsidP="00927624">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433882">
              <w:fldChar w:fldCharType="separate"/>
            </w:r>
            <w:r w:rsidRPr="00584B3F">
              <w:fldChar w:fldCharType="end"/>
            </w:r>
            <w:r w:rsidRPr="00584B3F">
              <w:t xml:space="preserve"> Independent Market Information System Registered Entity (IMRE)</w:t>
            </w:r>
          </w:p>
          <w:p w14:paraId="1ABEBBE9" w14:textId="77777777" w:rsidR="00F02D3F" w:rsidRPr="00584B3F" w:rsidRDefault="00F02D3F" w:rsidP="00927624">
            <w:pPr>
              <w:ind w:left="720"/>
              <w:jc w:val="both"/>
            </w:pPr>
            <w:r w:rsidRPr="00584B3F">
              <w:t xml:space="preserve"> </w:t>
            </w:r>
          </w:p>
          <w:p w14:paraId="223B9E22" w14:textId="77777777" w:rsidR="00F02D3F" w:rsidRPr="00584B3F" w:rsidRDefault="00F02D3F" w:rsidP="00927624">
            <w:pPr>
              <w:spacing w:after="120"/>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433882">
              <w:fldChar w:fldCharType="separate"/>
            </w:r>
            <w:r w:rsidRPr="00584B3F">
              <w:fldChar w:fldCharType="end"/>
            </w:r>
            <w:r w:rsidRPr="00584B3F">
              <w:t xml:space="preserve"> Direct Current Tie Operator (DCTO) </w:t>
            </w:r>
          </w:p>
          <w:p w14:paraId="642E3293" w14:textId="77777777" w:rsidR="00F02D3F" w:rsidRPr="00584B3F" w:rsidRDefault="00F02D3F" w:rsidP="00927624">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B.</w:t>
            </w:r>
            <w:r w:rsidRPr="00584B3F">
              <w:rPr>
                <w:szCs w:val="20"/>
              </w:rPr>
              <w:tab/>
              <w:t>ERCOT is the Independent Organization certified under PURA §39.151 for the ERCOT Region; and</w:t>
            </w:r>
          </w:p>
          <w:p w14:paraId="5B572265" w14:textId="77777777" w:rsidR="00F02D3F" w:rsidRPr="00584B3F" w:rsidRDefault="00F02D3F" w:rsidP="00927624">
            <w:pPr>
              <w:tabs>
                <w:tab w:val="left" w:pos="-984"/>
                <w:tab w:val="left" w:pos="-720"/>
                <w:tab w:val="left" w:pos="0"/>
                <w:tab w:val="num"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lastRenderedPageBreak/>
              <w:t>C.</w:t>
            </w:r>
            <w:r w:rsidRPr="00584B3F">
              <w:rPr>
                <w:szCs w:val="20"/>
              </w:rPr>
              <w:tab/>
              <w:t xml:space="preserve">The Parties enter into this Agreement </w:t>
            </w:r>
            <w:proofErr w:type="gramStart"/>
            <w:r w:rsidRPr="00584B3F">
              <w:rPr>
                <w:szCs w:val="20"/>
              </w:rPr>
              <w:t>in order to</w:t>
            </w:r>
            <w:proofErr w:type="gramEnd"/>
            <w:r w:rsidRPr="00584B3F">
              <w:rPr>
                <w:szCs w:val="20"/>
              </w:rPr>
              <w:t xml:space="preserve"> establish the terms and conditions by which ERCOT and Participant will discharge their respective duties and responsibilities under the ERCOT Protocols.</w:t>
            </w:r>
          </w:p>
          <w:p w14:paraId="38CF533C" w14:textId="77777777" w:rsidR="00F02D3F" w:rsidRPr="00584B3F" w:rsidRDefault="00F02D3F" w:rsidP="00927624">
            <w:pPr>
              <w:jc w:val="both"/>
            </w:pPr>
          </w:p>
          <w:p w14:paraId="04B8F6C6" w14:textId="77777777" w:rsidR="00F02D3F" w:rsidRPr="00584B3F" w:rsidRDefault="00F02D3F" w:rsidP="00927624">
            <w:pPr>
              <w:jc w:val="both"/>
              <w:rPr>
                <w:szCs w:val="20"/>
                <w:u w:val="single"/>
              </w:rPr>
            </w:pPr>
            <w:r w:rsidRPr="00584B3F">
              <w:rPr>
                <w:szCs w:val="20"/>
                <w:u w:val="single"/>
              </w:rPr>
              <w:t>Agreements</w:t>
            </w:r>
          </w:p>
          <w:p w14:paraId="46DFB277" w14:textId="77777777" w:rsidR="00F02D3F" w:rsidRPr="00584B3F" w:rsidRDefault="00F02D3F" w:rsidP="00927624">
            <w:pPr>
              <w:jc w:val="both"/>
            </w:pPr>
          </w:p>
          <w:p w14:paraId="0ECE6357" w14:textId="77777777" w:rsidR="00F02D3F" w:rsidRPr="00584B3F" w:rsidRDefault="00F02D3F" w:rsidP="00927624">
            <w:pPr>
              <w:widowControl w:val="0"/>
              <w:spacing w:after="240"/>
              <w:jc w:val="both"/>
              <w:rPr>
                <w:szCs w:val="20"/>
              </w:rPr>
            </w:pPr>
            <w:r w:rsidRPr="00584B3F">
              <w:rPr>
                <w:szCs w:val="20"/>
              </w:rPr>
              <w:t>NOW, THEREFORE, in consideration of the mutual covenants and promises contained herein, ERCOT and Participant (the “Parties”) hereby agree as follows:</w:t>
            </w:r>
          </w:p>
          <w:p w14:paraId="1EC5A77F" w14:textId="77777777" w:rsidR="00F02D3F" w:rsidRPr="00584B3F" w:rsidRDefault="00F02D3F" w:rsidP="00927624">
            <w:pPr>
              <w:keepNext/>
              <w:keepLines/>
              <w:spacing w:before="120" w:after="120"/>
              <w:jc w:val="both"/>
            </w:pPr>
            <w:r w:rsidRPr="00584B3F">
              <w:rPr>
                <w:u w:val="single"/>
              </w:rPr>
              <w:t>Section 1. Notice.</w:t>
            </w:r>
            <w:r w:rsidRPr="00584B3F">
              <w:t xml:space="preserve">  </w:t>
            </w:r>
          </w:p>
          <w:p w14:paraId="1FB77108" w14:textId="77777777" w:rsidR="00F02D3F" w:rsidRPr="00584B3F" w:rsidRDefault="00F02D3F" w:rsidP="00927624">
            <w:pPr>
              <w:spacing w:before="120" w:after="120"/>
              <w:jc w:val="both"/>
            </w:pPr>
            <w:r w:rsidRPr="00584B3F">
              <w:t>All notices required to be given under this Agreement shall be in writing, and shall be deemed delivered three (3)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overnight delivery service. Either Party may change its address for such notices by delivering to the other Party a written notice referring specifically to this Agreement. Notices required under the ERCOT Protocols shall be in accordance with the applicable Section of the ERCOT Protocols.</w:t>
            </w:r>
          </w:p>
          <w:p w14:paraId="5B77F4BB" w14:textId="77777777" w:rsidR="00F02D3F" w:rsidRPr="00584B3F" w:rsidRDefault="00F02D3F" w:rsidP="00927624">
            <w:pPr>
              <w:keepNext/>
              <w:spacing w:after="240"/>
              <w:jc w:val="both"/>
              <w:rPr>
                <w:iCs/>
                <w:szCs w:val="20"/>
              </w:rPr>
            </w:pPr>
            <w:r w:rsidRPr="00584B3F">
              <w:rPr>
                <w:iCs/>
                <w:szCs w:val="20"/>
              </w:rPr>
              <w:t>If to ERCOT:</w:t>
            </w:r>
          </w:p>
          <w:p w14:paraId="23F485F3" w14:textId="77777777" w:rsidR="00F02D3F" w:rsidRPr="00584B3F" w:rsidRDefault="00F02D3F" w:rsidP="00927624">
            <w:pPr>
              <w:ind w:left="720"/>
              <w:jc w:val="both"/>
            </w:pPr>
            <w:r w:rsidRPr="00584B3F">
              <w:t>Electric Reliability Council of Texas, Inc.</w:t>
            </w:r>
          </w:p>
          <w:p w14:paraId="76C370D9" w14:textId="77777777" w:rsidR="00F02D3F" w:rsidRPr="00584B3F" w:rsidRDefault="00F02D3F" w:rsidP="00927624">
            <w:pPr>
              <w:ind w:left="720"/>
              <w:jc w:val="both"/>
            </w:pPr>
            <w:r w:rsidRPr="00584B3F">
              <w:t>Attn: Legal Department</w:t>
            </w:r>
          </w:p>
          <w:p w14:paraId="42CD302A" w14:textId="77777777" w:rsidR="00F02D3F" w:rsidRPr="00584B3F" w:rsidRDefault="00F02D3F" w:rsidP="00927624">
            <w:pPr>
              <w:ind w:left="720"/>
              <w:jc w:val="both"/>
            </w:pPr>
            <w:r w:rsidRPr="00584B3F">
              <w:t>8000 Metropolis Drive (Building E), Suite 100</w:t>
            </w:r>
          </w:p>
          <w:p w14:paraId="54BD947F" w14:textId="77777777" w:rsidR="00F02D3F" w:rsidRPr="00584B3F" w:rsidRDefault="00F02D3F" w:rsidP="00927624">
            <w:pPr>
              <w:ind w:left="720"/>
              <w:jc w:val="both"/>
            </w:pPr>
            <w:r w:rsidRPr="00584B3F">
              <w:t>Austin, Texas 78744</w:t>
            </w:r>
          </w:p>
          <w:p w14:paraId="07F6B2CB" w14:textId="77777777" w:rsidR="00F02D3F" w:rsidRPr="00584B3F" w:rsidRDefault="00F02D3F" w:rsidP="00927624">
            <w:pPr>
              <w:ind w:left="720"/>
              <w:jc w:val="both"/>
            </w:pPr>
            <w:r w:rsidRPr="00584B3F">
              <w:t xml:space="preserve">Telephone: </w:t>
            </w:r>
            <w:r w:rsidRPr="00584B3F">
              <w:tab/>
              <w:t>(512) 225-7000</w:t>
            </w:r>
          </w:p>
          <w:p w14:paraId="1E35C361" w14:textId="77777777" w:rsidR="00F02D3F" w:rsidRPr="00584B3F" w:rsidRDefault="00F02D3F" w:rsidP="00927624">
            <w:pPr>
              <w:ind w:left="720"/>
              <w:jc w:val="both"/>
            </w:pPr>
            <w:r w:rsidRPr="00584B3F">
              <w:t xml:space="preserve">Facsimile: </w:t>
            </w:r>
            <w:r w:rsidRPr="00584B3F">
              <w:tab/>
              <w:t>(512) 225-7079</w:t>
            </w:r>
          </w:p>
          <w:p w14:paraId="0F952B78" w14:textId="77777777" w:rsidR="00F02D3F" w:rsidRPr="00584B3F" w:rsidRDefault="00F02D3F" w:rsidP="00927624">
            <w:pPr>
              <w:jc w:val="both"/>
            </w:pPr>
          </w:p>
          <w:p w14:paraId="68B15C27" w14:textId="77777777" w:rsidR="00F02D3F" w:rsidRPr="00584B3F" w:rsidRDefault="00F02D3F" w:rsidP="00927624">
            <w:pPr>
              <w:spacing w:after="240"/>
              <w:jc w:val="both"/>
            </w:pPr>
            <w:r w:rsidRPr="00584B3F">
              <w:t>If to Participant:</w:t>
            </w:r>
          </w:p>
          <w:p w14:paraId="772941E5" w14:textId="77777777" w:rsidR="00F02D3F" w:rsidRPr="00584B3F" w:rsidRDefault="00F02D3F" w:rsidP="00927624">
            <w:pPr>
              <w:tabs>
                <w:tab w:val="left" w:pos="2160"/>
              </w:tabs>
              <w:spacing w:after="240"/>
              <w:ind w:left="2160" w:hanging="1440"/>
              <w:contextualSpacing/>
              <w:jc w:val="both"/>
              <w:rPr>
                <w:iCs/>
              </w:rPr>
            </w:pPr>
            <w:r w:rsidRPr="00584B3F">
              <w:rPr>
                <w:iCs/>
              </w:rPr>
              <w:t>[Participant Name]</w:t>
            </w:r>
          </w:p>
          <w:p w14:paraId="04D1E675" w14:textId="77777777" w:rsidR="00F02D3F" w:rsidRPr="00584B3F" w:rsidRDefault="00F02D3F" w:rsidP="00927624">
            <w:pPr>
              <w:tabs>
                <w:tab w:val="left" w:pos="2160"/>
              </w:tabs>
              <w:spacing w:after="240"/>
              <w:ind w:left="2160" w:hanging="1440"/>
              <w:contextualSpacing/>
              <w:jc w:val="both"/>
              <w:rPr>
                <w:iCs/>
              </w:rPr>
            </w:pPr>
            <w:r w:rsidRPr="00584B3F">
              <w:rPr>
                <w:iCs/>
              </w:rPr>
              <w:t>[Contact Person/Dept.]</w:t>
            </w:r>
          </w:p>
          <w:p w14:paraId="0382B827" w14:textId="77777777" w:rsidR="00F02D3F" w:rsidRPr="00584B3F" w:rsidRDefault="00F02D3F" w:rsidP="00927624">
            <w:pPr>
              <w:tabs>
                <w:tab w:val="left" w:pos="2160"/>
              </w:tabs>
              <w:spacing w:after="240"/>
              <w:ind w:left="2160" w:hanging="1440"/>
              <w:contextualSpacing/>
              <w:jc w:val="both"/>
              <w:rPr>
                <w:iCs/>
              </w:rPr>
            </w:pPr>
            <w:r w:rsidRPr="00584B3F">
              <w:rPr>
                <w:iCs/>
              </w:rPr>
              <w:t>[Street Address]</w:t>
            </w:r>
          </w:p>
          <w:p w14:paraId="48DF52A3" w14:textId="77777777" w:rsidR="00F02D3F" w:rsidRPr="00584B3F" w:rsidRDefault="00F02D3F" w:rsidP="00927624">
            <w:pPr>
              <w:tabs>
                <w:tab w:val="left" w:pos="2160"/>
              </w:tabs>
              <w:spacing w:after="240"/>
              <w:ind w:left="2160" w:hanging="1440"/>
              <w:contextualSpacing/>
              <w:jc w:val="both"/>
              <w:rPr>
                <w:iCs/>
              </w:rPr>
            </w:pPr>
            <w:r w:rsidRPr="00584B3F">
              <w:rPr>
                <w:iCs/>
              </w:rPr>
              <w:t>[City, State Zip]</w:t>
            </w:r>
          </w:p>
          <w:p w14:paraId="3A71FFF9" w14:textId="77777777" w:rsidR="00F02D3F" w:rsidRPr="00584B3F" w:rsidRDefault="00F02D3F" w:rsidP="00927624">
            <w:pPr>
              <w:tabs>
                <w:tab w:val="left" w:pos="2160"/>
              </w:tabs>
              <w:spacing w:after="240"/>
              <w:ind w:left="2160" w:hanging="1440"/>
              <w:contextualSpacing/>
              <w:jc w:val="both"/>
              <w:rPr>
                <w:iCs/>
              </w:rPr>
            </w:pPr>
            <w:r w:rsidRPr="00584B3F">
              <w:rPr>
                <w:iCs/>
              </w:rPr>
              <w:t>[Telephone]</w:t>
            </w:r>
          </w:p>
          <w:p w14:paraId="4275B53F" w14:textId="77777777" w:rsidR="00F02D3F" w:rsidRPr="00584B3F" w:rsidRDefault="00F02D3F" w:rsidP="00927624">
            <w:pPr>
              <w:tabs>
                <w:tab w:val="left" w:pos="2160"/>
              </w:tabs>
              <w:spacing w:after="240"/>
              <w:ind w:left="2160" w:hanging="1440"/>
              <w:contextualSpacing/>
              <w:jc w:val="both"/>
              <w:rPr>
                <w:iCs/>
                <w:szCs w:val="20"/>
              </w:rPr>
            </w:pPr>
            <w:r w:rsidRPr="00584B3F">
              <w:rPr>
                <w:iCs/>
              </w:rPr>
              <w:t>[Facsimile]</w:t>
            </w:r>
          </w:p>
          <w:p w14:paraId="38B6F7CC" w14:textId="77777777" w:rsidR="00F02D3F" w:rsidRPr="00584B3F" w:rsidRDefault="00F02D3F" w:rsidP="00927624">
            <w:pPr>
              <w:keepNext/>
              <w:spacing w:before="120" w:after="120"/>
              <w:jc w:val="both"/>
              <w:outlineLvl w:val="0"/>
              <w:rPr>
                <w:szCs w:val="20"/>
                <w:u w:val="single"/>
              </w:rPr>
            </w:pPr>
            <w:r w:rsidRPr="00584B3F">
              <w:rPr>
                <w:szCs w:val="20"/>
                <w:u w:val="single"/>
              </w:rPr>
              <w:t xml:space="preserve">Section 2.  Definitions. </w:t>
            </w:r>
          </w:p>
          <w:p w14:paraId="5E4D12A4" w14:textId="77777777" w:rsidR="00F02D3F" w:rsidRPr="00584B3F" w:rsidRDefault="00F02D3F" w:rsidP="00927624">
            <w:pPr>
              <w:spacing w:before="120" w:after="120"/>
              <w:ind w:left="720" w:hanging="720"/>
              <w:jc w:val="both"/>
              <w:outlineLvl w:val="1"/>
              <w:rPr>
                <w:szCs w:val="20"/>
              </w:rPr>
            </w:pPr>
            <w:r w:rsidRPr="00584B3F">
              <w:rPr>
                <w:szCs w:val="20"/>
              </w:rPr>
              <w:t>A.</w:t>
            </w:r>
            <w:r w:rsidRPr="00584B3F">
              <w:rPr>
                <w:szCs w:val="20"/>
              </w:rPr>
              <w:tab/>
              <w:t xml:space="preserve">Unless herein defined, all definitions and acronyms found in the ERCOT Protocols shall be incorporated by reference into this Agreement. </w:t>
            </w:r>
          </w:p>
          <w:p w14:paraId="4DD10CFF" w14:textId="77777777" w:rsidR="00F02D3F" w:rsidRPr="00584B3F" w:rsidRDefault="00F02D3F" w:rsidP="00927624">
            <w:pPr>
              <w:widowControl w:val="0"/>
              <w:spacing w:before="120" w:after="120"/>
              <w:ind w:left="720" w:hanging="720"/>
              <w:jc w:val="both"/>
              <w:rPr>
                <w:szCs w:val="20"/>
              </w:rPr>
            </w:pPr>
            <w:r w:rsidRPr="00584B3F">
              <w:rPr>
                <w:szCs w:val="20"/>
              </w:rPr>
              <w:t>B.</w:t>
            </w:r>
            <w:r w:rsidRPr="00584B3F">
              <w:rPr>
                <w:szCs w:val="20"/>
              </w:rPr>
              <w:tab/>
              <w:t xml:space="preserve">“ERCOT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w:t>
            </w:r>
            <w:r w:rsidRPr="00584B3F">
              <w:rPr>
                <w:szCs w:val="20"/>
              </w:rPr>
              <w:lastRenderedPageBreak/>
              <w:t>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t>
            </w:r>
          </w:p>
          <w:p w14:paraId="67EC704C" w14:textId="77777777" w:rsidR="00F02D3F" w:rsidRPr="00584B3F" w:rsidRDefault="00F02D3F" w:rsidP="00927624">
            <w:pPr>
              <w:keepNext/>
              <w:spacing w:before="120" w:after="120"/>
              <w:jc w:val="both"/>
              <w:outlineLvl w:val="0"/>
              <w:rPr>
                <w:i/>
                <w:szCs w:val="20"/>
                <w:u w:val="single"/>
              </w:rPr>
            </w:pPr>
            <w:r w:rsidRPr="00584B3F">
              <w:rPr>
                <w:szCs w:val="20"/>
                <w:u w:val="single"/>
              </w:rPr>
              <w:t>Section 3. Term and Termination.</w:t>
            </w:r>
          </w:p>
          <w:p w14:paraId="749CEF65" w14:textId="77777777" w:rsidR="00F02D3F" w:rsidRPr="00584B3F" w:rsidRDefault="00F02D3F" w:rsidP="00927624">
            <w:pPr>
              <w:spacing w:before="120" w:after="120"/>
              <w:ind w:left="720" w:hanging="720"/>
              <w:jc w:val="both"/>
              <w:rPr>
                <w:spacing w:val="-3"/>
                <w:szCs w:val="20"/>
              </w:rPr>
            </w:pPr>
            <w:r w:rsidRPr="00584B3F">
              <w:rPr>
                <w:szCs w:val="20"/>
              </w:rPr>
              <w:t>A.</w:t>
            </w:r>
            <w:r w:rsidRPr="00584B3F">
              <w:rPr>
                <w:szCs w:val="20"/>
              </w:rPr>
              <w:tab/>
            </w:r>
            <w:r w:rsidRPr="00584B3F">
              <w:rPr>
                <w:szCs w:val="20"/>
                <w:u w:val="single"/>
              </w:rPr>
              <w:t>Term.</w:t>
            </w:r>
            <w:r w:rsidRPr="00584B3F">
              <w:rPr>
                <w:szCs w:val="20"/>
              </w:rPr>
              <w:t xml:space="preserve">  </w:t>
            </w:r>
            <w:r w:rsidRPr="00584B3F">
              <w:rPr>
                <w:spacing w:val="-3"/>
                <w:szCs w:val="20"/>
              </w:rPr>
              <w:t xml:space="preserve">The initial term ("Initial Term") of this Agreement shall commence on the Effective Date and continue until the last day of the month which is twelve (12) months from the Effective Date. After the Initial Term, this Agreement shall automatically renew for one-year terms (a "Renewal Term") unless the standard form of this Agreement contained in the ERCOT Protocols has been modified by a change to the ERCOT Protocols.  If the standard form of this Agreement has been so modified, </w:t>
            </w:r>
            <w:r w:rsidRPr="00584B3F">
              <w:rPr>
                <w:szCs w:val="20"/>
              </w:rPr>
              <w:t xml:space="preserve">then </w:t>
            </w:r>
            <w:r w:rsidRPr="00584B3F">
              <w:rPr>
                <w:spacing w:val="-3"/>
                <w:szCs w:val="20"/>
              </w:rPr>
              <w:t>this Agreement will terminate upon the effective date of the replacement agreement</w:t>
            </w:r>
            <w:r w:rsidRPr="00584B3F">
              <w:rPr>
                <w:szCs w:val="20"/>
              </w:rPr>
              <w:t xml:space="preserve"> This Agreement may also be terminated during the Initial Term or the then-current Renewal Term in accordance with this Agreement.</w:t>
            </w:r>
          </w:p>
          <w:p w14:paraId="4398E316" w14:textId="77777777" w:rsidR="00F02D3F" w:rsidRPr="00584B3F" w:rsidRDefault="00F02D3F" w:rsidP="00927624">
            <w:pPr>
              <w:widowControl w:val="0"/>
              <w:spacing w:before="120" w:after="120"/>
              <w:jc w:val="both"/>
              <w:rPr>
                <w:szCs w:val="20"/>
              </w:rPr>
            </w:pPr>
            <w:r w:rsidRPr="00584B3F">
              <w:rPr>
                <w:szCs w:val="20"/>
              </w:rPr>
              <w:t>B.</w:t>
            </w:r>
            <w:r w:rsidRPr="00584B3F">
              <w:rPr>
                <w:szCs w:val="20"/>
              </w:rPr>
              <w:tab/>
            </w:r>
            <w:r w:rsidRPr="00584B3F">
              <w:rPr>
                <w:szCs w:val="20"/>
                <w:u w:val="single"/>
              </w:rPr>
              <w:t>Termination by Participant.</w:t>
            </w:r>
            <w:r w:rsidRPr="00584B3F">
              <w:rPr>
                <w:szCs w:val="20"/>
              </w:rPr>
              <w:t xml:space="preserve"> Participant may, at its option, terminate this Agreement: </w:t>
            </w:r>
          </w:p>
          <w:p w14:paraId="5B4CA453" w14:textId="77777777" w:rsidR="00F02D3F" w:rsidRPr="00584B3F" w:rsidRDefault="00F02D3F" w:rsidP="00927624">
            <w:pPr>
              <w:widowControl w:val="0"/>
              <w:spacing w:before="120" w:after="120"/>
              <w:ind w:left="1440" w:hanging="720"/>
              <w:jc w:val="both"/>
              <w:rPr>
                <w:szCs w:val="20"/>
              </w:rPr>
            </w:pPr>
            <w:r w:rsidRPr="00584B3F">
              <w:rPr>
                <w:szCs w:val="20"/>
              </w:rPr>
              <w:t xml:space="preserve">(1) </w:t>
            </w:r>
            <w:r w:rsidRPr="00584B3F">
              <w:rPr>
                <w:szCs w:val="20"/>
              </w:rPr>
              <w:tab/>
              <w:t>Immediately upon the failure of ERCOT to continue to be certified by the PUCT as the Independent Organization under PURA §39.151 without the immediate certification of another Independent Organization under PURA §39.151;</w:t>
            </w:r>
          </w:p>
          <w:p w14:paraId="2648DC1F" w14:textId="77777777" w:rsidR="00F02D3F" w:rsidRPr="00584B3F" w:rsidRDefault="00F02D3F" w:rsidP="00927624">
            <w:pPr>
              <w:widowControl w:val="0"/>
              <w:spacing w:before="120" w:after="120"/>
              <w:ind w:left="1440" w:hanging="720"/>
              <w:jc w:val="both"/>
              <w:rPr>
                <w:szCs w:val="20"/>
              </w:rPr>
            </w:pPr>
            <w:r w:rsidRPr="00584B3F">
              <w:rPr>
                <w:szCs w:val="20"/>
              </w:rPr>
              <w:t xml:space="preserve">(2) </w:t>
            </w:r>
            <w:r w:rsidRPr="00584B3F">
              <w:rPr>
                <w:szCs w:val="20"/>
              </w:rPr>
              <w:tab/>
              <w:t>If the “</w:t>
            </w:r>
            <w:del w:id="1765" w:author="TEBA" w:date="2024-12-10T07:11:00Z">
              <w:r w:rsidRPr="00584B3F" w:rsidDel="009A56E6">
                <w:rPr>
                  <w:szCs w:val="20"/>
                </w:rPr>
                <w:delText xml:space="preserve">REC </w:delText>
              </w:r>
            </w:del>
            <w:ins w:id="1766" w:author="TEBA" w:date="2024-12-10T07:11:00Z">
              <w:r>
                <w:rPr>
                  <w:szCs w:val="20"/>
                </w:rPr>
                <w:t>EAC</w:t>
              </w:r>
              <w:r w:rsidRPr="00584B3F">
                <w:rPr>
                  <w:szCs w:val="20"/>
                </w:rPr>
                <w:t xml:space="preserve"> </w:t>
              </w:r>
            </w:ins>
            <w:r w:rsidRPr="00584B3F">
              <w:rPr>
                <w:szCs w:val="20"/>
              </w:rPr>
              <w:t xml:space="preserve">Account Holder” box is checked in Section A. of the </w:t>
            </w:r>
            <w:r w:rsidRPr="00584B3F">
              <w:rPr>
                <w:i/>
                <w:szCs w:val="20"/>
              </w:rPr>
              <w:t>Recitals</w:t>
            </w:r>
            <w:r w:rsidRPr="00584B3F">
              <w:rPr>
                <w:szCs w:val="20"/>
              </w:rPr>
              <w:t xml:space="preserve"> section of this Agreement, Participant may, at its option, terminate this Agreement immediately if the PUCT ceases to certify ERCOT as the Entity approved by the PUCT (“Program Administrator”) for carrying out the administrative responsibilities related to the Renewable Energy Credit Program as set forth in PUC Substantive Rule 25.173(g) without the immediate certification of another Program Administrator under PURA §39.151; or</w:t>
            </w:r>
          </w:p>
          <w:p w14:paraId="54314E2D" w14:textId="77777777" w:rsidR="00F02D3F" w:rsidRPr="00584B3F" w:rsidRDefault="00F02D3F" w:rsidP="00927624">
            <w:pPr>
              <w:widowControl w:val="0"/>
              <w:spacing w:before="120" w:after="120"/>
              <w:ind w:left="1440" w:hanging="720"/>
              <w:jc w:val="both"/>
              <w:rPr>
                <w:szCs w:val="20"/>
              </w:rPr>
            </w:pPr>
            <w:r w:rsidRPr="00584B3F">
              <w:rPr>
                <w:szCs w:val="20"/>
              </w:rPr>
              <w:t>(3)</w:t>
            </w:r>
            <w:r w:rsidRPr="00584B3F">
              <w:rPr>
                <w:szCs w:val="20"/>
              </w:rPr>
              <w:tab/>
              <w:t>For any other reason at any time upon thirty days written notice to ERCOT.</w:t>
            </w:r>
          </w:p>
          <w:p w14:paraId="0291080A" w14:textId="77777777" w:rsidR="00F02D3F" w:rsidRPr="00584B3F" w:rsidRDefault="00F02D3F" w:rsidP="00927624">
            <w:pPr>
              <w:spacing w:before="120" w:after="120"/>
              <w:ind w:left="720" w:hanging="720"/>
              <w:jc w:val="both"/>
              <w:outlineLvl w:val="0"/>
              <w:rPr>
                <w:szCs w:val="20"/>
                <w:u w:val="single"/>
              </w:rPr>
            </w:pPr>
            <w:r w:rsidRPr="00584B3F">
              <w:rPr>
                <w:szCs w:val="20"/>
              </w:rPr>
              <w:t>C.</w:t>
            </w:r>
            <w:r w:rsidRPr="00584B3F">
              <w:rPr>
                <w:szCs w:val="20"/>
              </w:rPr>
              <w:tab/>
            </w:r>
            <w:r w:rsidRPr="00584B3F">
              <w:rPr>
                <w:szCs w:val="20"/>
                <w:u w:val="single"/>
              </w:rPr>
              <w:t>Effect of Termination and Survival of Terms.</w:t>
            </w:r>
            <w:r w:rsidRPr="00584B3F">
              <w:rPr>
                <w:szCs w:val="20"/>
              </w:rPr>
              <w:t xml:space="preserve">  If this Agreement is terminated by a Party pursuant to the terms hereof, </w:t>
            </w:r>
            <w:r w:rsidRPr="00584B3F">
              <w:rPr>
                <w:spacing w:val="-3"/>
                <w:szCs w:val="20"/>
              </w:rPr>
              <w:t xml:space="preserve">the rights and obligations of the Parties hereunder shall terminate, except that the rights and obligations of the Parties that have accrued under this Agreement prior to the date of termination shall survive. </w:t>
            </w:r>
          </w:p>
          <w:p w14:paraId="10EE2C7F" w14:textId="77777777" w:rsidR="00F02D3F" w:rsidRPr="00584B3F" w:rsidRDefault="00F02D3F" w:rsidP="00927624">
            <w:pPr>
              <w:spacing w:before="120" w:after="120"/>
              <w:jc w:val="both"/>
              <w:outlineLvl w:val="0"/>
              <w:rPr>
                <w:szCs w:val="20"/>
                <w:u w:val="single"/>
              </w:rPr>
            </w:pPr>
            <w:r w:rsidRPr="00584B3F">
              <w:rPr>
                <w:szCs w:val="20"/>
                <w:u w:val="single"/>
              </w:rPr>
              <w:t>Section 4. Representations, Warranties, and Covenants.</w:t>
            </w:r>
          </w:p>
          <w:p w14:paraId="1C2DB4D8" w14:textId="77777777" w:rsidR="00F02D3F" w:rsidRPr="00584B3F" w:rsidRDefault="00F02D3F" w:rsidP="00927624">
            <w:pPr>
              <w:spacing w:before="120" w:after="120"/>
              <w:jc w:val="both"/>
              <w:rPr>
                <w:szCs w:val="20"/>
              </w:rPr>
            </w:pPr>
            <w:r w:rsidRPr="00584B3F">
              <w:rPr>
                <w:szCs w:val="20"/>
              </w:rPr>
              <w:t>A.</w:t>
            </w:r>
            <w:r w:rsidRPr="00584B3F">
              <w:rPr>
                <w:szCs w:val="20"/>
              </w:rPr>
              <w:tab/>
            </w:r>
            <w:r w:rsidRPr="00584B3F">
              <w:rPr>
                <w:szCs w:val="20"/>
                <w:u w:val="single"/>
              </w:rPr>
              <w:t>Participant represents, warrants, and covenants that</w:t>
            </w:r>
            <w:r w:rsidRPr="00584B3F">
              <w:rPr>
                <w:szCs w:val="20"/>
              </w:rPr>
              <w:t xml:space="preserve">: </w:t>
            </w:r>
          </w:p>
          <w:p w14:paraId="207F8F7F" w14:textId="77777777" w:rsidR="00F02D3F" w:rsidRPr="00584B3F" w:rsidRDefault="00F02D3F" w:rsidP="00927624">
            <w:pPr>
              <w:spacing w:before="120" w:after="120"/>
              <w:ind w:left="1440" w:hanging="720"/>
              <w:jc w:val="both"/>
              <w:rPr>
                <w:szCs w:val="20"/>
              </w:rPr>
            </w:pPr>
            <w:r w:rsidRPr="00584B3F">
              <w:rPr>
                <w:szCs w:val="20"/>
              </w:rPr>
              <w:t>(1)</w:t>
            </w:r>
            <w:r w:rsidRPr="00584B3F">
              <w:rPr>
                <w:szCs w:val="20"/>
              </w:rPr>
              <w:tab/>
              <w:t>Participant is duly organized, validly existing and in good standing under the laws of the jurisdiction under which it is organized and is authorized to do business in Texas;</w:t>
            </w:r>
          </w:p>
          <w:p w14:paraId="58B0CA7C" w14:textId="77777777" w:rsidR="00F02D3F" w:rsidRPr="00584B3F" w:rsidRDefault="00F02D3F" w:rsidP="00927624">
            <w:pPr>
              <w:spacing w:before="120" w:after="120"/>
              <w:ind w:left="1440" w:hanging="720"/>
              <w:jc w:val="both"/>
              <w:rPr>
                <w:szCs w:val="20"/>
              </w:rPr>
            </w:pPr>
            <w:r w:rsidRPr="00584B3F">
              <w:rPr>
                <w:szCs w:val="20"/>
              </w:rPr>
              <w:lastRenderedPageBreak/>
              <w:t>(2)</w:t>
            </w:r>
            <w:r w:rsidRPr="00584B3F">
              <w:rPr>
                <w:szCs w:val="20"/>
              </w:rPr>
              <w:tab/>
              <w:t>Participant has full power and authority to enter into this Agreement and perform all obligations, representations, warranties and covenants under this Agreement;</w:t>
            </w:r>
          </w:p>
          <w:p w14:paraId="1154DE9A" w14:textId="77777777" w:rsidR="00F02D3F" w:rsidRPr="00584B3F" w:rsidRDefault="00F02D3F" w:rsidP="00927624">
            <w:pPr>
              <w:keepLines/>
              <w:spacing w:before="120" w:after="120"/>
              <w:ind w:left="1440" w:hanging="720"/>
              <w:jc w:val="both"/>
            </w:pPr>
            <w:r w:rsidRPr="00584B3F">
              <w:t>(3)</w:t>
            </w:r>
            <w:r w:rsidRPr="00584B3F">
              <w:tab/>
              <w:t>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t>
            </w:r>
          </w:p>
          <w:p w14:paraId="7FEC6E77" w14:textId="77777777" w:rsidR="00F02D3F" w:rsidRPr="00584B3F" w:rsidRDefault="00F02D3F" w:rsidP="00927624">
            <w:pPr>
              <w:spacing w:before="120" w:after="120"/>
              <w:ind w:left="1440" w:hanging="720"/>
              <w:jc w:val="both"/>
            </w:pPr>
            <w:r w:rsidRPr="00584B3F">
              <w:t>(4)</w:t>
            </w:r>
            <w:r w:rsidRPr="00584B3F">
              <w:tab/>
              <w:t>Market Participant’s execution, delivery and performance of this Agreement by Participant have been duly authorized by all requisite action of its governing body;</w:t>
            </w:r>
          </w:p>
          <w:p w14:paraId="2C56D819" w14:textId="77777777" w:rsidR="00F02D3F" w:rsidRPr="00584B3F" w:rsidRDefault="00F02D3F" w:rsidP="00927624">
            <w:pPr>
              <w:tabs>
                <w:tab w:val="num" w:pos="630"/>
                <w:tab w:val="num" w:pos="1440"/>
              </w:tabs>
              <w:spacing w:before="120" w:after="120"/>
              <w:ind w:left="1440" w:hanging="720"/>
              <w:jc w:val="both"/>
            </w:pPr>
            <w:r w:rsidRPr="00584B3F">
              <w:t>(5)</w:t>
            </w:r>
            <w:r w:rsidRPr="00584B3F">
              <w:tab/>
              <w:t xml:space="preserve">Except as set out in an exhibit (if any) to this Agreement, ERCOT has not, within the twenty-four (24) months preceding the Effective Date, terminated for Default any Prior Agreement with Participant, any company of which Participant is a successor in interest, or any Affiliate of Participant; </w:t>
            </w:r>
          </w:p>
          <w:p w14:paraId="1AACFD25" w14:textId="77777777" w:rsidR="00F02D3F" w:rsidRPr="00584B3F" w:rsidRDefault="00F02D3F" w:rsidP="00927624">
            <w:pPr>
              <w:tabs>
                <w:tab w:val="num" w:pos="630"/>
                <w:tab w:val="num" w:pos="1440"/>
              </w:tabs>
              <w:spacing w:before="120" w:after="120"/>
              <w:ind w:left="1440" w:hanging="720"/>
              <w:jc w:val="both"/>
            </w:pPr>
            <w:r w:rsidRPr="00584B3F">
              <w:t>(6)</w:t>
            </w:r>
            <w:r w:rsidRPr="00584B3F">
              <w:tab/>
              <w:t>If any Defaults are disclosed on any such exhibit mentioned in subsection 4(A)(5), either (a) ERCOT has been paid, before execution of this Agreement, all sums due to it in relation to such Prior Agreement, or (b) ERCOT, in its reasonable judgment, has determined that this Agreement is necessary for system reliability and Participant has made alternate arrangements satisfactory to ERCOT for the resolution of the Default under the Prior Agreement;</w:t>
            </w:r>
          </w:p>
          <w:p w14:paraId="7978218C" w14:textId="77777777" w:rsidR="00F02D3F" w:rsidRPr="00584B3F" w:rsidRDefault="00F02D3F" w:rsidP="00927624">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(7)</w:t>
            </w:r>
            <w:r w:rsidRPr="00584B3F">
              <w:tab/>
              <w: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10ABDF0A" w14:textId="77777777" w:rsidR="00F02D3F" w:rsidRPr="00584B3F" w:rsidRDefault="00F02D3F" w:rsidP="00927624">
            <w:pPr>
              <w:tabs>
                <w:tab w:val="left" w:pos="-984"/>
                <w:tab w:val="left" w:pos="-720"/>
                <w:tab w:val="left" w:pos="0"/>
                <w:tab w:val="num" w:pos="216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rPr>
                <w:szCs w:val="20"/>
              </w:rPr>
            </w:pPr>
            <w:r w:rsidRPr="00584B3F">
              <w:rPr>
                <w:szCs w:val="20"/>
              </w:rPr>
              <w:t>(8)</w:t>
            </w:r>
            <w:r w:rsidRPr="00584B3F">
              <w:rPr>
                <w:szCs w:val="20"/>
              </w:rPr>
              <w:tab/>
              <w:t>Participant is not in violation of any laws, ordinances, or governmental rules, regulations or order of any Governmental Authority or arbitration board materially affecting performance of this Agreement and to which it is subject;</w:t>
            </w:r>
          </w:p>
          <w:p w14:paraId="2C983AC1" w14:textId="77777777" w:rsidR="00F02D3F" w:rsidRPr="00584B3F" w:rsidRDefault="00F02D3F" w:rsidP="00927624">
            <w:pPr>
              <w:tabs>
                <w:tab w:val="left" w:pos="-984"/>
                <w:tab w:val="left" w:pos="-720"/>
                <w:tab w:val="num" w:pos="63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rPr>
                <w:spacing w:val="2"/>
              </w:rPr>
              <w:t>(9)</w:t>
            </w:r>
            <w:r w:rsidRPr="00584B3F">
              <w:rPr>
                <w:spacing w:val="2"/>
              </w:rPr>
              <w:tab/>
              <w:t>Participant is not Bankrupt, does not contemplate becoming Bankrupt nor, to its knowledge, will become Bankrupt</w:t>
            </w:r>
            <w:r w:rsidRPr="00584B3F">
              <w:t xml:space="preserve">; </w:t>
            </w:r>
          </w:p>
          <w:p w14:paraId="6712D9D3" w14:textId="77777777" w:rsidR="00F02D3F" w:rsidRPr="00584B3F" w:rsidRDefault="00F02D3F" w:rsidP="00927624">
            <w:pPr>
              <w:tabs>
                <w:tab w:val="left" w:pos="-984"/>
                <w:tab w:val="left" w:pos="-720"/>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1440" w:hanging="720"/>
              <w:jc w:val="both"/>
              <w:rPr>
                <w:sz w:val="22"/>
                <w:szCs w:val="20"/>
              </w:rPr>
            </w:pPr>
            <w:r w:rsidRPr="00584B3F">
              <w:rPr>
                <w:sz w:val="22"/>
                <w:szCs w:val="20"/>
              </w:rPr>
              <w:t>(</w:t>
            </w:r>
            <w:r w:rsidRPr="00584B3F">
              <w:rPr>
                <w:spacing w:val="2"/>
              </w:rPr>
              <w:t>10)</w:t>
            </w:r>
            <w:r w:rsidRPr="00584B3F">
              <w:rPr>
                <w:spacing w:val="2"/>
              </w:rPr>
              <w:tab/>
              <w:t>Participant acknowledges that it has received and is familiar with the ERCOT Protocols; and</w:t>
            </w:r>
          </w:p>
          <w:p w14:paraId="593B5A14" w14:textId="77777777" w:rsidR="00F02D3F" w:rsidRPr="00584B3F" w:rsidRDefault="00F02D3F" w:rsidP="00927624">
            <w:pPr>
              <w:spacing w:before="120" w:after="120"/>
              <w:ind w:left="1440" w:hanging="720"/>
              <w:jc w:val="both"/>
              <w:rPr>
                <w:szCs w:val="20"/>
              </w:rPr>
            </w:pPr>
            <w:r w:rsidRPr="00584B3F">
              <w:rPr>
                <w:szCs w:val="20"/>
              </w:rPr>
              <w:t>(11)</w:t>
            </w:r>
            <w:r w:rsidRPr="00584B3F">
              <w:rPr>
                <w:szCs w:val="20"/>
              </w:rPr>
              <w:tab/>
              <w:t>Participant acknowledges and affirms that the foregoing representations, warranties and covenants are continuing in nature</w:t>
            </w:r>
            <w:r w:rsidRPr="00584B3F">
              <w:rPr>
                <w:sz w:val="22"/>
                <w:szCs w:val="20"/>
              </w:rPr>
              <w:t xml:space="preserve"> throughout </w:t>
            </w:r>
            <w:r w:rsidRPr="00584B3F">
              <w:rPr>
                <w:szCs w:val="20"/>
              </w:rPr>
              <w:t xml:space="preserve">the term of </w:t>
            </w:r>
            <w:r w:rsidRPr="00584B3F">
              <w:rPr>
                <w:sz w:val="22"/>
                <w:szCs w:val="20"/>
              </w:rPr>
              <w:t>this Agreement</w:t>
            </w:r>
            <w:r w:rsidRPr="00584B3F">
              <w:rPr>
                <w:szCs w:val="20"/>
              </w:rPr>
              <w:t>.  For purposes of this Section, “materially affecting performance” means resulting in a materially adverse effect on Participant’s performance of its obligations under this Agreement.</w:t>
            </w:r>
          </w:p>
          <w:p w14:paraId="54FB96B8" w14:textId="77777777" w:rsidR="00F02D3F" w:rsidRPr="00584B3F" w:rsidRDefault="00F02D3F" w:rsidP="00927624">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u w:val="single"/>
              </w:rPr>
            </w:pPr>
            <w:r w:rsidRPr="00584B3F">
              <w:lastRenderedPageBreak/>
              <w:t>B.</w:t>
            </w:r>
            <w:r w:rsidRPr="00584B3F">
              <w:tab/>
            </w:r>
            <w:r w:rsidRPr="00584B3F">
              <w:rPr>
                <w:u w:val="single"/>
              </w:rPr>
              <w:t>ERCOT represents, warrants and covenants that:</w:t>
            </w:r>
          </w:p>
          <w:p w14:paraId="52D1E86F" w14:textId="77777777" w:rsidR="00F02D3F" w:rsidRPr="00584B3F" w:rsidRDefault="00F02D3F" w:rsidP="0092762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(1)</w:t>
            </w:r>
            <w:r w:rsidRPr="00584B3F">
              <w:tab/>
              <w:t>ERCOT is the Independent Organization certified under PURA §39.151 for the ERCOT Region;</w:t>
            </w:r>
          </w:p>
          <w:p w14:paraId="59CED120" w14:textId="77777777" w:rsidR="00F02D3F" w:rsidRPr="00584B3F" w:rsidRDefault="00F02D3F" w:rsidP="00927624">
            <w:pPr>
              <w:tabs>
                <w:tab w:val="left" w:pos="1440"/>
              </w:tabs>
              <w:spacing w:before="120" w:after="120"/>
              <w:ind w:left="1440" w:hanging="720"/>
              <w:jc w:val="both"/>
              <w:rPr>
                <w:szCs w:val="20"/>
              </w:rPr>
            </w:pPr>
            <w:r w:rsidRPr="00584B3F">
              <w:rPr>
                <w:szCs w:val="20"/>
              </w:rPr>
              <w:t>(2)</w:t>
            </w:r>
            <w:r w:rsidRPr="00584B3F">
              <w:rPr>
                <w:szCs w:val="20"/>
              </w:rPr>
              <w:tab/>
              <w:t>ERCOT is duly organized, validly existing and in good standing under the laws of Texas, and is authorized to do business in Texas;</w:t>
            </w:r>
          </w:p>
          <w:p w14:paraId="6E399A8E" w14:textId="77777777" w:rsidR="00F02D3F" w:rsidRPr="00584B3F" w:rsidRDefault="00F02D3F" w:rsidP="00927624">
            <w:pPr>
              <w:spacing w:before="120" w:after="120"/>
              <w:ind w:left="1440" w:hanging="720"/>
              <w:jc w:val="both"/>
              <w:rPr>
                <w:szCs w:val="20"/>
              </w:rPr>
            </w:pPr>
            <w:r w:rsidRPr="00584B3F">
              <w:rPr>
                <w:szCs w:val="20"/>
              </w:rPr>
              <w:t>(3)</w:t>
            </w:r>
            <w:r w:rsidRPr="00584B3F">
              <w:rPr>
                <w:szCs w:val="20"/>
              </w:rPr>
              <w:tab/>
              <w:t xml:space="preserve">ERCOT has full power and authority to enter into this Agreement and perform </w:t>
            </w:r>
            <w:proofErr w:type="gramStart"/>
            <w:r w:rsidRPr="00584B3F">
              <w:rPr>
                <w:szCs w:val="20"/>
              </w:rPr>
              <w:t>all of</w:t>
            </w:r>
            <w:proofErr w:type="gramEnd"/>
            <w:r w:rsidRPr="00584B3F">
              <w:rPr>
                <w:szCs w:val="20"/>
              </w:rPr>
              <w:t xml:space="preserve"> ERCOT’s obligations, representations, warranties and covenants under this Agreement;</w:t>
            </w:r>
          </w:p>
          <w:p w14:paraId="32EB22F0" w14:textId="77777777" w:rsidR="00F02D3F" w:rsidRPr="00584B3F" w:rsidRDefault="00F02D3F" w:rsidP="00927624">
            <w:pPr>
              <w:spacing w:before="120" w:after="120"/>
              <w:ind w:left="1440" w:hanging="720"/>
              <w:jc w:val="both"/>
              <w:rPr>
                <w:szCs w:val="20"/>
              </w:rPr>
            </w:pPr>
            <w:r w:rsidRPr="00584B3F">
              <w:rPr>
                <w:szCs w:val="20"/>
              </w:rPr>
              <w:t>(4)</w:t>
            </w:r>
            <w:r w:rsidRPr="00584B3F">
              <w:rPr>
                <w:szCs w:val="20"/>
              </w:rPr>
              <w:tab/>
              <w: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p>
          <w:p w14:paraId="01A813A7" w14:textId="77777777" w:rsidR="00F02D3F" w:rsidRPr="00584B3F" w:rsidRDefault="00F02D3F" w:rsidP="00927624">
            <w:pPr>
              <w:spacing w:before="120" w:after="120"/>
              <w:ind w:left="1440" w:hanging="720"/>
              <w:jc w:val="both"/>
              <w:rPr>
                <w:szCs w:val="20"/>
              </w:rPr>
            </w:pPr>
            <w:r w:rsidRPr="00584B3F">
              <w:rPr>
                <w:szCs w:val="20"/>
              </w:rPr>
              <w:t>(5)</w:t>
            </w:r>
            <w:r w:rsidRPr="00584B3F">
              <w:rPr>
                <w:szCs w:val="20"/>
              </w:rPr>
              <w:tab/>
              <w:t>The execution, delivery and performance of this Agreement by ERCOT have been duly authorized by all requisite action of its governing body;</w:t>
            </w:r>
          </w:p>
          <w:p w14:paraId="2806A591" w14:textId="77777777" w:rsidR="00F02D3F" w:rsidRPr="00584B3F" w:rsidRDefault="00F02D3F" w:rsidP="00927624">
            <w:pPr>
              <w:spacing w:before="120" w:after="120"/>
              <w:ind w:left="1440" w:hanging="720"/>
              <w:jc w:val="both"/>
              <w:rPr>
                <w:szCs w:val="20"/>
              </w:rPr>
            </w:pPr>
            <w:r w:rsidRPr="00584B3F">
              <w:rPr>
                <w:szCs w:val="20"/>
              </w:rPr>
              <w:t>(6)</w:t>
            </w:r>
            <w:r w:rsidRPr="00584B3F">
              <w:rPr>
                <w:szCs w:val="20"/>
              </w:rPr>
              <w:tab/>
              <w: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220A727D" w14:textId="77777777" w:rsidR="00F02D3F" w:rsidRPr="00584B3F" w:rsidRDefault="00F02D3F" w:rsidP="00927624">
            <w:pPr>
              <w:spacing w:before="120" w:after="120"/>
              <w:ind w:left="1440" w:hanging="720"/>
              <w:jc w:val="both"/>
              <w:rPr>
                <w:szCs w:val="20"/>
              </w:rPr>
            </w:pPr>
            <w:r w:rsidRPr="00584B3F">
              <w:rPr>
                <w:szCs w:val="20"/>
              </w:rPr>
              <w:t>(7)</w:t>
            </w:r>
            <w:r w:rsidRPr="00584B3F">
              <w:rPr>
                <w:szCs w:val="20"/>
              </w:rPr>
              <w:tab/>
              <w:t>ERCOT is not in violation of any laws, ordinances, or governmental rules, regulations or order of any Governmental Authority or arbitration board materially affecting performance of this Agreement and to which it is subject;</w:t>
            </w:r>
          </w:p>
          <w:p w14:paraId="05D6D6FB" w14:textId="77777777" w:rsidR="00F02D3F" w:rsidRPr="00584B3F" w:rsidRDefault="00F02D3F" w:rsidP="00927624">
            <w:pPr>
              <w:spacing w:before="120" w:after="120"/>
              <w:ind w:left="1440" w:hanging="720"/>
              <w:jc w:val="both"/>
              <w:rPr>
                <w:szCs w:val="20"/>
              </w:rPr>
            </w:pPr>
            <w:r w:rsidRPr="00584B3F">
              <w:rPr>
                <w:szCs w:val="20"/>
              </w:rPr>
              <w:t>(8)</w:t>
            </w:r>
            <w:r w:rsidRPr="00584B3F">
              <w:rPr>
                <w:szCs w:val="20"/>
              </w:rPr>
              <w:tab/>
              <w:t xml:space="preserve">ERCOT is not Bankrupt, does not contemplate becoming Bankrupt nor, to its knowledge, will become Bankrupt; and </w:t>
            </w:r>
          </w:p>
          <w:p w14:paraId="1E020170" w14:textId="77777777" w:rsidR="00F02D3F" w:rsidRPr="00584B3F" w:rsidRDefault="00F02D3F" w:rsidP="00927624">
            <w:pPr>
              <w:spacing w:before="120" w:after="120"/>
              <w:ind w:left="1440" w:hanging="720"/>
              <w:jc w:val="both"/>
              <w:rPr>
                <w:szCs w:val="20"/>
              </w:rPr>
            </w:pPr>
            <w:r w:rsidRPr="00584B3F">
              <w:rPr>
                <w:szCs w:val="20"/>
              </w:rPr>
              <w:t>(9)</w:t>
            </w:r>
            <w:r w:rsidRPr="00584B3F">
              <w:rPr>
                <w:szCs w:val="20"/>
              </w:rPr>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14:paraId="4DFDE1E4" w14:textId="77777777" w:rsidR="00F02D3F" w:rsidRPr="00584B3F" w:rsidRDefault="00F02D3F" w:rsidP="00927624">
            <w:pPr>
              <w:spacing w:before="120" w:after="120"/>
              <w:jc w:val="both"/>
              <w:rPr>
                <w:u w:val="single"/>
              </w:rPr>
            </w:pPr>
            <w:r w:rsidRPr="00584B3F">
              <w:rPr>
                <w:u w:val="single"/>
              </w:rPr>
              <w:t>Section 5. Participant Obligations.</w:t>
            </w:r>
          </w:p>
          <w:p w14:paraId="1FCFD2DE" w14:textId="77777777" w:rsidR="00F02D3F" w:rsidRPr="00584B3F" w:rsidRDefault="00F02D3F" w:rsidP="00927624">
            <w:pPr>
              <w:spacing w:before="120" w:after="120"/>
              <w:ind w:left="720" w:hanging="720"/>
              <w:jc w:val="both"/>
              <w:rPr>
                <w:szCs w:val="20"/>
              </w:rPr>
            </w:pPr>
            <w:r w:rsidRPr="00584B3F">
              <w:rPr>
                <w:szCs w:val="20"/>
              </w:rPr>
              <w:t>A.</w:t>
            </w:r>
            <w:r w:rsidRPr="00584B3F">
              <w:rPr>
                <w:szCs w:val="20"/>
              </w:rPr>
              <w:tab/>
              <w:t>Participant shall comply with, and be bound by, all ERCOT Protocols.</w:t>
            </w:r>
          </w:p>
          <w:p w14:paraId="02D94127" w14:textId="77777777" w:rsidR="00F02D3F" w:rsidRPr="00584B3F" w:rsidRDefault="00F02D3F" w:rsidP="00927624">
            <w:pPr>
              <w:spacing w:before="120" w:after="120"/>
              <w:ind w:left="720" w:hanging="720"/>
              <w:jc w:val="both"/>
              <w:outlineLvl w:val="1"/>
              <w:rPr>
                <w:szCs w:val="20"/>
              </w:rPr>
            </w:pPr>
            <w:r w:rsidRPr="00584B3F">
              <w:rPr>
                <w:szCs w:val="20"/>
              </w:rPr>
              <w:t>B.</w:t>
            </w:r>
            <w:r w:rsidRPr="00584B3F">
              <w:rPr>
                <w:szCs w:val="20"/>
              </w:rPr>
              <w:tab/>
              <w:t xml:space="preserve">Participant shall not take any action, without first providing written notice to ERCOT and reasonable time for ERCOT and Market Participants to respond, that would cause a Market Participant within the ERCOT Region that is not a “public utility” under the </w:t>
            </w:r>
            <w:r w:rsidRPr="00584B3F">
              <w:rPr>
                <w:szCs w:val="20"/>
              </w:rPr>
              <w:lastRenderedPageBreak/>
              <w:t xml:space="preserve">Federal Power Act or ERCOT itself to become a “public utility” under the Federal Power Act or become subject to the plenary jurisdiction of the Federal Energy Regulatory Commission.  </w:t>
            </w:r>
          </w:p>
          <w:p w14:paraId="63A538FA" w14:textId="77777777" w:rsidR="00F02D3F" w:rsidRPr="00584B3F" w:rsidRDefault="00F02D3F" w:rsidP="00927624">
            <w:pPr>
              <w:widowControl w:val="0"/>
              <w:spacing w:before="120" w:after="120"/>
              <w:jc w:val="both"/>
              <w:rPr>
                <w:szCs w:val="20"/>
                <w:u w:val="single"/>
              </w:rPr>
            </w:pPr>
            <w:r w:rsidRPr="00584B3F">
              <w:rPr>
                <w:szCs w:val="20"/>
                <w:u w:val="single"/>
              </w:rPr>
              <w:t>Section 6. ERCOT Obligations.</w:t>
            </w:r>
          </w:p>
          <w:p w14:paraId="5487B76C" w14:textId="77777777" w:rsidR="00F02D3F" w:rsidRPr="00584B3F" w:rsidRDefault="00F02D3F" w:rsidP="00927624">
            <w:pPr>
              <w:spacing w:before="120" w:after="120"/>
              <w:ind w:left="720" w:hanging="720"/>
              <w:jc w:val="both"/>
              <w:rPr>
                <w:szCs w:val="20"/>
              </w:rPr>
            </w:pPr>
            <w:r w:rsidRPr="00584B3F">
              <w:rPr>
                <w:szCs w:val="20"/>
              </w:rPr>
              <w:t>A.</w:t>
            </w:r>
            <w:r w:rsidRPr="00584B3F">
              <w:rPr>
                <w:szCs w:val="20"/>
              </w:rPr>
              <w:tab/>
              <w:t>ERCOT shall comply with, and be bound by, all ERCOT Protocols.</w:t>
            </w:r>
          </w:p>
          <w:p w14:paraId="75948A97" w14:textId="77777777" w:rsidR="00F02D3F" w:rsidRPr="00584B3F" w:rsidRDefault="00F02D3F" w:rsidP="00927624">
            <w:pPr>
              <w:spacing w:before="120" w:after="120"/>
              <w:ind w:left="720" w:hanging="720"/>
              <w:jc w:val="both"/>
              <w:rPr>
                <w:szCs w:val="20"/>
              </w:rPr>
            </w:pPr>
            <w:r w:rsidRPr="00584B3F">
              <w:rPr>
                <w:szCs w:val="20"/>
              </w:rPr>
              <w:t>B.</w:t>
            </w:r>
            <w:r w:rsidRPr="00584B3F">
              <w:rPr>
                <w:szCs w:val="20"/>
              </w:rPr>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ERCOT itself to become a “public utility” under the Federal Power Act or become subject to the plenary jurisdiction of the Federal Energy Regulatory Commission.  If ERCOT receives any notice </w:t>
            </w:r>
            <w:proofErr w:type="gramStart"/>
            <w:r w:rsidRPr="00584B3F">
              <w:rPr>
                <w:szCs w:val="20"/>
              </w:rPr>
              <w:t>similar to</w:t>
            </w:r>
            <w:proofErr w:type="gramEnd"/>
            <w:r w:rsidRPr="00584B3F">
              <w:rPr>
                <w:szCs w:val="20"/>
              </w:rPr>
              <w:t xml:space="preserve"> that described in Section 5(B) from any Market Participant, ERCOT shall provide notice of same to Participant. </w:t>
            </w:r>
          </w:p>
          <w:p w14:paraId="5E95B352" w14:textId="77777777" w:rsidR="00F02D3F" w:rsidRPr="00584B3F" w:rsidRDefault="00F02D3F" w:rsidP="00927624">
            <w:pPr>
              <w:widowControl w:val="0"/>
              <w:spacing w:before="120" w:after="120"/>
              <w:jc w:val="both"/>
              <w:rPr>
                <w:szCs w:val="20"/>
                <w:u w:val="single"/>
              </w:rPr>
            </w:pPr>
            <w:r w:rsidRPr="00584B3F">
              <w:rPr>
                <w:szCs w:val="20"/>
                <w:u w:val="single"/>
              </w:rPr>
              <w:t xml:space="preserve">Section 7. [RESERVED] </w:t>
            </w:r>
          </w:p>
          <w:p w14:paraId="300D435B" w14:textId="77777777" w:rsidR="00F02D3F" w:rsidRPr="00584B3F" w:rsidRDefault="00F02D3F" w:rsidP="00927624">
            <w:pPr>
              <w:widowControl w:val="0"/>
              <w:spacing w:before="120" w:after="120"/>
              <w:jc w:val="both"/>
              <w:rPr>
                <w:szCs w:val="20"/>
                <w:u w:val="single"/>
              </w:rPr>
            </w:pPr>
            <w:r w:rsidRPr="00584B3F">
              <w:rPr>
                <w:szCs w:val="20"/>
                <w:u w:val="single"/>
              </w:rPr>
              <w:t xml:space="preserve">Section 8. Default. </w:t>
            </w:r>
          </w:p>
          <w:p w14:paraId="07DDC97D" w14:textId="77777777" w:rsidR="00F02D3F" w:rsidRPr="00584B3F" w:rsidRDefault="00F02D3F" w:rsidP="00927624">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584B3F">
              <w:tab/>
              <w:t>A.</w:t>
            </w:r>
            <w:r w:rsidRPr="00584B3F">
              <w:tab/>
            </w:r>
            <w:r w:rsidRPr="00584B3F">
              <w:rPr>
                <w:u w:val="single"/>
              </w:rPr>
              <w:t>Event of Default.</w:t>
            </w:r>
            <w:r w:rsidRPr="00584B3F">
              <w:t xml:space="preserve"> </w:t>
            </w:r>
          </w:p>
          <w:p w14:paraId="62876233" w14:textId="77777777" w:rsidR="00F02D3F" w:rsidRPr="00584B3F" w:rsidRDefault="00F02D3F" w:rsidP="00927624">
            <w:pPr>
              <w:spacing w:before="120" w:after="120"/>
              <w:ind w:left="1440" w:hanging="720"/>
              <w:jc w:val="both"/>
              <w:rPr>
                <w:szCs w:val="20"/>
              </w:rPr>
            </w:pPr>
            <w:r w:rsidRPr="00584B3F">
              <w:rPr>
                <w:spacing w:val="-3"/>
                <w:szCs w:val="20"/>
              </w:rPr>
              <w:t>(1)</w:t>
            </w:r>
            <w:r w:rsidRPr="00584B3F">
              <w:rPr>
                <w:spacing w:val="-3"/>
                <w:szCs w:val="20"/>
              </w:rPr>
              <w:tab/>
            </w:r>
            <w:r w:rsidRPr="00584B3F">
              <w:rPr>
                <w:szCs w:val="20"/>
              </w:rPr>
              <w:t>Failure by Participant to (i) pay when due, any payment or Financial Security obligation owed to ERCOT or its designee, if applicable, under any agreement with ERCOT (“Payment Breach”), or (ii) designate/maintain an association with a QSE (if required by the ERCOT Protocols) (“QSE Affiliation Breach”), shall constitute a material breach and event of default ("Default") unless cured within one (1) Bank Business Day after ERCOT delivers written notice of the breach to Participant.  Provided further that if such a material breach, regardless of whether the breaching Party cures the breach within the allotted time after notice of the material breach, occurs more than three (3) times in a 12-month period, the fourth such breach shall constitute a Default.</w:t>
            </w:r>
          </w:p>
          <w:p w14:paraId="7ECF3BA7" w14:textId="77777777" w:rsidR="00F02D3F" w:rsidRPr="00584B3F" w:rsidRDefault="00F02D3F" w:rsidP="00927624">
            <w:pPr>
              <w:spacing w:before="120" w:after="120"/>
              <w:ind w:left="1440" w:hanging="720"/>
              <w:jc w:val="both"/>
              <w:rPr>
                <w:szCs w:val="20"/>
              </w:rPr>
            </w:pPr>
            <w:r w:rsidRPr="00584B3F">
              <w:rPr>
                <w:szCs w:val="20"/>
              </w:rPr>
              <w:t>(2)</w:t>
            </w:r>
            <w:r w:rsidRPr="00584B3F">
              <w:rPr>
                <w:szCs w:val="20"/>
              </w:rPr>
              <w:tab/>
              <w:t xml:space="preserve">A material breach other than a Payment Breach or a QSE Affiliation Breach includes any material failure by Participant to comply with the ERCOT Protocols.  A material breach under this subsection shall constitute an event of Default by Participant unless cured within fourteen (14) Business Days after delivery by ERCOT of written notice of the material breach to Participant.  Participant must begin work or other efforts within three (3) Business Days to cure such material breach after delivery of the breach notice by </w:t>
            </w:r>
            <w:proofErr w:type="gramStart"/>
            <w:r w:rsidRPr="00584B3F">
              <w:rPr>
                <w:szCs w:val="20"/>
              </w:rPr>
              <w:t>ERCOT, and</w:t>
            </w:r>
            <w:proofErr w:type="gramEnd"/>
            <w:r w:rsidRPr="00584B3F">
              <w:rPr>
                <w:szCs w:val="20"/>
              </w:rPr>
              <w:t xml:space="preserve"> must prosecute such work or other efforts with reasonable diligence until the breach is cured.   Provided further that if a material breach, regardless of whether such breach is cured within the allotted time after notice of the material breach, occurs more than three (3) times in a 12-month period, the fourth such breach shall constitute a Default.  </w:t>
            </w:r>
          </w:p>
          <w:p w14:paraId="6F3082E8" w14:textId="77777777" w:rsidR="00F02D3F" w:rsidRPr="00584B3F" w:rsidRDefault="00F02D3F" w:rsidP="00927624">
            <w:pPr>
              <w:spacing w:before="120" w:after="120"/>
              <w:ind w:left="1440"/>
              <w:jc w:val="both"/>
              <w:rPr>
                <w:szCs w:val="20"/>
              </w:rPr>
            </w:pPr>
            <w:r w:rsidRPr="00584B3F">
              <w:rPr>
                <w:szCs w:val="20"/>
              </w:rPr>
              <w:lastRenderedPageBreak/>
              <w:t>A material breach under this subsection shall not result in a Default if the breach cannot reasonably be cured within fourteen (14) Business Days, and Participant:</w:t>
            </w:r>
          </w:p>
          <w:p w14:paraId="331AE742" w14:textId="77777777" w:rsidR="00F02D3F" w:rsidRPr="00584B3F" w:rsidRDefault="00F02D3F" w:rsidP="00927624">
            <w:pPr>
              <w:spacing w:before="120" w:after="120"/>
              <w:ind w:left="2160" w:hanging="720"/>
              <w:jc w:val="both"/>
              <w:rPr>
                <w:szCs w:val="20"/>
              </w:rPr>
            </w:pPr>
            <w:r w:rsidRPr="00584B3F">
              <w:rPr>
                <w:szCs w:val="20"/>
              </w:rPr>
              <w:t xml:space="preserve">(a) </w:t>
            </w:r>
            <w:r w:rsidRPr="00584B3F">
              <w:rPr>
                <w:szCs w:val="20"/>
              </w:rPr>
              <w:tab/>
              <w:t xml:space="preserve">Promptly provides ERCOT with written notice of the reasons why the breach cannot reasonably be cured within fourteen (14) Business Days; </w:t>
            </w:r>
          </w:p>
          <w:p w14:paraId="2A2694E3" w14:textId="77777777" w:rsidR="00F02D3F" w:rsidRPr="00584B3F" w:rsidRDefault="00F02D3F" w:rsidP="00927624">
            <w:pPr>
              <w:spacing w:before="120" w:after="120"/>
              <w:ind w:left="2160" w:hanging="720"/>
              <w:jc w:val="both"/>
              <w:rPr>
                <w:szCs w:val="20"/>
              </w:rPr>
            </w:pPr>
            <w:r w:rsidRPr="00584B3F">
              <w:rPr>
                <w:szCs w:val="20"/>
              </w:rPr>
              <w:t xml:space="preserve">(b) </w:t>
            </w:r>
            <w:r w:rsidRPr="00584B3F">
              <w:rPr>
                <w:szCs w:val="20"/>
              </w:rPr>
              <w:tab/>
              <w:t xml:space="preserve">Begins to work or other efforts to cure the breach within three (3) Business Days after ERCOT’s delivery of the notice to Participant; and </w:t>
            </w:r>
          </w:p>
          <w:p w14:paraId="252A8E00" w14:textId="77777777" w:rsidR="00F02D3F" w:rsidRPr="00584B3F" w:rsidRDefault="00F02D3F" w:rsidP="00927624">
            <w:pPr>
              <w:spacing w:before="120" w:after="240"/>
              <w:ind w:left="2160" w:hanging="720"/>
              <w:jc w:val="both"/>
              <w:rPr>
                <w:szCs w:val="20"/>
              </w:rPr>
            </w:pPr>
            <w:r w:rsidRPr="00584B3F">
              <w:rPr>
                <w:szCs w:val="20"/>
              </w:rPr>
              <w:t>(c)</w:t>
            </w:r>
            <w:r w:rsidRPr="00584B3F">
              <w:rPr>
                <w:szCs w:val="20"/>
              </w:rPr>
              <w:tab/>
              <w:t>Prosecutes the curative work or efforts with reasonable diligence until the curative work or efforts are completed.</w:t>
            </w:r>
          </w:p>
          <w:p w14:paraId="6C965F0D" w14:textId="77777777" w:rsidR="00F02D3F" w:rsidRPr="00584B3F" w:rsidRDefault="00F02D3F" w:rsidP="00927624">
            <w:pPr>
              <w:spacing w:before="120" w:after="120"/>
              <w:ind w:left="1440" w:hanging="720"/>
              <w:jc w:val="both"/>
              <w:rPr>
                <w:szCs w:val="20"/>
              </w:rPr>
            </w:pPr>
            <w:r w:rsidRPr="00584B3F">
              <w:rPr>
                <w:szCs w:val="20"/>
              </w:rPr>
              <w:t>(3)</w:t>
            </w:r>
            <w:r w:rsidRPr="00584B3F">
              <w:rPr>
                <w:szCs w:val="20"/>
              </w:rPr>
              <w:tab/>
              <w:t>Bankruptcy by Participant, except for the filing of a petition in involuntary bankruptcy or similar involuntary proceedings, that is dismissed within 90 days thereafter, shall constitute an event of Default.</w:t>
            </w:r>
          </w:p>
          <w:p w14:paraId="5FC979BF" w14:textId="77777777" w:rsidR="00F02D3F" w:rsidRPr="00584B3F" w:rsidRDefault="00F02D3F" w:rsidP="00927624">
            <w:pPr>
              <w:spacing w:before="120" w:after="120"/>
              <w:ind w:left="1440" w:hanging="720"/>
              <w:jc w:val="both"/>
              <w:rPr>
                <w:szCs w:val="20"/>
              </w:rPr>
            </w:pPr>
            <w:r w:rsidRPr="00584B3F">
              <w:rPr>
                <w:szCs w:val="20"/>
              </w:rPr>
              <w:t>(4)</w:t>
            </w:r>
            <w:r w:rsidRPr="00584B3F">
              <w:rPr>
                <w:szCs w:val="20"/>
              </w:rPr>
              <w:tab/>
              <w:t>Except as otherwise excused herein, a material breach of this Agreement by ERCOT, including any material failure by ERCOT to comply with the ERCOT Protocols, other than a Payment Breach, shall constitute a Default by ERCOT unless cured within fourteen (14) Business Days after delivery by Participant of written notice of the material breach to ERCOT.  ERCOT must begin work or other efforts within three (3)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12-month period, the fourth such breach shall constitute a Default.</w:t>
            </w:r>
          </w:p>
          <w:p w14:paraId="4F507053" w14:textId="77777777" w:rsidR="00F02D3F" w:rsidRPr="00584B3F" w:rsidRDefault="00F02D3F" w:rsidP="00927624">
            <w:pPr>
              <w:spacing w:before="120" w:after="100" w:afterAutospacing="1"/>
              <w:ind w:left="1440" w:hanging="720"/>
              <w:jc w:val="both"/>
              <w:rPr>
                <w:szCs w:val="20"/>
              </w:rPr>
            </w:pPr>
            <w:r w:rsidRPr="00584B3F">
              <w:rPr>
                <w:szCs w:val="20"/>
              </w:rPr>
              <w:t>(5)</w:t>
            </w:r>
            <w:r w:rsidRPr="00584B3F">
              <w:rPr>
                <w:szCs w:val="20"/>
              </w:rPr>
              <w:tab/>
              <w:t>If, due to a Force Majeure Event, a Party is in breach with respect to any obligation hereunder, such breach shall not result in a Default by that Party.</w:t>
            </w:r>
          </w:p>
          <w:p w14:paraId="5BF1F51F" w14:textId="77777777" w:rsidR="00F02D3F" w:rsidRPr="00584B3F" w:rsidRDefault="00F02D3F" w:rsidP="00927624">
            <w:pPr>
              <w:spacing w:before="120" w:after="120"/>
              <w:ind w:left="720" w:hanging="720"/>
              <w:jc w:val="both"/>
              <w:rPr>
                <w:szCs w:val="20"/>
                <w:u w:val="single"/>
              </w:rPr>
            </w:pPr>
            <w:r w:rsidRPr="00584B3F">
              <w:rPr>
                <w:szCs w:val="20"/>
              </w:rPr>
              <w:t>B.</w:t>
            </w:r>
            <w:r w:rsidRPr="00584B3F">
              <w:rPr>
                <w:szCs w:val="20"/>
              </w:rPr>
              <w:tab/>
            </w:r>
            <w:r w:rsidRPr="00584B3F">
              <w:rPr>
                <w:szCs w:val="20"/>
                <w:u w:val="single"/>
              </w:rPr>
              <w:t>Remedies for Default.</w:t>
            </w:r>
          </w:p>
          <w:p w14:paraId="6C557F59" w14:textId="77777777" w:rsidR="00F02D3F" w:rsidRPr="00584B3F" w:rsidRDefault="00F02D3F" w:rsidP="00927624">
            <w:pPr>
              <w:spacing w:before="120" w:after="120"/>
              <w:ind w:left="1440" w:hanging="720"/>
              <w:jc w:val="both"/>
              <w:rPr>
                <w:szCs w:val="20"/>
              </w:rPr>
            </w:pPr>
            <w:r w:rsidRPr="00584B3F">
              <w:rPr>
                <w:szCs w:val="20"/>
              </w:rPr>
              <w:t>(1)</w:t>
            </w:r>
            <w:r w:rsidRPr="00584B3F">
              <w:rPr>
                <w:szCs w:val="20"/>
              </w:rPr>
              <w:tab/>
            </w:r>
            <w:r w:rsidRPr="00584B3F">
              <w:rPr>
                <w:szCs w:val="20"/>
                <w:u w:val="single"/>
              </w:rPr>
              <w:t>ERCOT's Remedies for Default.</w:t>
            </w:r>
            <w:r w:rsidRPr="00584B3F">
              <w:rPr>
                <w:szCs w:val="20"/>
              </w:rPr>
              <w:t xml:space="preserve">  In the event of a Default by Participant, ERCOT may pursue any remedies ERCOT has under this Agreement, at law, or in equity, subject to the provisions of Section 10: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 off amounts ERCOT owes to Participant by the amount of any sums owed by Participant to ERCOT, including any amounts owed pursuant to the operation of the Protocols.  </w:t>
            </w:r>
          </w:p>
          <w:p w14:paraId="2703786A" w14:textId="77777777" w:rsidR="00F02D3F" w:rsidRPr="00584B3F" w:rsidRDefault="00F02D3F" w:rsidP="00927624">
            <w:pPr>
              <w:spacing w:before="120" w:after="120"/>
              <w:ind w:left="1440" w:hanging="720"/>
              <w:jc w:val="both"/>
              <w:rPr>
                <w:szCs w:val="20"/>
              </w:rPr>
            </w:pPr>
          </w:p>
          <w:p w14:paraId="4B2F3062" w14:textId="77777777" w:rsidR="00F02D3F" w:rsidRPr="00584B3F" w:rsidRDefault="00F02D3F" w:rsidP="00927624">
            <w:pPr>
              <w:spacing w:before="120" w:after="120"/>
              <w:ind w:left="1440" w:hanging="720"/>
              <w:jc w:val="both"/>
              <w:rPr>
                <w:szCs w:val="20"/>
              </w:rPr>
            </w:pPr>
            <w:r w:rsidRPr="00584B3F">
              <w:rPr>
                <w:szCs w:val="20"/>
              </w:rPr>
              <w:t>(2)</w:t>
            </w:r>
            <w:r w:rsidRPr="00584B3F">
              <w:rPr>
                <w:szCs w:val="20"/>
              </w:rPr>
              <w:tab/>
            </w:r>
            <w:r w:rsidRPr="00584B3F">
              <w:rPr>
                <w:szCs w:val="20"/>
                <w:u w:val="single"/>
              </w:rPr>
              <w:t>Participant's Remedies for Default.</w:t>
            </w:r>
          </w:p>
          <w:p w14:paraId="6C5FEA14" w14:textId="77777777" w:rsidR="00F02D3F" w:rsidRPr="00584B3F" w:rsidRDefault="00F02D3F" w:rsidP="00927624">
            <w:pPr>
              <w:spacing w:before="120" w:after="120"/>
              <w:ind w:left="2160" w:hanging="720"/>
              <w:jc w:val="both"/>
              <w:rPr>
                <w:szCs w:val="20"/>
              </w:rPr>
            </w:pPr>
            <w:r w:rsidRPr="00584B3F">
              <w:rPr>
                <w:szCs w:val="20"/>
              </w:rPr>
              <w:t>(a)</w:t>
            </w:r>
            <w:r w:rsidRPr="00584B3F">
              <w:rPr>
                <w:szCs w:val="20"/>
              </w:rPr>
              <w:tab/>
              <w:t>Unless otherwise specified in this Agreement or in the ERCOT Protocols, and subject to the provisions of Section 10: Dispute Resolution of this Agreement in the event of a Default by ERCOT, Participant's remedies shall be limited to:</w:t>
            </w:r>
          </w:p>
          <w:p w14:paraId="36A3F03C" w14:textId="77777777" w:rsidR="00F02D3F" w:rsidRPr="00584B3F" w:rsidRDefault="00F02D3F" w:rsidP="00927624">
            <w:pPr>
              <w:spacing w:after="240"/>
              <w:ind w:left="2880" w:hanging="720"/>
              <w:jc w:val="both"/>
              <w:rPr>
                <w:szCs w:val="20"/>
              </w:rPr>
            </w:pPr>
            <w:r w:rsidRPr="00584B3F">
              <w:rPr>
                <w:szCs w:val="20"/>
              </w:rPr>
              <w:t>(i)</w:t>
            </w:r>
            <w:r w:rsidRPr="00584B3F">
              <w:rPr>
                <w:szCs w:val="20"/>
              </w:rPr>
              <w:tab/>
              <w:t>Immediate termination of this Agreement upon written notice to ERCOT;</w:t>
            </w:r>
          </w:p>
          <w:p w14:paraId="4A440816" w14:textId="77777777" w:rsidR="00F02D3F" w:rsidRPr="00584B3F" w:rsidRDefault="00F02D3F" w:rsidP="00927624">
            <w:pPr>
              <w:spacing w:after="240"/>
              <w:ind w:left="2880" w:hanging="720"/>
              <w:jc w:val="both"/>
              <w:rPr>
                <w:szCs w:val="20"/>
              </w:rPr>
            </w:pPr>
            <w:r w:rsidRPr="00584B3F">
              <w:rPr>
                <w:szCs w:val="20"/>
              </w:rPr>
              <w:t>(ii)</w:t>
            </w:r>
            <w:r w:rsidRPr="00584B3F">
              <w:rPr>
                <w:szCs w:val="20"/>
              </w:rPr>
              <w:tab/>
              <w:t>Monetary recovery in accordance with the Settlement procedures set forth in the ERCOT Protocols; and</w:t>
            </w:r>
          </w:p>
          <w:p w14:paraId="2EF7091D" w14:textId="77777777" w:rsidR="00F02D3F" w:rsidRPr="00584B3F" w:rsidRDefault="00F02D3F" w:rsidP="00927624">
            <w:pPr>
              <w:spacing w:after="240"/>
              <w:ind w:left="2880" w:hanging="720"/>
              <w:jc w:val="both"/>
              <w:rPr>
                <w:szCs w:val="20"/>
              </w:rPr>
            </w:pPr>
            <w:r w:rsidRPr="00584B3F">
              <w:rPr>
                <w:szCs w:val="20"/>
              </w:rPr>
              <w:t>(iii)</w:t>
            </w:r>
            <w:r w:rsidRPr="00584B3F">
              <w:rPr>
                <w:szCs w:val="20"/>
              </w:rPr>
              <w:tab/>
              <w:t>Specific performance.</w:t>
            </w:r>
          </w:p>
          <w:p w14:paraId="56255E32" w14:textId="77777777" w:rsidR="00F02D3F" w:rsidRPr="00584B3F" w:rsidRDefault="00F02D3F" w:rsidP="00927624">
            <w:pPr>
              <w:spacing w:before="120" w:after="120"/>
              <w:ind w:left="2160" w:hanging="720"/>
              <w:jc w:val="both"/>
              <w:rPr>
                <w:szCs w:val="20"/>
              </w:rPr>
            </w:pPr>
            <w:r w:rsidRPr="00584B3F">
              <w:rPr>
                <w:szCs w:val="20"/>
              </w:rPr>
              <w:t>(b)</w:t>
            </w:r>
            <w:r w:rsidRPr="00584B3F">
              <w:rPr>
                <w:szCs w:val="20"/>
              </w:rPr>
              <w:tab/>
              <w:t xml:space="preserve">However, in the event of a material breach by ERCOT of any of its representations, warranties or covenants, Participant's sole remedy shall be immediate termination of this Agreement upon written notice to ERCOT. </w:t>
            </w:r>
          </w:p>
          <w:p w14:paraId="729B9AFF" w14:textId="77777777" w:rsidR="00F02D3F" w:rsidRPr="00584B3F" w:rsidRDefault="00F02D3F" w:rsidP="00927624">
            <w:pPr>
              <w:spacing w:before="120" w:after="120"/>
              <w:ind w:left="1440" w:hanging="720"/>
              <w:jc w:val="both"/>
              <w:rPr>
                <w:szCs w:val="20"/>
              </w:rPr>
            </w:pPr>
            <w:r w:rsidRPr="00584B3F">
              <w:rPr>
                <w:szCs w:val="20"/>
              </w:rPr>
              <w:t>(3)</w:t>
            </w:r>
            <w:r w:rsidRPr="00584B3F">
              <w:rPr>
                <w:szCs w:val="20"/>
              </w:rPr>
              <w:tab/>
              <w:t xml:space="preserve">A Default or breach of this Agreement by a Party shall not relieve either Party of the obligation to comply with the ERCOT Protocols. </w:t>
            </w:r>
          </w:p>
          <w:p w14:paraId="56962BFC" w14:textId="77777777" w:rsidR="00F02D3F" w:rsidRPr="00584B3F" w:rsidRDefault="00F02D3F" w:rsidP="00927624">
            <w:pPr>
              <w:spacing w:before="120" w:after="120"/>
              <w:jc w:val="both"/>
            </w:pPr>
            <w:r w:rsidRPr="00584B3F">
              <w:t>C.</w:t>
            </w:r>
            <w:r w:rsidRPr="00584B3F">
              <w:tab/>
            </w:r>
            <w:r w:rsidRPr="00584B3F">
              <w:rPr>
                <w:u w:val="single"/>
              </w:rPr>
              <w:t>Force Majeure.</w:t>
            </w:r>
          </w:p>
          <w:p w14:paraId="5A224C6B" w14:textId="77777777" w:rsidR="00F02D3F" w:rsidRPr="00584B3F" w:rsidRDefault="00F02D3F" w:rsidP="00927624">
            <w:pPr>
              <w:spacing w:before="120" w:after="120"/>
              <w:ind w:left="1440" w:hanging="720"/>
              <w:jc w:val="both"/>
              <w:rPr>
                <w:szCs w:val="20"/>
              </w:rPr>
            </w:pPr>
            <w:r w:rsidRPr="00584B3F">
              <w:rPr>
                <w:szCs w:val="20"/>
              </w:rPr>
              <w:t>(1)</w:t>
            </w:r>
            <w:r w:rsidRPr="00584B3F">
              <w:rPr>
                <w:szCs w:val="20"/>
              </w:rPr>
              <w:tab/>
              <w: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w:t>
            </w:r>
          </w:p>
          <w:p w14:paraId="70DA97F5" w14:textId="77777777" w:rsidR="00F02D3F" w:rsidRPr="00584B3F" w:rsidRDefault="00F02D3F" w:rsidP="00927624">
            <w:pPr>
              <w:spacing w:before="120" w:after="120"/>
              <w:ind w:left="1440" w:hanging="720"/>
              <w:jc w:val="both"/>
              <w:rPr>
                <w:szCs w:val="20"/>
              </w:rPr>
            </w:pPr>
          </w:p>
          <w:p w14:paraId="0D049236" w14:textId="77777777" w:rsidR="00F02D3F" w:rsidRPr="00584B3F" w:rsidRDefault="00F02D3F" w:rsidP="00927624">
            <w:pPr>
              <w:spacing w:before="120" w:after="120"/>
              <w:ind w:left="1440" w:hanging="720"/>
              <w:jc w:val="both"/>
              <w:rPr>
                <w:szCs w:val="20"/>
              </w:rPr>
            </w:pPr>
            <w:r w:rsidRPr="00584B3F">
              <w:rPr>
                <w:szCs w:val="20"/>
              </w:rPr>
              <w:t>(2)</w:t>
            </w:r>
            <w:r w:rsidRPr="00584B3F">
              <w:rPr>
                <w:szCs w:val="20"/>
              </w:rPr>
              <w:tab/>
              <w: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8(A)(5) above is still effective.  </w:t>
            </w:r>
          </w:p>
          <w:p w14:paraId="0369CD01" w14:textId="77777777" w:rsidR="00F02D3F" w:rsidRPr="00584B3F" w:rsidRDefault="00F02D3F" w:rsidP="00927624">
            <w:pPr>
              <w:spacing w:after="240"/>
              <w:ind w:left="720" w:hanging="720"/>
              <w:jc w:val="both"/>
            </w:pPr>
            <w:r w:rsidRPr="00584B3F">
              <w:lastRenderedPageBreak/>
              <w:t>D.</w:t>
            </w:r>
            <w:r w:rsidRPr="00584B3F">
              <w:tab/>
            </w:r>
            <w:r w:rsidRPr="00584B3F">
              <w:rPr>
                <w:u w:val="single"/>
              </w:rPr>
              <w:t>Duty to Mitigate.</w:t>
            </w:r>
            <w:r w:rsidRPr="00584B3F">
              <w:t xml:space="preserve">  Except as expressly provided otherwise herein, each Party shall use commercially reasonable efforts to mitigate any damages it may incur </w:t>
            </w:r>
            <w:proofErr w:type="gramStart"/>
            <w:r w:rsidRPr="00584B3F">
              <w:t>as a result of</w:t>
            </w:r>
            <w:proofErr w:type="gramEnd"/>
            <w:r w:rsidRPr="00584B3F">
              <w:t xml:space="preserve"> the other Party's performance or non-performance of this Agreement.</w:t>
            </w:r>
          </w:p>
          <w:p w14:paraId="0CEA595C" w14:textId="77777777" w:rsidR="00F02D3F" w:rsidRPr="00584B3F" w:rsidRDefault="00F02D3F" w:rsidP="00927624">
            <w:pPr>
              <w:keepNext/>
              <w:spacing w:before="120" w:after="120"/>
              <w:jc w:val="both"/>
              <w:rPr>
                <w:iCs/>
                <w:szCs w:val="20"/>
                <w:u w:val="single"/>
              </w:rPr>
            </w:pPr>
            <w:r w:rsidRPr="00584B3F">
              <w:rPr>
                <w:iCs/>
                <w:szCs w:val="20"/>
                <w:u w:val="single"/>
              </w:rPr>
              <w:t>Section 9.  Limitation of Damages and Liability and Indemnification.</w:t>
            </w:r>
          </w:p>
          <w:p w14:paraId="1572E887" w14:textId="77777777" w:rsidR="00F02D3F" w:rsidRPr="00584B3F" w:rsidRDefault="00F02D3F" w:rsidP="00927624">
            <w:pPr>
              <w:spacing w:before="120" w:after="120"/>
              <w:ind w:left="720" w:hanging="720"/>
              <w:jc w:val="both"/>
              <w:rPr>
                <w:szCs w:val="20"/>
              </w:rPr>
            </w:pPr>
            <w:r w:rsidRPr="00584B3F">
              <w:rPr>
                <w:szCs w:val="20"/>
              </w:rPr>
              <w:t>A.</w:t>
            </w:r>
            <w:r w:rsidRPr="00584B3F">
              <w:rPr>
                <w:szCs w:val="20"/>
              </w:rPr>
              <w:tab/>
              <w:t>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w:t>
            </w:r>
          </w:p>
          <w:p w14:paraId="744F4F2B" w14:textId="77777777" w:rsidR="00F02D3F" w:rsidRPr="00584B3F" w:rsidRDefault="00F02D3F" w:rsidP="00927624">
            <w:pPr>
              <w:spacing w:before="120" w:after="120"/>
              <w:ind w:left="720" w:hanging="720"/>
              <w:jc w:val="both"/>
              <w:rPr>
                <w:szCs w:val="20"/>
              </w:rPr>
            </w:pPr>
            <w:r w:rsidRPr="00584B3F">
              <w:rPr>
                <w:szCs w:val="20"/>
              </w:rPr>
              <w:t>B.</w:t>
            </w:r>
            <w:r w:rsidRPr="00584B3F">
              <w:rPr>
                <w:szCs w:val="20"/>
              </w:rPr>
              <w:tab/>
              <w:t xml:space="preserve">With respect to any dispute regarding a Default or breach by ERCOT of its obligations under this Agreement, ERCOT expressly waives any Limitation of Liability to which it may be entitled under the Charitable Immunity and Liability Act of 1987, Tex. Civ. </w:t>
            </w:r>
            <w:proofErr w:type="spellStart"/>
            <w:r w:rsidRPr="00584B3F">
              <w:rPr>
                <w:szCs w:val="20"/>
              </w:rPr>
              <w:t>Prac</w:t>
            </w:r>
            <w:proofErr w:type="spellEnd"/>
            <w:r w:rsidRPr="00584B3F">
              <w:rPr>
                <w:szCs w:val="20"/>
              </w:rPr>
              <w:t>. &amp; Rem. Code §84.006, or successor statute.</w:t>
            </w:r>
          </w:p>
          <w:p w14:paraId="219D1371" w14:textId="77777777" w:rsidR="00F02D3F" w:rsidRPr="00584B3F" w:rsidRDefault="00F02D3F" w:rsidP="00927624">
            <w:pPr>
              <w:spacing w:before="120" w:after="120"/>
              <w:ind w:left="720" w:hanging="720"/>
              <w:jc w:val="both"/>
              <w:rPr>
                <w:szCs w:val="20"/>
              </w:rPr>
            </w:pPr>
            <w:r w:rsidRPr="00584B3F">
              <w:rPr>
                <w:szCs w:val="20"/>
              </w:rPr>
              <w:t>C.</w:t>
            </w:r>
            <w:r w:rsidRPr="00584B3F">
              <w:rPr>
                <w:szCs w:val="20"/>
              </w:rPr>
              <w:tab/>
              <w:t>The Parties have expressly agreed that,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w:t>
            </w:r>
          </w:p>
          <w:p w14:paraId="21FFA268" w14:textId="77777777" w:rsidR="00F02D3F" w:rsidRPr="00584B3F" w:rsidRDefault="00F02D3F" w:rsidP="00927624">
            <w:pPr>
              <w:spacing w:before="120" w:after="120"/>
              <w:ind w:left="720" w:hanging="720"/>
              <w:jc w:val="both"/>
              <w:rPr>
                <w:szCs w:val="20"/>
              </w:rPr>
            </w:pPr>
            <w:r w:rsidRPr="00584B3F">
              <w:t>D.</w:t>
            </w:r>
            <w:r w:rsidRPr="00584B3F">
              <w:tab/>
              <w:t xml:space="preserve">The Independent Market Monitor (IMM), and its directors, officers, employees, and agents, shall not be liable to any person or Entity for any act or omission, other than an act or omission constituting gross negligence or intentional misconduct, including but not limited to liability for any financial loss, loss of economic advantage, opportunity cost, or actual, direct, indirect, or consequential damages of any kind resulting from or attributable to any such act or omission of the IMM, as long as such act or omission arose from or is related to matters within the scope of the IMM’s authority arising under or relating to PURA §39.1515 and PUC </w:t>
            </w:r>
            <w:r w:rsidRPr="00584B3F">
              <w:rPr>
                <w:smallCaps/>
              </w:rPr>
              <w:t>Subst</w:t>
            </w:r>
            <w:r w:rsidRPr="00584B3F">
              <w:t>. R. 25.365, Independent Market Monitor.</w:t>
            </w:r>
          </w:p>
          <w:p w14:paraId="670626C7" w14:textId="77777777" w:rsidR="00F02D3F" w:rsidRPr="00584B3F" w:rsidRDefault="00F02D3F" w:rsidP="00927624">
            <w:pPr>
              <w:keepNext/>
              <w:spacing w:before="120" w:after="120"/>
              <w:jc w:val="both"/>
              <w:rPr>
                <w:iCs/>
                <w:szCs w:val="20"/>
                <w:u w:val="single"/>
              </w:rPr>
            </w:pPr>
            <w:r w:rsidRPr="00584B3F">
              <w:rPr>
                <w:iCs/>
                <w:szCs w:val="20"/>
                <w:u w:val="single"/>
              </w:rPr>
              <w:lastRenderedPageBreak/>
              <w:t>Section 10. Dispute Resolution.</w:t>
            </w:r>
          </w:p>
          <w:p w14:paraId="720A8691" w14:textId="77777777" w:rsidR="00F02D3F" w:rsidRPr="00584B3F" w:rsidRDefault="00F02D3F" w:rsidP="00927624">
            <w:pPr>
              <w:spacing w:before="120" w:after="120"/>
              <w:ind w:left="720" w:hanging="720"/>
              <w:jc w:val="both"/>
              <w:rPr>
                <w:szCs w:val="20"/>
              </w:rPr>
            </w:pPr>
            <w:r w:rsidRPr="00584B3F">
              <w:rPr>
                <w:szCs w:val="20"/>
              </w:rPr>
              <w:t>A.</w:t>
            </w:r>
            <w:r w:rsidRPr="00584B3F">
              <w:rPr>
                <w:szCs w:val="20"/>
              </w:rPr>
              <w:tab/>
              <w:t>In the event of a dispute, including a dispute regarding a Default, under this Agreement, Parties to this Agreement shall first attempt resolution of the dispute using the applicable dispute resolution procedures set forth in the ERCOT Protocols.</w:t>
            </w:r>
          </w:p>
          <w:p w14:paraId="18D9668F" w14:textId="77777777" w:rsidR="00F02D3F" w:rsidRPr="00584B3F" w:rsidRDefault="00F02D3F" w:rsidP="00927624">
            <w:pPr>
              <w:spacing w:before="120" w:after="120"/>
              <w:ind w:left="720" w:hanging="720"/>
              <w:jc w:val="both"/>
              <w:rPr>
                <w:szCs w:val="20"/>
              </w:rPr>
            </w:pPr>
            <w:r w:rsidRPr="00584B3F">
              <w:rPr>
                <w:szCs w:val="20"/>
              </w:rPr>
              <w:t>B.</w:t>
            </w:r>
            <w:r w:rsidRPr="00584B3F">
              <w:rPr>
                <w:szCs w:val="20"/>
              </w:rPr>
              <w:tab/>
              <w:t>In the event of a dispute, including a dispute regarding a Default, under this Agreement, each Party shall bear its own costs and fees, including, but not limited to attorneys' fees, court costs, and its share of any mediation or arbitration fees.</w:t>
            </w:r>
          </w:p>
          <w:p w14:paraId="6740356B" w14:textId="77777777" w:rsidR="00F02D3F" w:rsidRPr="00584B3F" w:rsidRDefault="00F02D3F" w:rsidP="00927624">
            <w:pPr>
              <w:spacing w:before="120" w:after="120"/>
              <w:jc w:val="both"/>
              <w:rPr>
                <w:u w:val="single"/>
              </w:rPr>
            </w:pPr>
            <w:r w:rsidRPr="00584B3F">
              <w:rPr>
                <w:u w:val="single"/>
              </w:rPr>
              <w:t>Section 11. Miscellaneous.</w:t>
            </w:r>
          </w:p>
          <w:p w14:paraId="254E2FED" w14:textId="77777777" w:rsidR="00F02D3F" w:rsidRPr="00584B3F" w:rsidRDefault="00F02D3F" w:rsidP="00927624">
            <w:pPr>
              <w:spacing w:before="120" w:after="120"/>
              <w:ind w:left="720" w:hanging="720"/>
              <w:jc w:val="both"/>
              <w:rPr>
                <w:szCs w:val="20"/>
              </w:rPr>
            </w:pPr>
            <w:r w:rsidRPr="00584B3F">
              <w:rPr>
                <w:szCs w:val="20"/>
              </w:rPr>
              <w:t>A.</w:t>
            </w:r>
            <w:r w:rsidRPr="00584B3F">
              <w:rPr>
                <w:szCs w:val="20"/>
              </w:rPr>
              <w:tab/>
            </w:r>
            <w:r w:rsidRPr="00584B3F">
              <w:rPr>
                <w:szCs w:val="20"/>
                <w:u w:val="single"/>
              </w:rPr>
              <w:t>Choice of Law and Venue.</w:t>
            </w:r>
            <w:r w:rsidRPr="00584B3F">
              <w:rPr>
                <w:szCs w:val="20"/>
              </w:rPr>
              <w:t xml:space="preserve"> Notwithstanding anything to the contrary in this Agreement, this Agreement shall be deemed entered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forum non-</w:t>
            </w:r>
            <w:proofErr w:type="spellStart"/>
            <w:r w:rsidRPr="00584B3F">
              <w:rPr>
                <w:szCs w:val="20"/>
              </w:rPr>
              <w:t>conveniens</w:t>
            </w:r>
            <w:proofErr w:type="spellEnd"/>
            <w:r w:rsidRPr="00584B3F">
              <w:rPr>
                <w:szCs w:val="20"/>
              </w:rPr>
              <w:t xml:space="preserve">, except defenses under Tex. Civ. </w:t>
            </w:r>
            <w:proofErr w:type="spellStart"/>
            <w:r w:rsidRPr="00584B3F">
              <w:rPr>
                <w:szCs w:val="20"/>
              </w:rPr>
              <w:t>Prac</w:t>
            </w:r>
            <w:proofErr w:type="spellEnd"/>
            <w:r w:rsidRPr="00584B3F">
              <w:rPr>
                <w:szCs w:val="20"/>
              </w:rPr>
              <w:t>. &amp; Rem. Code §15.002(b).</w:t>
            </w:r>
          </w:p>
          <w:p w14:paraId="439159B6" w14:textId="77777777" w:rsidR="00F02D3F" w:rsidRPr="00584B3F" w:rsidRDefault="00F02D3F" w:rsidP="00927624">
            <w:pPr>
              <w:spacing w:before="120" w:after="120"/>
              <w:ind w:left="720" w:hanging="720"/>
              <w:jc w:val="both"/>
              <w:rPr>
                <w:szCs w:val="20"/>
              </w:rPr>
            </w:pPr>
            <w:r w:rsidRPr="00584B3F">
              <w:rPr>
                <w:szCs w:val="20"/>
              </w:rPr>
              <w:t>B.</w:t>
            </w:r>
            <w:r w:rsidRPr="00584B3F">
              <w:rPr>
                <w:szCs w:val="20"/>
              </w:rPr>
              <w:tab/>
            </w:r>
            <w:r w:rsidRPr="00584B3F">
              <w:rPr>
                <w:szCs w:val="20"/>
                <w:u w:val="single"/>
              </w:rPr>
              <w:t>Assignment.</w:t>
            </w:r>
          </w:p>
          <w:p w14:paraId="3A2B60F3" w14:textId="77777777" w:rsidR="00F02D3F" w:rsidRPr="00584B3F" w:rsidRDefault="00F02D3F" w:rsidP="00927624">
            <w:pPr>
              <w:spacing w:before="120" w:after="120"/>
              <w:ind w:left="1440" w:hanging="720"/>
              <w:jc w:val="both"/>
              <w:rPr>
                <w:szCs w:val="20"/>
              </w:rPr>
            </w:pPr>
            <w:r w:rsidRPr="00584B3F">
              <w:rPr>
                <w:szCs w:val="20"/>
              </w:rPr>
              <w:t>(1)</w:t>
            </w:r>
            <w:r w:rsidRPr="00584B3F">
              <w:rPr>
                <w:szCs w:val="20"/>
              </w:rPr>
              <w:tab/>
              <w: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of any Agreement with ERCOT):</w:t>
            </w:r>
          </w:p>
          <w:p w14:paraId="2D332F35" w14:textId="77777777" w:rsidR="00F02D3F" w:rsidRPr="00584B3F" w:rsidRDefault="00F02D3F" w:rsidP="00927624">
            <w:pPr>
              <w:spacing w:before="120" w:after="120"/>
              <w:ind w:left="2160" w:hanging="720"/>
              <w:jc w:val="both"/>
              <w:rPr>
                <w:szCs w:val="20"/>
              </w:rPr>
            </w:pPr>
            <w:r w:rsidRPr="00584B3F">
              <w:rPr>
                <w:szCs w:val="20"/>
              </w:rPr>
              <w:t>(a)</w:t>
            </w:r>
            <w:r w:rsidRPr="00584B3F">
              <w:rPr>
                <w:szCs w:val="20"/>
              </w:rPr>
              <w:tab/>
              <w:t>Where any such assignment or transfer is to an Affiliate of the Party; or</w:t>
            </w:r>
          </w:p>
          <w:p w14:paraId="1FA6D16F" w14:textId="77777777" w:rsidR="00F02D3F" w:rsidRPr="00584B3F" w:rsidRDefault="00F02D3F" w:rsidP="00927624">
            <w:pPr>
              <w:spacing w:before="120" w:after="120"/>
              <w:ind w:left="2160" w:hanging="720"/>
              <w:jc w:val="both"/>
              <w:rPr>
                <w:szCs w:val="20"/>
              </w:rPr>
            </w:pPr>
            <w:r w:rsidRPr="00584B3F">
              <w:rPr>
                <w:szCs w:val="20"/>
              </w:rPr>
              <w:t>(b)</w:t>
            </w:r>
            <w:r w:rsidRPr="00584B3F">
              <w:rPr>
                <w:szCs w:val="20"/>
              </w:rPr>
              <w:tab/>
              <w:t>Where any such assignment or transfer is to a successor to or transferee of the direct or indirect ownership or operation of all or part of the Party, or its facilities; or</w:t>
            </w:r>
          </w:p>
          <w:p w14:paraId="5DBD463F" w14:textId="77777777" w:rsidR="00F02D3F" w:rsidRPr="00584B3F" w:rsidRDefault="00F02D3F" w:rsidP="00927624">
            <w:pPr>
              <w:spacing w:before="120" w:after="120"/>
              <w:ind w:left="2160" w:hanging="720"/>
              <w:jc w:val="both"/>
              <w:rPr>
                <w:szCs w:val="20"/>
              </w:rPr>
            </w:pPr>
            <w:r w:rsidRPr="00584B3F">
              <w:rPr>
                <w:szCs w:val="20"/>
              </w:rPr>
              <w:t>(c)</w:t>
            </w:r>
            <w:r w:rsidRPr="00584B3F">
              <w:rPr>
                <w:szCs w:val="20"/>
              </w:rPr>
              <w:tab/>
              <w:t xml:space="preserve">For collateral security purposes to aid in providing financing for itself, provided that the assigning Party will require any secured party, trustee or mortgagee to notify the other Party of any such assignment.  Any financing arrangement </w:t>
            </w:r>
            <w:proofErr w:type="gramStart"/>
            <w:r w:rsidRPr="00584B3F">
              <w:rPr>
                <w:szCs w:val="20"/>
              </w:rPr>
              <w:t>entered into</w:t>
            </w:r>
            <w:proofErr w:type="gramEnd"/>
            <w:r w:rsidRPr="00584B3F">
              <w:rPr>
                <w:szCs w:val="20"/>
              </w:rPr>
              <w:t xml:space="preserve"> by either Party pursuant to this Section will provide that prior to or upon the exercise of the secured </w:t>
            </w:r>
            <w:proofErr w:type="spellStart"/>
            <w:r w:rsidRPr="00584B3F">
              <w:rPr>
                <w:szCs w:val="20"/>
              </w:rPr>
              <w:t>party’s</w:t>
            </w:r>
            <w:proofErr w:type="spellEnd"/>
            <w:r w:rsidRPr="00584B3F">
              <w:rPr>
                <w:szCs w:val="20"/>
              </w:rPr>
              <w:t xml:space="preserve">, trustee’s or mortgagee’s assignment rights pursuant to said arrangement, the secured creditor, the trustee or mortgagee will notify the other Party of the date and particulars of any such exercise of assignment </w:t>
            </w:r>
            <w:r w:rsidRPr="00584B3F">
              <w:rPr>
                <w:szCs w:val="20"/>
              </w:rPr>
              <w:lastRenderedPageBreak/>
              <w:t>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 of material breach pursuant to Section 8(A), notice of Default, and an opportunity for the Financing Person to cure a material breach pursuant to Section 8(A) prior to it becoming a Default.</w:t>
            </w:r>
          </w:p>
          <w:p w14:paraId="413CBE32" w14:textId="77777777" w:rsidR="00F02D3F" w:rsidRPr="00584B3F" w:rsidRDefault="00F02D3F" w:rsidP="00927624">
            <w:pPr>
              <w:spacing w:before="120" w:after="120"/>
              <w:ind w:left="1440" w:hanging="720"/>
              <w:jc w:val="both"/>
              <w:rPr>
                <w:szCs w:val="20"/>
              </w:rPr>
            </w:pPr>
            <w:r w:rsidRPr="00584B3F">
              <w:rPr>
                <w:szCs w:val="20"/>
              </w:rPr>
              <w:t>(2)</w:t>
            </w:r>
            <w:r w:rsidRPr="00584B3F">
              <w:rPr>
                <w:szCs w:val="20"/>
              </w:rPr>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p>
          <w:p w14:paraId="52595FCD" w14:textId="77777777" w:rsidR="00F02D3F" w:rsidRPr="00584B3F" w:rsidRDefault="00F02D3F" w:rsidP="00927624">
            <w:pPr>
              <w:spacing w:before="120" w:after="120"/>
              <w:ind w:left="720" w:hanging="720"/>
              <w:jc w:val="both"/>
              <w:rPr>
                <w:szCs w:val="20"/>
              </w:rPr>
            </w:pPr>
            <w:r w:rsidRPr="00584B3F">
              <w:rPr>
                <w:szCs w:val="20"/>
              </w:rPr>
              <w:t>C.</w:t>
            </w:r>
            <w:r w:rsidRPr="00584B3F">
              <w:rPr>
                <w:szCs w:val="20"/>
              </w:rPr>
              <w:tab/>
            </w:r>
            <w:r w:rsidRPr="00584B3F">
              <w:rPr>
                <w:szCs w:val="20"/>
                <w:u w:val="single"/>
              </w:rPr>
              <w:t xml:space="preserve">No </w:t>
            </w:r>
            <w:proofErr w:type="gramStart"/>
            <w:r w:rsidRPr="00584B3F">
              <w:rPr>
                <w:szCs w:val="20"/>
                <w:u w:val="single"/>
              </w:rPr>
              <w:t>Third Party</w:t>
            </w:r>
            <w:proofErr w:type="gramEnd"/>
            <w:r w:rsidRPr="00584B3F">
              <w:rPr>
                <w:szCs w:val="20"/>
                <w:u w:val="single"/>
              </w:rPr>
              <w:t xml:space="preserve"> Beneficiary.</w:t>
            </w:r>
            <w:r w:rsidRPr="00584B3F">
              <w:rPr>
                <w:szCs w:val="20"/>
              </w:rPr>
              <w:t xml:space="preserve"> Except with respect to the rights of the Financing Persons in Section 11(B),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third-party beneficiary to this Agreement or the services to be provided hereunder.  Nothing in this Agreement shall create a contractual relationship between one Party and the customers of the other Party, nor shall it create a duty of any kind to such customers.</w:t>
            </w:r>
          </w:p>
          <w:p w14:paraId="49BD1AEE" w14:textId="77777777" w:rsidR="00F02D3F" w:rsidRPr="00584B3F" w:rsidRDefault="00F02D3F" w:rsidP="00927624">
            <w:pPr>
              <w:spacing w:before="120" w:after="120"/>
              <w:ind w:left="720" w:hanging="720"/>
              <w:jc w:val="both"/>
              <w:rPr>
                <w:szCs w:val="20"/>
              </w:rPr>
            </w:pPr>
            <w:r w:rsidRPr="00584B3F">
              <w:rPr>
                <w:szCs w:val="20"/>
              </w:rPr>
              <w:t>D.</w:t>
            </w:r>
            <w:r w:rsidRPr="00584B3F">
              <w:rPr>
                <w:szCs w:val="20"/>
              </w:rPr>
              <w:tab/>
            </w:r>
            <w:r w:rsidRPr="00584B3F">
              <w:rPr>
                <w:szCs w:val="20"/>
                <w:u w:val="single"/>
              </w:rPr>
              <w:t>No Waiver.</w:t>
            </w:r>
            <w:r w:rsidRPr="00584B3F">
              <w:rPr>
                <w:szCs w:val="20"/>
              </w:rPr>
              <w: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14:paraId="76BF0608" w14:textId="77777777" w:rsidR="00F02D3F" w:rsidRPr="00584B3F" w:rsidRDefault="00F02D3F" w:rsidP="00927624">
            <w:pPr>
              <w:spacing w:before="120" w:after="120"/>
              <w:ind w:left="720" w:hanging="720"/>
              <w:jc w:val="both"/>
              <w:rPr>
                <w:szCs w:val="20"/>
              </w:rPr>
            </w:pPr>
            <w:r w:rsidRPr="00584B3F">
              <w:rPr>
                <w:szCs w:val="20"/>
              </w:rPr>
              <w:t>E.</w:t>
            </w:r>
            <w:r w:rsidRPr="00584B3F">
              <w:rPr>
                <w:szCs w:val="20"/>
              </w:rPr>
              <w:tab/>
            </w:r>
            <w:r w:rsidRPr="00584B3F">
              <w:rPr>
                <w:szCs w:val="20"/>
                <w:u w:val="single"/>
              </w:rPr>
              <w:t>Headings.</w:t>
            </w:r>
            <w:r w:rsidRPr="00584B3F">
              <w:rPr>
                <w:szCs w:val="20"/>
              </w:rPr>
              <w:t xml:space="preserve">  Titles and headings of paragraphs and sections within this Agreement are provided merely for convenience and shall not be used or relied upon in construing this Agreement or the Parties’ intentions with respect thereto.</w:t>
            </w:r>
          </w:p>
          <w:p w14:paraId="19575E7D" w14:textId="77777777" w:rsidR="00F02D3F" w:rsidRPr="00584B3F" w:rsidRDefault="00F02D3F" w:rsidP="00927624">
            <w:pPr>
              <w:spacing w:before="120" w:after="120"/>
              <w:ind w:left="720" w:hanging="720"/>
              <w:jc w:val="both"/>
              <w:rPr>
                <w:szCs w:val="20"/>
              </w:rPr>
            </w:pPr>
            <w:r w:rsidRPr="00584B3F">
              <w:rPr>
                <w:szCs w:val="20"/>
              </w:rPr>
              <w:t>F.</w:t>
            </w:r>
            <w:r w:rsidRPr="00584B3F">
              <w:rPr>
                <w:szCs w:val="20"/>
              </w:rPr>
              <w:tab/>
            </w:r>
            <w:r w:rsidRPr="00584B3F">
              <w:rPr>
                <w:szCs w:val="20"/>
                <w:u w:val="single"/>
              </w:rPr>
              <w:t>Severability.</w:t>
            </w:r>
            <w:r w:rsidRPr="00584B3F">
              <w:rPr>
                <w:szCs w:val="20"/>
              </w:rPr>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w:t>
            </w:r>
            <w:r w:rsidRPr="00584B3F">
              <w:rPr>
                <w:szCs w:val="20"/>
              </w:rPr>
              <w:lastRenderedPageBreak/>
              <w:t>in this Agreement by reason thereof, the Parties shall promptly enter into negotiations to replace the unenforceable or invalid provision with a valid and enforceable provision.  If the Parties are not able to reach an agreement as the result of such negotiations within fourteen (14) days, either Party shall have the right to terminate this Agreement on three (3) days written notice.</w:t>
            </w:r>
          </w:p>
          <w:p w14:paraId="47D0A55F" w14:textId="77777777" w:rsidR="00F02D3F" w:rsidRPr="00584B3F" w:rsidRDefault="00F02D3F" w:rsidP="00927624">
            <w:pPr>
              <w:spacing w:before="120" w:after="120"/>
              <w:ind w:left="720" w:hanging="720"/>
              <w:jc w:val="both"/>
              <w:rPr>
                <w:szCs w:val="20"/>
              </w:rPr>
            </w:pPr>
            <w:r w:rsidRPr="00584B3F">
              <w:rPr>
                <w:szCs w:val="20"/>
              </w:rPr>
              <w:t>G.</w:t>
            </w:r>
            <w:r w:rsidRPr="00584B3F">
              <w:rPr>
                <w:szCs w:val="20"/>
              </w:rPr>
              <w:tab/>
            </w:r>
            <w:r w:rsidRPr="00584B3F">
              <w:rPr>
                <w:szCs w:val="20"/>
                <w:u w:val="single"/>
              </w:rPr>
              <w:t>Entire Agreement.</w:t>
            </w:r>
            <w:r w:rsidRPr="00584B3F">
              <w:rPr>
                <w:szCs w:val="20"/>
              </w:rPr>
              <w: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t>
            </w:r>
          </w:p>
          <w:p w14:paraId="2A64FDB0" w14:textId="77777777" w:rsidR="00F02D3F" w:rsidRPr="00584B3F" w:rsidRDefault="00F02D3F" w:rsidP="00927624">
            <w:pPr>
              <w:spacing w:before="120" w:after="120"/>
              <w:ind w:left="720" w:hanging="720"/>
              <w:jc w:val="both"/>
              <w:rPr>
                <w:szCs w:val="20"/>
              </w:rPr>
            </w:pPr>
            <w:r w:rsidRPr="00584B3F">
              <w:rPr>
                <w:szCs w:val="20"/>
              </w:rPr>
              <w:t>H.</w:t>
            </w:r>
            <w:r w:rsidRPr="00584B3F">
              <w:rPr>
                <w:szCs w:val="20"/>
              </w:rPr>
              <w:tab/>
            </w:r>
            <w:r w:rsidRPr="00584B3F">
              <w:rPr>
                <w:szCs w:val="20"/>
                <w:u w:val="single"/>
              </w:rPr>
              <w:t>Amendment.</w:t>
            </w:r>
            <w:r w:rsidRPr="00584B3F">
              <w:rPr>
                <w:szCs w:val="20"/>
              </w:rPr>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t>
            </w:r>
          </w:p>
          <w:p w14:paraId="7F650A0C" w14:textId="77777777" w:rsidR="00F02D3F" w:rsidRPr="00584B3F" w:rsidRDefault="00F02D3F" w:rsidP="00927624">
            <w:pPr>
              <w:spacing w:before="120" w:after="120"/>
              <w:ind w:left="720" w:hanging="720"/>
              <w:jc w:val="both"/>
              <w:rPr>
                <w:szCs w:val="20"/>
              </w:rPr>
            </w:pPr>
            <w:r w:rsidRPr="00584B3F">
              <w:rPr>
                <w:szCs w:val="20"/>
              </w:rPr>
              <w:t>I.</w:t>
            </w:r>
            <w:r w:rsidRPr="00584B3F">
              <w:rPr>
                <w:szCs w:val="20"/>
              </w:rPr>
              <w:tab/>
            </w:r>
            <w:r w:rsidRPr="00584B3F">
              <w:rPr>
                <w:szCs w:val="20"/>
                <w:u w:val="single"/>
              </w:rPr>
              <w:t>ERCOT's Right to Audit Participant.</w:t>
            </w:r>
            <w:r w:rsidRPr="00584B3F">
              <w:rPr>
                <w:szCs w:val="20"/>
              </w:rPr>
              <w: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t>
            </w:r>
          </w:p>
          <w:p w14:paraId="623F68A4" w14:textId="77777777" w:rsidR="00F02D3F" w:rsidRPr="00584B3F" w:rsidRDefault="00F02D3F" w:rsidP="00927624">
            <w:pPr>
              <w:spacing w:before="120" w:after="120"/>
              <w:ind w:left="720" w:hanging="720"/>
              <w:jc w:val="both"/>
              <w:rPr>
                <w:szCs w:val="20"/>
              </w:rPr>
            </w:pPr>
            <w:r w:rsidRPr="00584B3F">
              <w:rPr>
                <w:szCs w:val="20"/>
              </w:rPr>
              <w:t>J.</w:t>
            </w:r>
            <w:r w:rsidRPr="00584B3F">
              <w:rPr>
                <w:szCs w:val="20"/>
              </w:rPr>
              <w:tab/>
            </w:r>
            <w:r w:rsidRPr="00584B3F">
              <w:rPr>
                <w:szCs w:val="20"/>
                <w:u w:val="single"/>
              </w:rPr>
              <w:t>Participant's Right to Audit ERCOT.</w:t>
            </w:r>
            <w:r w:rsidRPr="00584B3F">
              <w:rPr>
                <w:szCs w:val="20"/>
              </w:rPr>
              <w:t xml:space="preserve">  Participant's right to data and audit of ERCOT shall be as described in the ERCOT Protocols and shall not exceed the rights described in the ERCOT Protocols. </w:t>
            </w:r>
          </w:p>
          <w:p w14:paraId="359E4634" w14:textId="77777777" w:rsidR="00F02D3F" w:rsidRPr="00584B3F" w:rsidRDefault="00F02D3F" w:rsidP="00927624">
            <w:pPr>
              <w:spacing w:before="120" w:after="120"/>
              <w:ind w:left="720" w:hanging="720"/>
              <w:jc w:val="both"/>
              <w:rPr>
                <w:szCs w:val="20"/>
              </w:rPr>
            </w:pPr>
            <w:r w:rsidRPr="00584B3F">
              <w:rPr>
                <w:szCs w:val="20"/>
              </w:rPr>
              <w:t>K.</w:t>
            </w:r>
            <w:r w:rsidRPr="00584B3F">
              <w:rPr>
                <w:szCs w:val="20"/>
              </w:rPr>
              <w:tab/>
            </w:r>
            <w:r w:rsidRPr="00584B3F">
              <w:rPr>
                <w:szCs w:val="20"/>
                <w:u w:val="single"/>
              </w:rPr>
              <w:t>Further Assurances.</w:t>
            </w:r>
            <w:r w:rsidRPr="00584B3F">
              <w:rPr>
                <w:szCs w:val="20"/>
              </w:rPr>
              <w:t xml:space="preserve">  Each Party agrees that during the term of this Agreement it will take such actions, provide such documents, do such things and provide such further assurances as may reasonably be requested by the other Party to permit performance of this Agreement.</w:t>
            </w:r>
          </w:p>
          <w:p w14:paraId="13F7FE94" w14:textId="77777777" w:rsidR="00F02D3F" w:rsidRPr="00584B3F" w:rsidRDefault="00F02D3F" w:rsidP="00927624">
            <w:pPr>
              <w:spacing w:before="120" w:after="120"/>
              <w:ind w:left="720" w:hanging="720"/>
              <w:jc w:val="both"/>
              <w:rPr>
                <w:szCs w:val="20"/>
              </w:rPr>
            </w:pPr>
            <w:r w:rsidRPr="00584B3F">
              <w:rPr>
                <w:szCs w:val="20"/>
              </w:rPr>
              <w:t>L.</w:t>
            </w:r>
            <w:r w:rsidRPr="00584B3F">
              <w:rPr>
                <w:szCs w:val="20"/>
              </w:rPr>
              <w:tab/>
            </w:r>
            <w:r w:rsidRPr="00584B3F">
              <w:rPr>
                <w:szCs w:val="20"/>
                <w:u w:val="single"/>
              </w:rPr>
              <w:t>Conflicts.</w:t>
            </w:r>
            <w:r w:rsidRPr="00584B3F">
              <w:rPr>
                <w:szCs w:val="20"/>
              </w:rPr>
              <w: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w:t>
            </w:r>
            <w:r w:rsidRPr="00584B3F">
              <w:rPr>
                <w:szCs w:val="20"/>
              </w:rPr>
              <w:lastRenderedPageBreak/>
              <w:t>and an applicable federal, state, and local law, ordinance, rule, regulation, order of any Governmental Authority or tariff, the applicable federal, state, and local law, ordinance, rule, regulation, order of any Governmental Authority or tariff shall prevail, provided that Participant shall give notice to ERCOT of any such conflict affecting Participant. In the event of a conflict between the ERCOT Protocols and this Agreement, the provisions expressly set forth in this Agreement shall control.</w:t>
            </w:r>
          </w:p>
          <w:p w14:paraId="2BEE2465" w14:textId="77777777" w:rsidR="00F02D3F" w:rsidRPr="00584B3F" w:rsidRDefault="00F02D3F" w:rsidP="00927624">
            <w:pPr>
              <w:spacing w:before="120" w:after="120"/>
              <w:ind w:left="720" w:hanging="720"/>
              <w:jc w:val="both"/>
              <w:rPr>
                <w:szCs w:val="20"/>
              </w:rPr>
            </w:pPr>
            <w:r w:rsidRPr="00584B3F">
              <w:rPr>
                <w:szCs w:val="20"/>
              </w:rPr>
              <w:t>M.</w:t>
            </w:r>
            <w:r w:rsidRPr="00584B3F">
              <w:rPr>
                <w:szCs w:val="20"/>
              </w:rPr>
              <w:tab/>
            </w:r>
            <w:r w:rsidRPr="00584B3F">
              <w:rPr>
                <w:szCs w:val="20"/>
                <w:u w:val="single"/>
              </w:rPr>
              <w:t>No Partnership.</w:t>
            </w:r>
            <w:r w:rsidRPr="00584B3F">
              <w:rPr>
                <w:szCs w:val="20"/>
              </w:rPr>
              <w: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w:t>
            </w:r>
          </w:p>
          <w:p w14:paraId="69F70C1C" w14:textId="77777777" w:rsidR="00F02D3F" w:rsidRPr="00584B3F" w:rsidRDefault="00F02D3F" w:rsidP="00927624">
            <w:pPr>
              <w:spacing w:before="120" w:after="120"/>
              <w:ind w:left="720" w:hanging="720"/>
              <w:jc w:val="both"/>
              <w:rPr>
                <w:szCs w:val="20"/>
              </w:rPr>
            </w:pPr>
            <w:r w:rsidRPr="00584B3F">
              <w:rPr>
                <w:szCs w:val="20"/>
              </w:rPr>
              <w:t>N.</w:t>
            </w:r>
            <w:r w:rsidRPr="00584B3F">
              <w:rPr>
                <w:szCs w:val="20"/>
              </w:rPr>
              <w:tab/>
            </w:r>
            <w:r w:rsidRPr="00584B3F">
              <w:rPr>
                <w:szCs w:val="20"/>
                <w:u w:val="single"/>
              </w:rPr>
              <w:t>Construction.</w:t>
            </w:r>
            <w:r w:rsidRPr="00584B3F">
              <w:rPr>
                <w:szCs w:val="20"/>
              </w:rPr>
              <w:t xml:space="preserve"> In this Agreement, the following rules of construction apply, unless expressly provided otherwise or unless the context clearly requires otherwise:</w:t>
            </w:r>
          </w:p>
          <w:p w14:paraId="45986AB5" w14:textId="77777777" w:rsidR="00F02D3F" w:rsidRPr="00584B3F" w:rsidRDefault="00F02D3F" w:rsidP="00927624">
            <w:pPr>
              <w:spacing w:before="120" w:after="120"/>
              <w:ind w:left="720"/>
              <w:jc w:val="both"/>
              <w:rPr>
                <w:szCs w:val="20"/>
              </w:rPr>
            </w:pPr>
            <w:r w:rsidRPr="00584B3F">
              <w:rPr>
                <w:szCs w:val="20"/>
              </w:rPr>
              <w:t>(1)</w:t>
            </w:r>
            <w:r w:rsidRPr="00584B3F">
              <w:rPr>
                <w:szCs w:val="20"/>
              </w:rPr>
              <w:tab/>
              <w:t>The singular includes the plural, and the plural includes the singular.</w:t>
            </w:r>
          </w:p>
          <w:p w14:paraId="0342881C" w14:textId="77777777" w:rsidR="00F02D3F" w:rsidRPr="00584B3F" w:rsidRDefault="00F02D3F" w:rsidP="00927624">
            <w:pPr>
              <w:spacing w:before="120" w:after="120"/>
              <w:ind w:left="1440" w:hanging="720"/>
              <w:jc w:val="both"/>
              <w:rPr>
                <w:szCs w:val="20"/>
              </w:rPr>
            </w:pPr>
            <w:r w:rsidRPr="00584B3F">
              <w:rPr>
                <w:szCs w:val="20"/>
              </w:rPr>
              <w:t>(2)</w:t>
            </w:r>
            <w:r w:rsidRPr="00584B3F">
              <w:rPr>
                <w:szCs w:val="20"/>
              </w:rPr>
              <w:tab/>
              <w:t>The present tense includes the future tense, and the future tense includes the present tense.</w:t>
            </w:r>
          </w:p>
          <w:p w14:paraId="2A6C524B" w14:textId="77777777" w:rsidR="00F02D3F" w:rsidRPr="00584B3F" w:rsidRDefault="00F02D3F" w:rsidP="00927624">
            <w:pPr>
              <w:spacing w:before="120" w:after="120"/>
              <w:ind w:left="720"/>
              <w:jc w:val="both"/>
              <w:rPr>
                <w:szCs w:val="20"/>
              </w:rPr>
            </w:pPr>
            <w:r w:rsidRPr="00584B3F">
              <w:rPr>
                <w:szCs w:val="20"/>
              </w:rPr>
              <w:t>(3)</w:t>
            </w:r>
            <w:r w:rsidRPr="00584B3F">
              <w:rPr>
                <w:szCs w:val="20"/>
              </w:rPr>
              <w:tab/>
              <w:t>Words importing any gender include the other gender.</w:t>
            </w:r>
          </w:p>
          <w:p w14:paraId="189DE2F7" w14:textId="77777777" w:rsidR="00F02D3F" w:rsidRPr="00584B3F" w:rsidRDefault="00F02D3F" w:rsidP="00927624">
            <w:pPr>
              <w:spacing w:before="120" w:after="120"/>
              <w:ind w:left="720"/>
              <w:jc w:val="both"/>
              <w:rPr>
                <w:szCs w:val="20"/>
              </w:rPr>
            </w:pPr>
            <w:r w:rsidRPr="00584B3F">
              <w:rPr>
                <w:szCs w:val="20"/>
              </w:rPr>
              <w:t>(4)</w:t>
            </w:r>
            <w:r w:rsidRPr="00584B3F">
              <w:rPr>
                <w:szCs w:val="20"/>
              </w:rPr>
              <w:tab/>
              <w:t xml:space="preserve">The word “shall” </w:t>
            </w:r>
            <w:proofErr w:type="gramStart"/>
            <w:r w:rsidRPr="00584B3F">
              <w:rPr>
                <w:szCs w:val="20"/>
              </w:rPr>
              <w:t>denotes</w:t>
            </w:r>
            <w:proofErr w:type="gramEnd"/>
            <w:r w:rsidRPr="00584B3F">
              <w:rPr>
                <w:szCs w:val="20"/>
              </w:rPr>
              <w:t xml:space="preserve"> a duty.</w:t>
            </w:r>
          </w:p>
          <w:p w14:paraId="7C18CE6E" w14:textId="77777777" w:rsidR="00F02D3F" w:rsidRPr="00584B3F" w:rsidRDefault="00F02D3F" w:rsidP="00927624">
            <w:pPr>
              <w:spacing w:before="120" w:after="120"/>
              <w:ind w:left="720"/>
              <w:jc w:val="both"/>
              <w:rPr>
                <w:szCs w:val="20"/>
              </w:rPr>
            </w:pPr>
            <w:r w:rsidRPr="00584B3F">
              <w:rPr>
                <w:szCs w:val="20"/>
              </w:rPr>
              <w:t>(5)</w:t>
            </w:r>
            <w:r w:rsidRPr="00584B3F">
              <w:rPr>
                <w:szCs w:val="20"/>
              </w:rPr>
              <w:tab/>
              <w:t xml:space="preserve">The word “must” </w:t>
            </w:r>
            <w:proofErr w:type="gramStart"/>
            <w:r w:rsidRPr="00584B3F">
              <w:rPr>
                <w:szCs w:val="20"/>
              </w:rPr>
              <w:t>denotes</w:t>
            </w:r>
            <w:proofErr w:type="gramEnd"/>
            <w:r w:rsidRPr="00584B3F">
              <w:rPr>
                <w:szCs w:val="20"/>
              </w:rPr>
              <w:t xml:space="preserve"> a condition precedent or subsequent.</w:t>
            </w:r>
          </w:p>
          <w:p w14:paraId="5EB454B6" w14:textId="77777777" w:rsidR="00F02D3F" w:rsidRPr="00584B3F" w:rsidRDefault="00F02D3F" w:rsidP="00927624">
            <w:pPr>
              <w:spacing w:before="120" w:after="120"/>
              <w:ind w:left="720"/>
              <w:jc w:val="both"/>
              <w:rPr>
                <w:szCs w:val="20"/>
              </w:rPr>
            </w:pPr>
            <w:r w:rsidRPr="00584B3F">
              <w:rPr>
                <w:szCs w:val="20"/>
              </w:rPr>
              <w:t>(6)</w:t>
            </w:r>
            <w:r w:rsidRPr="00584B3F">
              <w:rPr>
                <w:szCs w:val="20"/>
              </w:rPr>
              <w:tab/>
              <w:t xml:space="preserve">The word “may” </w:t>
            </w:r>
            <w:proofErr w:type="gramStart"/>
            <w:r w:rsidRPr="00584B3F">
              <w:rPr>
                <w:szCs w:val="20"/>
              </w:rPr>
              <w:t>denotes</w:t>
            </w:r>
            <w:proofErr w:type="gramEnd"/>
            <w:r w:rsidRPr="00584B3F">
              <w:rPr>
                <w:szCs w:val="20"/>
              </w:rPr>
              <w:t xml:space="preserve"> a privilege or discretionary power.</w:t>
            </w:r>
          </w:p>
          <w:p w14:paraId="4722A29B" w14:textId="77777777" w:rsidR="00F02D3F" w:rsidRPr="00584B3F" w:rsidRDefault="00F02D3F" w:rsidP="00927624">
            <w:pPr>
              <w:spacing w:before="120" w:after="120"/>
              <w:ind w:left="720"/>
              <w:jc w:val="both"/>
              <w:rPr>
                <w:szCs w:val="20"/>
              </w:rPr>
            </w:pPr>
            <w:r w:rsidRPr="00584B3F">
              <w:rPr>
                <w:szCs w:val="20"/>
              </w:rPr>
              <w:t>(7)</w:t>
            </w:r>
            <w:r w:rsidRPr="00584B3F">
              <w:rPr>
                <w:szCs w:val="20"/>
              </w:rPr>
              <w:tab/>
              <w:t>The phrase “may not” denotes a prohibition.</w:t>
            </w:r>
          </w:p>
          <w:p w14:paraId="16C50202" w14:textId="77777777" w:rsidR="00F02D3F" w:rsidRPr="00584B3F" w:rsidRDefault="00F02D3F" w:rsidP="00927624">
            <w:pPr>
              <w:spacing w:before="120" w:after="120"/>
              <w:ind w:left="1440" w:hanging="720"/>
              <w:jc w:val="both"/>
              <w:rPr>
                <w:szCs w:val="20"/>
              </w:rPr>
            </w:pPr>
            <w:r w:rsidRPr="00584B3F">
              <w:rPr>
                <w:szCs w:val="20"/>
              </w:rPr>
              <w:t>(8)</w:t>
            </w:r>
            <w:r w:rsidRPr="00584B3F">
              <w:rPr>
                <w:szCs w:val="20"/>
              </w:rPr>
              <w:tab/>
              <w:t>References to statutes, tariffs, regulations or ERCOT Protocols include all provisions consolidating, amending, or replacing the statutes, tariffs, regulations or ERCOT Protocols referred to.</w:t>
            </w:r>
          </w:p>
          <w:p w14:paraId="1EEAB735" w14:textId="77777777" w:rsidR="00F02D3F" w:rsidRPr="00584B3F" w:rsidRDefault="00F02D3F" w:rsidP="00927624">
            <w:pPr>
              <w:spacing w:before="120" w:after="120"/>
              <w:ind w:left="1440" w:hanging="720"/>
              <w:jc w:val="both"/>
              <w:rPr>
                <w:szCs w:val="20"/>
              </w:rPr>
            </w:pPr>
            <w:r w:rsidRPr="00584B3F">
              <w:rPr>
                <w:szCs w:val="20"/>
              </w:rPr>
              <w:t>(9)</w:t>
            </w:r>
            <w:r w:rsidRPr="00584B3F">
              <w:rPr>
                <w:szCs w:val="20"/>
              </w:rPr>
              <w:tab/>
              <w:t>References to “writing” include printing, typing, lithography, and other means of reproducing words in a tangible visible form.</w:t>
            </w:r>
          </w:p>
          <w:p w14:paraId="2D8333BD" w14:textId="77777777" w:rsidR="00F02D3F" w:rsidRPr="00584B3F" w:rsidRDefault="00F02D3F" w:rsidP="00927624">
            <w:pPr>
              <w:spacing w:before="120" w:after="120"/>
              <w:ind w:left="1440" w:hanging="720"/>
              <w:jc w:val="both"/>
              <w:rPr>
                <w:szCs w:val="20"/>
              </w:rPr>
            </w:pPr>
            <w:r w:rsidRPr="00584B3F">
              <w:rPr>
                <w:szCs w:val="20"/>
              </w:rPr>
              <w:t>(10)</w:t>
            </w:r>
            <w:r w:rsidRPr="00584B3F">
              <w:rPr>
                <w:szCs w:val="20"/>
              </w:rPr>
              <w:tab/>
              <w:t>The words “including,” “includes,” and “include” are deemed to be followed by the words “without limitation.”</w:t>
            </w:r>
          </w:p>
          <w:p w14:paraId="1D649814" w14:textId="77777777" w:rsidR="00F02D3F" w:rsidRPr="00584B3F" w:rsidRDefault="00F02D3F" w:rsidP="00927624">
            <w:pPr>
              <w:spacing w:before="120" w:after="120"/>
              <w:ind w:left="1440" w:hanging="720"/>
              <w:jc w:val="both"/>
              <w:rPr>
                <w:szCs w:val="20"/>
              </w:rPr>
            </w:pPr>
            <w:r w:rsidRPr="00584B3F">
              <w:rPr>
                <w:szCs w:val="20"/>
              </w:rPr>
              <w:t>(11)</w:t>
            </w:r>
            <w:r w:rsidRPr="00584B3F">
              <w:rPr>
                <w:szCs w:val="20"/>
              </w:rPr>
              <w:tab/>
              <w:t>Any reference to a day, week, month or year is to a calendar day, week, month or year unless otherwise indicated.</w:t>
            </w:r>
          </w:p>
          <w:p w14:paraId="372AF682" w14:textId="77777777" w:rsidR="00F02D3F" w:rsidRPr="00584B3F" w:rsidRDefault="00F02D3F" w:rsidP="00927624">
            <w:pPr>
              <w:spacing w:before="120" w:after="120"/>
              <w:ind w:left="1440" w:hanging="720"/>
              <w:jc w:val="both"/>
              <w:rPr>
                <w:szCs w:val="20"/>
              </w:rPr>
            </w:pPr>
            <w:r w:rsidRPr="00584B3F">
              <w:rPr>
                <w:szCs w:val="20"/>
              </w:rPr>
              <w:t>(12)</w:t>
            </w:r>
            <w:r w:rsidRPr="00584B3F">
              <w:rPr>
                <w:szCs w:val="20"/>
              </w:rPr>
              <w:tab/>
              <w:t>References to articles, Sections (or subdivisions of Sections), exhibits, annexes or schedules are to this Agreement, unless expressly stated otherwise.</w:t>
            </w:r>
          </w:p>
          <w:p w14:paraId="063F9865" w14:textId="77777777" w:rsidR="00F02D3F" w:rsidRPr="00584B3F" w:rsidRDefault="00F02D3F" w:rsidP="00927624">
            <w:pPr>
              <w:spacing w:before="120" w:after="120"/>
              <w:ind w:left="1440" w:hanging="720"/>
              <w:jc w:val="both"/>
              <w:rPr>
                <w:szCs w:val="20"/>
              </w:rPr>
            </w:pPr>
            <w:r w:rsidRPr="00584B3F">
              <w:rPr>
                <w:szCs w:val="20"/>
              </w:rPr>
              <w:lastRenderedPageBreak/>
              <w:t>(13)</w:t>
            </w:r>
            <w:r w:rsidRPr="00584B3F">
              <w:rPr>
                <w:szCs w:val="20"/>
              </w:rPr>
              <w:tab/>
              <w: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t>
            </w:r>
          </w:p>
          <w:p w14:paraId="50C612E3" w14:textId="77777777" w:rsidR="00F02D3F" w:rsidRPr="00584B3F" w:rsidRDefault="00F02D3F" w:rsidP="00927624">
            <w:pPr>
              <w:spacing w:before="120" w:after="120"/>
              <w:ind w:left="1440" w:hanging="720"/>
              <w:jc w:val="both"/>
              <w:rPr>
                <w:szCs w:val="20"/>
              </w:rPr>
            </w:pPr>
            <w:r w:rsidRPr="00584B3F">
              <w:rPr>
                <w:szCs w:val="20"/>
              </w:rPr>
              <w:t>(14)</w:t>
            </w:r>
            <w:r w:rsidRPr="00584B3F">
              <w:rPr>
                <w:szCs w:val="20"/>
              </w:rPr>
              <w:tab/>
              <w:t>References to persons or entities include their respective successors and permitted assigns and, for governmental entities, entities succeeding to their respective functions and capacities.</w:t>
            </w:r>
          </w:p>
          <w:p w14:paraId="59CF7125" w14:textId="77777777" w:rsidR="00F02D3F" w:rsidRPr="00584B3F" w:rsidRDefault="00F02D3F" w:rsidP="00927624">
            <w:pPr>
              <w:spacing w:before="120" w:after="120"/>
              <w:ind w:left="720"/>
              <w:jc w:val="both"/>
              <w:rPr>
                <w:szCs w:val="20"/>
              </w:rPr>
            </w:pPr>
            <w:r w:rsidRPr="00584B3F">
              <w:rPr>
                <w:szCs w:val="20"/>
              </w:rPr>
              <w:t>(15)</w:t>
            </w:r>
            <w:r w:rsidRPr="00584B3F">
              <w:rPr>
                <w:szCs w:val="20"/>
              </w:rPr>
              <w:tab/>
              <w:t>References to time are to Central Prevailing Time.</w:t>
            </w:r>
          </w:p>
          <w:p w14:paraId="06347AC0" w14:textId="77777777" w:rsidR="00F02D3F" w:rsidRPr="00584B3F" w:rsidRDefault="00F02D3F" w:rsidP="00927624">
            <w:pPr>
              <w:spacing w:before="120" w:after="120"/>
              <w:ind w:left="720" w:hanging="720"/>
              <w:jc w:val="both"/>
              <w:rPr>
                <w:szCs w:val="20"/>
              </w:rPr>
            </w:pPr>
            <w:r w:rsidRPr="00584B3F">
              <w:rPr>
                <w:szCs w:val="20"/>
              </w:rPr>
              <w:t>O.</w:t>
            </w:r>
            <w:r w:rsidRPr="00584B3F">
              <w:rPr>
                <w:szCs w:val="20"/>
              </w:rPr>
              <w:tab/>
            </w:r>
            <w:r w:rsidRPr="00584B3F">
              <w:rPr>
                <w:szCs w:val="20"/>
                <w:u w:val="single"/>
              </w:rPr>
              <w:t>Multiple Counterparts.</w:t>
            </w:r>
            <w:r w:rsidRPr="00584B3F">
              <w:rPr>
                <w:szCs w:val="20"/>
              </w:rPr>
              <w:t xml:space="preserve">  This Agreement may be executed in two or more counterparts, each of which is deemed an </w:t>
            </w:r>
            <w:proofErr w:type="gramStart"/>
            <w:r w:rsidRPr="00584B3F">
              <w:rPr>
                <w:szCs w:val="20"/>
              </w:rPr>
              <w:t>original</w:t>
            </w:r>
            <w:proofErr w:type="gramEnd"/>
            <w:r w:rsidRPr="00584B3F">
              <w:rPr>
                <w:szCs w:val="20"/>
              </w:rPr>
              <w:t xml:space="preserve"> but all constitute one and the same instrument.</w:t>
            </w:r>
          </w:p>
          <w:p w14:paraId="2655D737" w14:textId="77777777" w:rsidR="00F02D3F" w:rsidRPr="00584B3F" w:rsidRDefault="00F02D3F" w:rsidP="00927624">
            <w:pPr>
              <w:spacing w:before="120" w:after="120"/>
            </w:pPr>
            <w:r w:rsidRPr="00584B3F">
              <w:br w:type="page"/>
            </w:r>
          </w:p>
          <w:p w14:paraId="462E2D0D" w14:textId="77777777" w:rsidR="00F02D3F" w:rsidRPr="00584B3F" w:rsidRDefault="00F02D3F" w:rsidP="00927624">
            <w:pPr>
              <w:spacing w:before="120" w:after="120"/>
            </w:pPr>
            <w:r w:rsidRPr="00584B3F">
              <w:t>SIGNED, ACCEPTED AND AGREED TO by each undersigned signatory who, by signature hereto, represents and warrants that he or she has full power and authority to execute this Agreement.</w:t>
            </w:r>
          </w:p>
          <w:p w14:paraId="74831DEB" w14:textId="77777777" w:rsidR="00F02D3F" w:rsidRPr="00584B3F" w:rsidRDefault="00F02D3F" w:rsidP="00927624">
            <w:pPr>
              <w:keepNext/>
              <w:tabs>
                <w:tab w:val="left" w:pos="1080"/>
              </w:tabs>
              <w:spacing w:before="240" w:after="240"/>
              <w:ind w:left="1080" w:hanging="1080"/>
              <w:outlineLvl w:val="2"/>
              <w:rPr>
                <w:b/>
                <w:bCs/>
                <w:i/>
                <w:szCs w:val="20"/>
              </w:rPr>
            </w:pPr>
            <w:r w:rsidRPr="00584B3F">
              <w:rPr>
                <w:b/>
                <w:bCs/>
                <w:i/>
                <w:szCs w:val="20"/>
              </w:rPr>
              <w:t>Electric Reliability Council of Texas, Inc.:</w:t>
            </w:r>
          </w:p>
          <w:p w14:paraId="651FA42C" w14:textId="77777777" w:rsidR="00F02D3F" w:rsidRPr="00584B3F" w:rsidRDefault="00F02D3F" w:rsidP="00927624">
            <w:pPr>
              <w:spacing w:before="120" w:after="120"/>
            </w:pPr>
          </w:p>
          <w:p w14:paraId="09EA2A18" w14:textId="77777777" w:rsidR="00F02D3F" w:rsidRPr="00584B3F" w:rsidRDefault="00F02D3F" w:rsidP="00927624">
            <w:pPr>
              <w:keepNext/>
              <w:suppressAutoHyphens/>
              <w:jc w:val="both"/>
            </w:pPr>
            <w:r w:rsidRPr="00584B3F">
              <w:lastRenderedPageBreak/>
              <w:t>By: ______________________________</w:t>
            </w:r>
          </w:p>
          <w:p w14:paraId="775D82BA" w14:textId="77777777" w:rsidR="00F02D3F" w:rsidRPr="00584B3F" w:rsidRDefault="00F02D3F" w:rsidP="00927624">
            <w:pPr>
              <w:keepNext/>
              <w:suppressAutoHyphens/>
              <w:jc w:val="both"/>
            </w:pPr>
          </w:p>
          <w:p w14:paraId="596D199F" w14:textId="77777777" w:rsidR="00F02D3F" w:rsidRPr="00584B3F" w:rsidRDefault="00F02D3F" w:rsidP="00927624">
            <w:pPr>
              <w:keepNext/>
              <w:suppressAutoHyphens/>
              <w:jc w:val="both"/>
            </w:pPr>
            <w:r w:rsidRPr="00584B3F">
              <w:t>Name: ____________________________</w:t>
            </w:r>
          </w:p>
          <w:p w14:paraId="497CD2EF" w14:textId="77777777" w:rsidR="00F02D3F" w:rsidRPr="00584B3F" w:rsidRDefault="00F02D3F" w:rsidP="00927624">
            <w:pPr>
              <w:keepNext/>
              <w:suppressAutoHyphens/>
              <w:jc w:val="both"/>
            </w:pPr>
          </w:p>
          <w:p w14:paraId="54B5036C" w14:textId="77777777" w:rsidR="00F02D3F" w:rsidRPr="00584B3F" w:rsidRDefault="00F02D3F" w:rsidP="00927624">
            <w:pPr>
              <w:keepNext/>
              <w:suppressAutoHyphens/>
              <w:jc w:val="both"/>
            </w:pPr>
            <w:r w:rsidRPr="00584B3F">
              <w:t>Title: _____________________________</w:t>
            </w:r>
          </w:p>
          <w:p w14:paraId="3F5135F4" w14:textId="77777777" w:rsidR="00F02D3F" w:rsidRPr="00584B3F" w:rsidRDefault="00F02D3F" w:rsidP="00927624">
            <w:pPr>
              <w:keepNext/>
              <w:suppressAutoHyphens/>
              <w:jc w:val="both"/>
            </w:pPr>
          </w:p>
          <w:p w14:paraId="298FA4D0" w14:textId="77777777" w:rsidR="00F02D3F" w:rsidRPr="00584B3F" w:rsidRDefault="00F02D3F" w:rsidP="00927624">
            <w:pPr>
              <w:keepNext/>
              <w:suppressAutoHyphens/>
              <w:jc w:val="both"/>
            </w:pPr>
            <w:r w:rsidRPr="00584B3F">
              <w:t>Date: _____________________________</w:t>
            </w:r>
          </w:p>
          <w:p w14:paraId="06B28ADF" w14:textId="77777777" w:rsidR="00F02D3F" w:rsidRPr="00584B3F" w:rsidRDefault="00F02D3F" w:rsidP="00927624">
            <w:pPr>
              <w:keepNext/>
              <w:keepLines/>
              <w:suppressAutoHyphens/>
              <w:jc w:val="both"/>
            </w:pPr>
          </w:p>
          <w:p w14:paraId="0A862F2F" w14:textId="77777777" w:rsidR="00F02D3F" w:rsidRPr="00584B3F" w:rsidRDefault="00F02D3F" w:rsidP="00927624">
            <w:pPr>
              <w:keepNext/>
              <w:keepLines/>
              <w:suppressAutoHyphens/>
              <w:spacing w:before="240" w:after="240"/>
              <w:jc w:val="both"/>
              <w:rPr>
                <w:b/>
                <w:i/>
              </w:rPr>
            </w:pPr>
            <w:r w:rsidRPr="00584B3F">
              <w:rPr>
                <w:b/>
                <w:i/>
              </w:rPr>
              <w:t>Participant:</w:t>
            </w:r>
          </w:p>
          <w:p w14:paraId="58CCCAF5" w14:textId="77777777" w:rsidR="00F02D3F" w:rsidRPr="00584B3F" w:rsidRDefault="00F02D3F" w:rsidP="00927624">
            <w:pPr>
              <w:keepNext/>
              <w:suppressAutoHyphens/>
              <w:jc w:val="both"/>
            </w:pPr>
          </w:p>
          <w:p w14:paraId="4392EB46" w14:textId="77777777" w:rsidR="00F02D3F" w:rsidRPr="00584B3F" w:rsidRDefault="00F02D3F" w:rsidP="00927624">
            <w:pPr>
              <w:keepNext/>
              <w:suppressAutoHyphens/>
              <w:jc w:val="both"/>
            </w:pPr>
            <w:r w:rsidRPr="00584B3F">
              <w:t>By: ______________________________</w:t>
            </w:r>
          </w:p>
          <w:p w14:paraId="7658C733" w14:textId="77777777" w:rsidR="00F02D3F" w:rsidRPr="00584B3F" w:rsidRDefault="00F02D3F" w:rsidP="00927624">
            <w:pPr>
              <w:keepNext/>
              <w:suppressAutoHyphens/>
              <w:jc w:val="both"/>
            </w:pPr>
          </w:p>
          <w:p w14:paraId="46DEE983" w14:textId="77777777" w:rsidR="00F02D3F" w:rsidRPr="00584B3F" w:rsidRDefault="00F02D3F" w:rsidP="00927624">
            <w:pPr>
              <w:keepNext/>
              <w:suppressAutoHyphens/>
              <w:jc w:val="both"/>
            </w:pPr>
            <w:r w:rsidRPr="00584B3F">
              <w:t>Name: ____________________________</w:t>
            </w:r>
          </w:p>
          <w:p w14:paraId="70B11556" w14:textId="77777777" w:rsidR="00F02D3F" w:rsidRPr="00584B3F" w:rsidRDefault="00F02D3F" w:rsidP="00927624">
            <w:pPr>
              <w:keepNext/>
              <w:suppressAutoHyphens/>
              <w:jc w:val="both"/>
            </w:pPr>
          </w:p>
          <w:p w14:paraId="548C80C6" w14:textId="77777777" w:rsidR="00F02D3F" w:rsidRPr="00584B3F" w:rsidRDefault="00F02D3F" w:rsidP="00927624">
            <w:pPr>
              <w:keepNext/>
              <w:suppressAutoHyphens/>
              <w:jc w:val="both"/>
            </w:pPr>
            <w:r w:rsidRPr="00584B3F">
              <w:t>Title: _____________________________</w:t>
            </w:r>
          </w:p>
          <w:p w14:paraId="2D350193" w14:textId="77777777" w:rsidR="00F02D3F" w:rsidRPr="00584B3F" w:rsidRDefault="00F02D3F" w:rsidP="00927624">
            <w:pPr>
              <w:keepNext/>
              <w:suppressAutoHyphens/>
              <w:jc w:val="both"/>
            </w:pPr>
          </w:p>
          <w:p w14:paraId="658A2F7B" w14:textId="77777777" w:rsidR="00F02D3F" w:rsidRPr="00584B3F" w:rsidRDefault="00F02D3F" w:rsidP="00927624">
            <w:pPr>
              <w:keepNext/>
              <w:suppressAutoHyphens/>
              <w:jc w:val="both"/>
            </w:pPr>
            <w:r w:rsidRPr="00584B3F">
              <w:t>Date: _____________________________</w:t>
            </w:r>
          </w:p>
          <w:p w14:paraId="014C5BAD" w14:textId="77777777" w:rsidR="00F02D3F" w:rsidRPr="00584B3F" w:rsidRDefault="00F02D3F" w:rsidP="00927624">
            <w:pPr>
              <w:keepNext/>
              <w:suppressAutoHyphens/>
              <w:jc w:val="both"/>
            </w:pPr>
          </w:p>
          <w:p w14:paraId="6965B517" w14:textId="77777777" w:rsidR="00F02D3F" w:rsidRPr="00584B3F" w:rsidRDefault="00F02D3F" w:rsidP="00927624">
            <w:pPr>
              <w:keepNext/>
              <w:suppressAutoHyphens/>
              <w:jc w:val="both"/>
            </w:pPr>
          </w:p>
          <w:p w14:paraId="7DE12ADD" w14:textId="77777777" w:rsidR="00F02D3F" w:rsidRPr="00584B3F" w:rsidRDefault="00F02D3F" w:rsidP="00927624">
            <w:pPr>
              <w:keepNext/>
              <w:suppressAutoHyphens/>
              <w:jc w:val="both"/>
            </w:pPr>
            <w:r w:rsidRPr="00584B3F">
              <w:t>Market Participant Name: ____________________________________________________</w:t>
            </w:r>
          </w:p>
          <w:p w14:paraId="42366116" w14:textId="77777777" w:rsidR="00F02D3F" w:rsidRPr="00584B3F" w:rsidRDefault="00F02D3F" w:rsidP="00927624">
            <w:pPr>
              <w:keepNext/>
              <w:suppressAutoHyphens/>
              <w:jc w:val="both"/>
            </w:pPr>
          </w:p>
          <w:p w14:paraId="3B376C1F" w14:textId="77777777" w:rsidR="00F02D3F" w:rsidRPr="00584B3F" w:rsidRDefault="00F02D3F" w:rsidP="00927624">
            <w:pPr>
              <w:keepNext/>
              <w:suppressAutoHyphens/>
              <w:jc w:val="both"/>
            </w:pPr>
          </w:p>
          <w:p w14:paraId="583BC703" w14:textId="77777777" w:rsidR="00F02D3F" w:rsidRPr="00584B3F" w:rsidRDefault="00F02D3F" w:rsidP="00927624">
            <w:pPr>
              <w:keepNext/>
              <w:suppressAutoHyphens/>
              <w:jc w:val="both"/>
            </w:pPr>
            <w:r w:rsidRPr="00584B3F">
              <w:t>Market Participant DUNS: ____________________________________________________</w:t>
            </w:r>
          </w:p>
          <w:p w14:paraId="084EB18F" w14:textId="77777777" w:rsidR="00F02D3F" w:rsidRPr="00584B3F" w:rsidRDefault="00F02D3F" w:rsidP="00927624">
            <w:pPr>
              <w:spacing w:after="240"/>
              <w:ind w:left="720" w:hanging="720"/>
            </w:pPr>
          </w:p>
        </w:tc>
      </w:tr>
    </w:tbl>
    <w:p w14:paraId="34580359" w14:textId="77777777" w:rsidR="00F02D3F" w:rsidRPr="00584B3F" w:rsidRDefault="00F02D3F" w:rsidP="00F02D3F">
      <w:pPr>
        <w:spacing w:before="120" w:after="120"/>
        <w:rPr>
          <w:color w:val="333300"/>
        </w:rPr>
      </w:pPr>
    </w:p>
    <w:p w14:paraId="2F854899" w14:textId="77777777" w:rsidR="00F02D3F" w:rsidRPr="00092BF6" w:rsidRDefault="00F02D3F" w:rsidP="00F02D3F">
      <w:pPr>
        <w:spacing w:before="120" w:after="120"/>
        <w:jc w:val="center"/>
        <w:outlineLvl w:val="0"/>
        <w:rPr>
          <w:color w:val="333300"/>
        </w:rPr>
      </w:pPr>
    </w:p>
    <w:p w14:paraId="273ED233" w14:textId="77777777" w:rsidR="00F02D3F" w:rsidRPr="00092BF6" w:rsidRDefault="00F02D3F" w:rsidP="00F02D3F">
      <w:pPr>
        <w:spacing w:before="120" w:after="120"/>
        <w:jc w:val="center"/>
        <w:outlineLvl w:val="0"/>
        <w:rPr>
          <w:color w:val="333300"/>
        </w:rPr>
      </w:pPr>
    </w:p>
    <w:p w14:paraId="3012C658" w14:textId="77777777" w:rsidR="00F02D3F" w:rsidRPr="00092BF6" w:rsidRDefault="00F02D3F" w:rsidP="00F02D3F">
      <w:pPr>
        <w:jc w:val="center"/>
        <w:outlineLvl w:val="0"/>
        <w:rPr>
          <w:color w:val="333300"/>
        </w:rPr>
      </w:pPr>
    </w:p>
    <w:p w14:paraId="5B4FF350" w14:textId="77777777" w:rsidR="00F02D3F" w:rsidRPr="00092BF6" w:rsidRDefault="00F02D3F" w:rsidP="00F02D3F">
      <w:pPr>
        <w:jc w:val="center"/>
        <w:outlineLvl w:val="0"/>
        <w:rPr>
          <w:b/>
          <w:bCs/>
          <w:color w:val="333300"/>
        </w:rPr>
      </w:pPr>
    </w:p>
    <w:p w14:paraId="253619A2" w14:textId="77777777" w:rsidR="00F02D3F" w:rsidRDefault="00F02D3F" w:rsidP="00F02D3F">
      <w:pPr>
        <w:jc w:val="center"/>
        <w:outlineLvl w:val="0"/>
        <w:rPr>
          <w:b/>
          <w:sz w:val="36"/>
          <w:szCs w:val="36"/>
        </w:rPr>
      </w:pPr>
    </w:p>
    <w:p w14:paraId="27821FF7" w14:textId="77777777" w:rsidR="00F02D3F" w:rsidRDefault="00F02D3F" w:rsidP="00F02D3F">
      <w:pPr>
        <w:jc w:val="center"/>
        <w:outlineLvl w:val="0"/>
        <w:rPr>
          <w:b/>
          <w:sz w:val="36"/>
          <w:szCs w:val="36"/>
        </w:rPr>
      </w:pPr>
    </w:p>
    <w:p w14:paraId="4610FE7A" w14:textId="77777777" w:rsidR="00F02D3F" w:rsidRDefault="00F02D3F" w:rsidP="00F02D3F">
      <w:pPr>
        <w:jc w:val="center"/>
        <w:outlineLvl w:val="0"/>
        <w:rPr>
          <w:b/>
          <w:sz w:val="36"/>
          <w:szCs w:val="36"/>
        </w:rPr>
      </w:pPr>
    </w:p>
    <w:p w14:paraId="14FF6D8F" w14:textId="77777777" w:rsidR="00F02D3F" w:rsidRDefault="00F02D3F" w:rsidP="00F02D3F">
      <w:pPr>
        <w:jc w:val="center"/>
        <w:outlineLvl w:val="0"/>
        <w:rPr>
          <w:b/>
          <w:sz w:val="36"/>
          <w:szCs w:val="36"/>
        </w:rPr>
      </w:pPr>
    </w:p>
    <w:p w14:paraId="261AB542" w14:textId="77777777" w:rsidR="00F02D3F" w:rsidRDefault="00F02D3F" w:rsidP="00F02D3F">
      <w:pPr>
        <w:jc w:val="center"/>
        <w:outlineLvl w:val="0"/>
        <w:rPr>
          <w:b/>
          <w:sz w:val="36"/>
          <w:szCs w:val="36"/>
        </w:rPr>
      </w:pPr>
    </w:p>
    <w:p w14:paraId="69A86231" w14:textId="77777777" w:rsidR="00F02D3F" w:rsidRDefault="00F02D3F" w:rsidP="00F02D3F">
      <w:pPr>
        <w:jc w:val="center"/>
        <w:outlineLvl w:val="0"/>
        <w:rPr>
          <w:b/>
          <w:sz w:val="36"/>
          <w:szCs w:val="36"/>
        </w:rPr>
      </w:pPr>
    </w:p>
    <w:p w14:paraId="7BCBDAFF" w14:textId="77777777" w:rsidR="00F02D3F" w:rsidRDefault="00F02D3F" w:rsidP="00F02D3F">
      <w:pPr>
        <w:jc w:val="center"/>
        <w:outlineLvl w:val="0"/>
        <w:rPr>
          <w:b/>
          <w:sz w:val="36"/>
          <w:szCs w:val="36"/>
        </w:rPr>
      </w:pPr>
    </w:p>
    <w:p w14:paraId="569D69BD" w14:textId="77777777" w:rsidR="00F02D3F" w:rsidRDefault="00F02D3F" w:rsidP="00F02D3F">
      <w:pPr>
        <w:jc w:val="center"/>
        <w:outlineLvl w:val="0"/>
        <w:rPr>
          <w:b/>
          <w:sz w:val="36"/>
          <w:szCs w:val="36"/>
        </w:rPr>
      </w:pPr>
    </w:p>
    <w:p w14:paraId="6FEE504C" w14:textId="77777777" w:rsidR="00F02D3F" w:rsidRDefault="00F02D3F" w:rsidP="00F02D3F">
      <w:pPr>
        <w:jc w:val="center"/>
        <w:outlineLvl w:val="0"/>
        <w:rPr>
          <w:b/>
          <w:sz w:val="36"/>
          <w:szCs w:val="36"/>
        </w:rPr>
      </w:pPr>
    </w:p>
    <w:p w14:paraId="248B6F3E" w14:textId="77777777" w:rsidR="00F02D3F" w:rsidRDefault="00F02D3F" w:rsidP="00F02D3F">
      <w:pPr>
        <w:jc w:val="center"/>
        <w:outlineLvl w:val="0"/>
        <w:rPr>
          <w:b/>
          <w:sz w:val="36"/>
          <w:szCs w:val="36"/>
        </w:rPr>
      </w:pPr>
    </w:p>
    <w:p w14:paraId="14376C47" w14:textId="77777777" w:rsidR="00F02D3F" w:rsidRDefault="00F02D3F" w:rsidP="00F02D3F">
      <w:pPr>
        <w:jc w:val="center"/>
        <w:outlineLvl w:val="0"/>
        <w:rPr>
          <w:b/>
          <w:sz w:val="36"/>
          <w:szCs w:val="36"/>
        </w:rPr>
      </w:pPr>
    </w:p>
    <w:p w14:paraId="2D418F99" w14:textId="77777777" w:rsidR="00F02D3F" w:rsidRDefault="00F02D3F" w:rsidP="00F02D3F">
      <w:pPr>
        <w:jc w:val="center"/>
        <w:outlineLvl w:val="0"/>
        <w:rPr>
          <w:b/>
          <w:sz w:val="36"/>
          <w:szCs w:val="36"/>
        </w:rPr>
      </w:pPr>
    </w:p>
    <w:p w14:paraId="472EB613" w14:textId="77777777" w:rsidR="00F02D3F" w:rsidRDefault="00F02D3F" w:rsidP="00F02D3F">
      <w:pPr>
        <w:jc w:val="center"/>
        <w:outlineLvl w:val="0"/>
        <w:rPr>
          <w:b/>
          <w:sz w:val="36"/>
          <w:szCs w:val="36"/>
        </w:rPr>
      </w:pPr>
    </w:p>
    <w:p w14:paraId="660BDA68" w14:textId="77777777" w:rsidR="00F02D3F" w:rsidRDefault="00F02D3F" w:rsidP="00F02D3F">
      <w:pPr>
        <w:jc w:val="center"/>
        <w:outlineLvl w:val="0"/>
        <w:rPr>
          <w:b/>
          <w:sz w:val="36"/>
          <w:szCs w:val="36"/>
        </w:rPr>
      </w:pPr>
    </w:p>
    <w:p w14:paraId="6FC6AA02" w14:textId="77777777" w:rsidR="00F02D3F" w:rsidRDefault="00F02D3F" w:rsidP="00F02D3F">
      <w:pPr>
        <w:jc w:val="center"/>
        <w:outlineLvl w:val="0"/>
        <w:rPr>
          <w:b/>
          <w:sz w:val="36"/>
          <w:szCs w:val="36"/>
        </w:rPr>
      </w:pPr>
    </w:p>
    <w:p w14:paraId="337513F3" w14:textId="77777777" w:rsidR="00F02D3F" w:rsidRDefault="00F02D3F" w:rsidP="00F02D3F">
      <w:pPr>
        <w:jc w:val="center"/>
        <w:outlineLvl w:val="0"/>
        <w:rPr>
          <w:b/>
          <w:sz w:val="36"/>
          <w:szCs w:val="36"/>
        </w:rPr>
      </w:pPr>
    </w:p>
    <w:p w14:paraId="2D8B299F" w14:textId="77777777" w:rsidR="00F02D3F" w:rsidRPr="00092BF6" w:rsidRDefault="00F02D3F" w:rsidP="00F02D3F">
      <w:pPr>
        <w:jc w:val="center"/>
        <w:outlineLvl w:val="0"/>
        <w:rPr>
          <w:b/>
          <w:sz w:val="36"/>
          <w:szCs w:val="36"/>
        </w:rPr>
      </w:pPr>
      <w:r w:rsidRPr="00092BF6">
        <w:rPr>
          <w:b/>
          <w:sz w:val="36"/>
          <w:szCs w:val="36"/>
        </w:rPr>
        <w:t>ERCOT Nodal Protocols</w:t>
      </w:r>
    </w:p>
    <w:p w14:paraId="4EC87228" w14:textId="77777777" w:rsidR="00F02D3F" w:rsidRPr="00092BF6" w:rsidRDefault="00F02D3F" w:rsidP="00F02D3F">
      <w:pPr>
        <w:jc w:val="center"/>
        <w:outlineLvl w:val="0"/>
        <w:rPr>
          <w:b/>
          <w:sz w:val="36"/>
          <w:szCs w:val="36"/>
        </w:rPr>
      </w:pPr>
    </w:p>
    <w:p w14:paraId="7AD0479D" w14:textId="77777777" w:rsidR="00F02D3F" w:rsidRPr="00092BF6" w:rsidRDefault="00F02D3F" w:rsidP="00F02D3F">
      <w:pPr>
        <w:jc w:val="center"/>
        <w:outlineLvl w:val="0"/>
        <w:rPr>
          <w:b/>
          <w:sz w:val="36"/>
          <w:szCs w:val="36"/>
        </w:rPr>
      </w:pPr>
      <w:r w:rsidRPr="00092BF6">
        <w:rPr>
          <w:b/>
          <w:sz w:val="36"/>
          <w:szCs w:val="36"/>
        </w:rPr>
        <w:t>Section 22</w:t>
      </w:r>
    </w:p>
    <w:p w14:paraId="23583F22" w14:textId="77777777" w:rsidR="00F02D3F" w:rsidRPr="00092BF6" w:rsidRDefault="00F02D3F" w:rsidP="00F02D3F">
      <w:pPr>
        <w:jc w:val="center"/>
        <w:outlineLvl w:val="0"/>
        <w:rPr>
          <w:b/>
          <w:sz w:val="36"/>
          <w:szCs w:val="36"/>
        </w:rPr>
      </w:pPr>
    </w:p>
    <w:p w14:paraId="0B7AC0D0" w14:textId="77777777" w:rsidR="00F02D3F" w:rsidRPr="00092BF6" w:rsidRDefault="00F02D3F" w:rsidP="00F02D3F">
      <w:pPr>
        <w:jc w:val="center"/>
        <w:outlineLvl w:val="0"/>
        <w:rPr>
          <w:b/>
          <w:sz w:val="36"/>
          <w:szCs w:val="36"/>
        </w:rPr>
      </w:pPr>
      <w:r w:rsidRPr="00092BF6">
        <w:rPr>
          <w:b/>
          <w:sz w:val="36"/>
          <w:szCs w:val="36"/>
        </w:rPr>
        <w:t xml:space="preserve">Attachment C:  Amendment to Standard Form </w:t>
      </w:r>
      <w:r w:rsidRPr="00092BF6">
        <w:rPr>
          <w:b/>
          <w:bCs/>
          <w:sz w:val="36"/>
          <w:szCs w:val="36"/>
        </w:rPr>
        <w:t>Market Participant</w:t>
      </w:r>
      <w:r w:rsidRPr="00092BF6">
        <w:rPr>
          <w:b/>
          <w:sz w:val="36"/>
          <w:szCs w:val="36"/>
        </w:rPr>
        <w:t xml:space="preserve"> Agreement</w:t>
      </w:r>
    </w:p>
    <w:p w14:paraId="7F43ADA5" w14:textId="77777777" w:rsidR="00F02D3F" w:rsidRPr="00092BF6" w:rsidRDefault="00F02D3F" w:rsidP="00F02D3F">
      <w:pPr>
        <w:jc w:val="center"/>
        <w:outlineLvl w:val="0"/>
      </w:pPr>
    </w:p>
    <w:p w14:paraId="62699B16" w14:textId="77777777" w:rsidR="00F02D3F" w:rsidRPr="00092BF6" w:rsidRDefault="00F02D3F" w:rsidP="00F02D3F">
      <w:pPr>
        <w:outlineLvl w:val="0"/>
      </w:pPr>
    </w:p>
    <w:p w14:paraId="086F767C" w14:textId="77777777" w:rsidR="00F02D3F" w:rsidRPr="00092BF6" w:rsidRDefault="00F02D3F" w:rsidP="00F02D3F">
      <w:pPr>
        <w:jc w:val="center"/>
        <w:outlineLvl w:val="0"/>
        <w:rPr>
          <w:b/>
          <w:bCs/>
        </w:rPr>
      </w:pPr>
      <w:del w:id="1767" w:author="TEBA" w:date="2024-12-17T09:48:00Z">
        <w:r w:rsidRPr="00092BF6" w:rsidDel="00FD6FC8">
          <w:rPr>
            <w:b/>
            <w:bCs/>
          </w:rPr>
          <w:delText>April 1, 2022</w:delText>
        </w:r>
      </w:del>
      <w:ins w:id="1768" w:author="TEBA" w:date="2024-12-17T09:48:00Z">
        <w:r>
          <w:rPr>
            <w:b/>
            <w:bCs/>
          </w:rPr>
          <w:t>TBD</w:t>
        </w:r>
      </w:ins>
    </w:p>
    <w:p w14:paraId="37211E35" w14:textId="77777777" w:rsidR="00F02D3F" w:rsidRPr="00092BF6" w:rsidRDefault="00F02D3F" w:rsidP="00F02D3F">
      <w:pPr>
        <w:jc w:val="center"/>
        <w:outlineLvl w:val="0"/>
        <w:rPr>
          <w:b/>
          <w:bCs/>
        </w:rPr>
      </w:pPr>
    </w:p>
    <w:p w14:paraId="0C90A2B6" w14:textId="77777777" w:rsidR="00F02D3F" w:rsidRPr="00092BF6" w:rsidRDefault="00F02D3F" w:rsidP="00F02D3F">
      <w:pPr>
        <w:jc w:val="center"/>
        <w:outlineLvl w:val="0"/>
        <w:rPr>
          <w:b/>
          <w:bCs/>
        </w:rPr>
      </w:pPr>
    </w:p>
    <w:p w14:paraId="23BED039" w14:textId="77777777" w:rsidR="00F02D3F" w:rsidRPr="00092BF6" w:rsidRDefault="00F02D3F" w:rsidP="00F02D3F">
      <w:pPr>
        <w:jc w:val="center"/>
        <w:outlineLvl w:val="0"/>
        <w:rPr>
          <w:b/>
          <w:bCs/>
        </w:rPr>
      </w:pPr>
    </w:p>
    <w:p w14:paraId="6A46E5B5" w14:textId="77777777" w:rsidR="00F02D3F" w:rsidRPr="00092BF6" w:rsidRDefault="00F02D3F" w:rsidP="00F02D3F">
      <w:pPr>
        <w:pBdr>
          <w:bottom w:val="single" w:sz="4" w:space="1" w:color="auto"/>
        </w:pBdr>
        <w:rPr>
          <w:color w:val="333300"/>
        </w:rPr>
      </w:pPr>
    </w:p>
    <w:p w14:paraId="3CE74A23" w14:textId="77777777" w:rsidR="00F02D3F" w:rsidRPr="00092BF6" w:rsidRDefault="00F02D3F" w:rsidP="00F02D3F">
      <w:pPr>
        <w:jc w:val="center"/>
        <w:rPr>
          <w:color w:val="333300"/>
          <w:szCs w:val="20"/>
        </w:rPr>
        <w:sectPr w:rsidR="00F02D3F" w:rsidRPr="00092BF6" w:rsidSect="00F02D3F">
          <w:footerReference w:type="even" r:id="rId29"/>
          <w:footerReference w:type="first" r:id="rId30"/>
          <w:pgSz w:w="12240" w:h="15840" w:code="1"/>
          <w:pgMar w:top="1440" w:right="1440" w:bottom="1440" w:left="1440" w:header="720" w:footer="720" w:gutter="0"/>
          <w:cols w:space="720"/>
          <w:docGrid w:linePitch="360"/>
        </w:sectPr>
      </w:pPr>
    </w:p>
    <w:p w14:paraId="10140473" w14:textId="77777777" w:rsidR="00F02D3F" w:rsidRPr="00092BF6" w:rsidRDefault="00F02D3F" w:rsidP="00F02D3F">
      <w:pPr>
        <w:jc w:val="center"/>
      </w:pPr>
      <w:r w:rsidRPr="00092BF6">
        <w:lastRenderedPageBreak/>
        <w:t>Amendment to</w:t>
      </w:r>
    </w:p>
    <w:p w14:paraId="6AFB5A2F" w14:textId="77777777" w:rsidR="00F02D3F" w:rsidRPr="00092BF6" w:rsidRDefault="00F02D3F" w:rsidP="00F02D3F">
      <w:pPr>
        <w:jc w:val="center"/>
      </w:pPr>
      <w:r w:rsidRPr="00092BF6">
        <w:t>Standard Form Market Participant Agreement</w:t>
      </w:r>
    </w:p>
    <w:p w14:paraId="47BFB5EF" w14:textId="77777777" w:rsidR="00F02D3F" w:rsidRPr="00092BF6" w:rsidRDefault="00F02D3F" w:rsidP="00F02D3F">
      <w:pPr>
        <w:jc w:val="center"/>
      </w:pPr>
      <w:r w:rsidRPr="00092BF6">
        <w:t>Between</w:t>
      </w:r>
    </w:p>
    <w:p w14:paraId="20B36B37" w14:textId="77777777" w:rsidR="00F02D3F" w:rsidRPr="00092BF6" w:rsidRDefault="00F02D3F" w:rsidP="00F02D3F">
      <w:pPr>
        <w:jc w:val="center"/>
      </w:pPr>
      <w:r w:rsidRPr="00092BF6">
        <w:fldChar w:fldCharType="begin">
          <w:ffData>
            <w:name w:val="Text1"/>
            <w:enabled/>
            <w:calcOnExit w:val="0"/>
            <w:textInput>
              <w:default w:val="[Insert Participant]"/>
            </w:textInput>
          </w:ffData>
        </w:fldChar>
      </w:r>
      <w:r w:rsidRPr="00092BF6">
        <w:instrText xml:space="preserve"> FORMTEXT </w:instrText>
      </w:r>
      <w:r w:rsidRPr="00092BF6">
        <w:fldChar w:fldCharType="separate"/>
      </w:r>
      <w:r w:rsidRPr="00092BF6">
        <w:rPr>
          <w:noProof/>
        </w:rPr>
        <w:t>[Insert Participant]</w:t>
      </w:r>
      <w:r w:rsidRPr="00092BF6">
        <w:fldChar w:fldCharType="end"/>
      </w:r>
    </w:p>
    <w:p w14:paraId="1E24EB35" w14:textId="77777777" w:rsidR="00F02D3F" w:rsidRPr="00092BF6" w:rsidRDefault="00F02D3F" w:rsidP="00F02D3F">
      <w:pPr>
        <w:jc w:val="center"/>
      </w:pPr>
      <w:r w:rsidRPr="00092BF6">
        <w:t>and</w:t>
      </w:r>
    </w:p>
    <w:p w14:paraId="09601C03" w14:textId="77777777" w:rsidR="00F02D3F" w:rsidRPr="00092BF6" w:rsidRDefault="00F02D3F" w:rsidP="00F02D3F">
      <w:pPr>
        <w:jc w:val="center"/>
      </w:pPr>
      <w:r w:rsidRPr="00092BF6">
        <w:t>Electric Reliability Council of Texas, Inc.</w:t>
      </w:r>
    </w:p>
    <w:p w14:paraId="471F44B4" w14:textId="77777777" w:rsidR="00F02D3F" w:rsidRPr="00092BF6" w:rsidRDefault="00F02D3F" w:rsidP="00F02D3F">
      <w:pPr>
        <w:jc w:val="center"/>
      </w:pPr>
    </w:p>
    <w:p w14:paraId="159B8E47" w14:textId="77777777" w:rsidR="00F02D3F" w:rsidRPr="00092BF6" w:rsidRDefault="00F02D3F" w:rsidP="00F02D3F">
      <w:pPr>
        <w:jc w:val="both"/>
      </w:pPr>
    </w:p>
    <w:p w14:paraId="0BADE7F4" w14:textId="77777777" w:rsidR="00F02D3F" w:rsidRPr="00092BF6" w:rsidRDefault="00F02D3F" w:rsidP="00F02D3F">
      <w:pPr>
        <w:jc w:val="both"/>
      </w:pPr>
      <w:r w:rsidRPr="00092BF6">
        <w:tab/>
        <w:t xml:space="preserve">This AMENDMENT to the Standard Form Market Participant Agreement (“Amendment”), effective as of the ___________ day of ____________________, ___________ (“Effective Date”), is entered into by and between </w:t>
      </w:r>
      <w:r w:rsidRPr="00092BF6">
        <w:fldChar w:fldCharType="begin">
          <w:ffData>
            <w:name w:val="Text2"/>
            <w:enabled/>
            <w:calcOnExit w:val="0"/>
            <w:textInput>
              <w:default w:val="[Insert Participant]"/>
            </w:textInput>
          </w:ffData>
        </w:fldChar>
      </w:r>
      <w:r w:rsidRPr="00092BF6">
        <w:instrText xml:space="preserve"> FORMTEXT </w:instrText>
      </w:r>
      <w:r w:rsidRPr="00092BF6">
        <w:fldChar w:fldCharType="separate"/>
      </w:r>
      <w:r w:rsidRPr="00092BF6">
        <w:rPr>
          <w:noProof/>
        </w:rPr>
        <w:t>[Insert Participant]</w:t>
      </w:r>
      <w:r w:rsidRPr="00092BF6">
        <w:fldChar w:fldCharType="end"/>
      </w:r>
      <w:r w:rsidRPr="00092BF6">
        <w:t xml:space="preserve">, a </w:t>
      </w:r>
      <w:r w:rsidRPr="00092BF6">
        <w:fldChar w:fldCharType="begin">
          <w:ffData>
            <w:name w:val="Text3"/>
            <w:enabled/>
            <w:calcOnExit w:val="0"/>
            <w:textInput>
              <w:default w:val="[Insert State of Registration and Entity Type]"/>
            </w:textInput>
          </w:ffData>
        </w:fldChar>
      </w:r>
      <w:r w:rsidRPr="00092BF6">
        <w:instrText xml:space="preserve"> FORMTEXT </w:instrText>
      </w:r>
      <w:r w:rsidRPr="00092BF6">
        <w:fldChar w:fldCharType="separate"/>
      </w:r>
      <w:r w:rsidRPr="00092BF6">
        <w:rPr>
          <w:noProof/>
        </w:rPr>
        <w:t>[Insert State of Registration and Entity Type]</w:t>
      </w:r>
      <w:r w:rsidRPr="00092BF6">
        <w:fldChar w:fldCharType="end"/>
      </w:r>
      <w:r w:rsidRPr="00092BF6">
        <w:t xml:space="preserve"> (“Participant”) and Electric Reliability Council of Texas, Inc., a Texas non-profit corporation (“ERCOT”).</w:t>
      </w:r>
    </w:p>
    <w:p w14:paraId="29A82AEC" w14:textId="77777777" w:rsidR="00F02D3F" w:rsidRPr="00092BF6" w:rsidRDefault="00F02D3F" w:rsidP="00F02D3F"/>
    <w:p w14:paraId="33836AD0" w14:textId="77777777" w:rsidR="00F02D3F" w:rsidRPr="00092BF6" w:rsidRDefault="00F02D3F" w:rsidP="00F02D3F">
      <w:pPr>
        <w:jc w:val="center"/>
        <w:rPr>
          <w:u w:val="single"/>
        </w:rPr>
      </w:pPr>
      <w:r w:rsidRPr="00092BF6">
        <w:rPr>
          <w:u w:val="single"/>
        </w:rPr>
        <w:t>Recitals</w:t>
      </w:r>
    </w:p>
    <w:p w14:paraId="53A5878D" w14:textId="77777777" w:rsidR="00F02D3F" w:rsidRPr="00092BF6" w:rsidRDefault="00F02D3F" w:rsidP="00F02D3F">
      <w:pPr>
        <w:jc w:val="both"/>
      </w:pPr>
    </w:p>
    <w:p w14:paraId="104E0BD6" w14:textId="77777777" w:rsidR="00F02D3F" w:rsidRPr="00092BF6" w:rsidRDefault="00F02D3F" w:rsidP="00F02D3F">
      <w:pPr>
        <w:jc w:val="both"/>
      </w:pPr>
      <w:proofErr w:type="gramStart"/>
      <w:r w:rsidRPr="00092BF6">
        <w:t>WHEREAS,</w:t>
      </w:r>
      <w:proofErr w:type="gramEnd"/>
      <w:r w:rsidRPr="00092BF6">
        <w:t xml:space="preserve"> Participant and ERCOT entered into a Standard Form Market Participant Agreement (SFA) dated </w:t>
      </w:r>
      <w:r w:rsidRPr="00092BF6">
        <w:fldChar w:fldCharType="begin">
          <w:ffData>
            <w:name w:val="Text4"/>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r w:rsidRPr="00092BF6">
        <w:t>; and</w:t>
      </w:r>
    </w:p>
    <w:p w14:paraId="1D28BB87" w14:textId="77777777" w:rsidR="00F02D3F" w:rsidRPr="00092BF6" w:rsidRDefault="00F02D3F" w:rsidP="00F02D3F">
      <w:pPr>
        <w:jc w:val="both"/>
      </w:pPr>
    </w:p>
    <w:p w14:paraId="3EAEF905" w14:textId="77777777" w:rsidR="00F02D3F" w:rsidRPr="00092BF6" w:rsidRDefault="00F02D3F" w:rsidP="00F02D3F">
      <w:pPr>
        <w:jc w:val="both"/>
      </w:pPr>
      <w:proofErr w:type="gramStart"/>
      <w:r w:rsidRPr="00092BF6">
        <w:t>WHEREAS,</w:t>
      </w:r>
      <w:proofErr w:type="gramEnd"/>
      <w:r w:rsidRPr="00092BF6">
        <w:t xml:space="preserve"> Participant and ERCOT wish to amend that SFA to include Market Participant registrations designated below.</w:t>
      </w:r>
    </w:p>
    <w:p w14:paraId="5993F986" w14:textId="77777777" w:rsidR="00F02D3F" w:rsidRPr="00092BF6" w:rsidRDefault="00F02D3F" w:rsidP="00F02D3F">
      <w:pPr>
        <w:jc w:val="both"/>
      </w:pPr>
    </w:p>
    <w:p w14:paraId="1CD8792D" w14:textId="77777777" w:rsidR="00F02D3F" w:rsidRPr="00092BF6" w:rsidRDefault="00F02D3F" w:rsidP="00F02D3F">
      <w:pPr>
        <w:jc w:val="both"/>
      </w:pPr>
      <w:r w:rsidRPr="00092BF6">
        <w:t>NOW, THEREFORE, Participant and ERCOT agree that paragraph A in the “Recitals” section of that SFA shall be deleted in its entirety and replaced with the following:</w:t>
      </w:r>
    </w:p>
    <w:p w14:paraId="37AD719D" w14:textId="77777777" w:rsidR="00F02D3F" w:rsidRPr="00092BF6" w:rsidRDefault="00F02D3F" w:rsidP="00F02D3F">
      <w:pPr>
        <w:jc w:val="both"/>
      </w:pPr>
    </w:p>
    <w:p w14:paraId="13EC6BB4" w14:textId="77777777" w:rsidR="00F02D3F" w:rsidRPr="00092BF6" w:rsidRDefault="00F02D3F" w:rsidP="00F02D3F">
      <w:pPr>
        <w:jc w:val="both"/>
      </w:pPr>
      <w:r w:rsidRPr="00092BF6">
        <w:t>A.</w:t>
      </w:r>
      <w:r w:rsidRPr="00092BF6">
        <w:tab/>
        <w:t xml:space="preserve">As defined in the ERCOT Protocols, Participant is a (check all that apply): </w:t>
      </w:r>
    </w:p>
    <w:p w14:paraId="6FEC9FCB" w14:textId="77777777" w:rsidR="00F02D3F" w:rsidRPr="00092BF6" w:rsidRDefault="00F02D3F" w:rsidP="00F02D3F">
      <w:pPr>
        <w:ind w:left="1440"/>
        <w:jc w:val="both"/>
      </w:pPr>
    </w:p>
    <w:p w14:paraId="63BB32EB" w14:textId="77777777" w:rsidR="00F02D3F" w:rsidRPr="00092BF6" w:rsidRDefault="00F02D3F" w:rsidP="00F02D3F">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433882">
        <w:fldChar w:fldCharType="separate"/>
      </w:r>
      <w:r w:rsidRPr="00092BF6">
        <w:fldChar w:fldCharType="end"/>
      </w:r>
      <w:r w:rsidRPr="00092BF6">
        <w:t xml:space="preserve"> Load Serving Entity (LSE)</w:t>
      </w:r>
    </w:p>
    <w:p w14:paraId="1F9D4B19" w14:textId="77777777" w:rsidR="00F02D3F" w:rsidRPr="00092BF6" w:rsidRDefault="00F02D3F" w:rsidP="00F02D3F">
      <w:pPr>
        <w:ind w:left="720"/>
        <w:jc w:val="both"/>
      </w:pPr>
    </w:p>
    <w:p w14:paraId="7056BCDF" w14:textId="77777777" w:rsidR="00F02D3F" w:rsidRPr="00092BF6" w:rsidRDefault="00F02D3F" w:rsidP="00F02D3F">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433882">
        <w:fldChar w:fldCharType="separate"/>
      </w:r>
      <w:r w:rsidRPr="00092BF6">
        <w:fldChar w:fldCharType="end"/>
      </w:r>
      <w:r w:rsidRPr="00092BF6">
        <w:t xml:space="preserve"> Qualified Scheduling Entity (QSE)</w:t>
      </w:r>
    </w:p>
    <w:p w14:paraId="4A989918" w14:textId="77777777" w:rsidR="00F02D3F" w:rsidRPr="00092BF6" w:rsidRDefault="00F02D3F" w:rsidP="00F02D3F">
      <w:pPr>
        <w:ind w:left="720"/>
        <w:jc w:val="both"/>
      </w:pPr>
    </w:p>
    <w:p w14:paraId="5B35FEB7" w14:textId="77777777" w:rsidR="00F02D3F" w:rsidRPr="00092BF6" w:rsidRDefault="00F02D3F" w:rsidP="00F02D3F">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433882">
        <w:fldChar w:fldCharType="separate"/>
      </w:r>
      <w:r w:rsidRPr="00092BF6">
        <w:fldChar w:fldCharType="end"/>
      </w:r>
      <w:r w:rsidRPr="00092BF6">
        <w:t xml:space="preserve"> Transmission Service Provider (TSP)</w:t>
      </w:r>
    </w:p>
    <w:p w14:paraId="417999E2" w14:textId="77777777" w:rsidR="00F02D3F" w:rsidRPr="00092BF6" w:rsidRDefault="00F02D3F" w:rsidP="00F02D3F">
      <w:pPr>
        <w:ind w:left="720"/>
        <w:jc w:val="both"/>
      </w:pPr>
    </w:p>
    <w:p w14:paraId="7111400D" w14:textId="77777777" w:rsidR="00F02D3F" w:rsidRPr="00092BF6" w:rsidRDefault="00F02D3F" w:rsidP="00F02D3F">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433882">
        <w:fldChar w:fldCharType="separate"/>
      </w:r>
      <w:r w:rsidRPr="00092BF6">
        <w:fldChar w:fldCharType="end"/>
      </w:r>
      <w:r w:rsidRPr="00092BF6">
        <w:t xml:space="preserve"> Distribution Service Provider (DSP)</w:t>
      </w:r>
    </w:p>
    <w:p w14:paraId="3DD32178" w14:textId="77777777" w:rsidR="00F02D3F" w:rsidRPr="00092BF6" w:rsidRDefault="00F02D3F" w:rsidP="00F02D3F">
      <w:pPr>
        <w:ind w:left="720"/>
        <w:jc w:val="both"/>
      </w:pPr>
    </w:p>
    <w:p w14:paraId="67B7BE0D" w14:textId="77777777" w:rsidR="00F02D3F" w:rsidRPr="00092BF6" w:rsidRDefault="00F02D3F" w:rsidP="00F02D3F">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433882">
        <w:fldChar w:fldCharType="separate"/>
      </w:r>
      <w:r w:rsidRPr="00092BF6">
        <w:fldChar w:fldCharType="end"/>
      </w:r>
      <w:r w:rsidRPr="00092BF6">
        <w:t xml:space="preserve"> Congestion Revenue Right (CRR) Account Holder</w:t>
      </w:r>
    </w:p>
    <w:p w14:paraId="0F02E12D" w14:textId="77777777" w:rsidR="00F02D3F" w:rsidRPr="00092BF6" w:rsidRDefault="00F02D3F" w:rsidP="00F02D3F">
      <w:pPr>
        <w:ind w:left="720"/>
        <w:jc w:val="both"/>
      </w:pPr>
    </w:p>
    <w:p w14:paraId="7C8536C3" w14:textId="77777777" w:rsidR="00F02D3F" w:rsidRPr="00092BF6" w:rsidRDefault="00F02D3F" w:rsidP="00F02D3F">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433882">
        <w:fldChar w:fldCharType="separate"/>
      </w:r>
      <w:r w:rsidRPr="00092BF6">
        <w:fldChar w:fldCharType="end"/>
      </w:r>
      <w:r w:rsidRPr="00092BF6">
        <w:t xml:space="preserve"> Resource Entity</w:t>
      </w:r>
    </w:p>
    <w:p w14:paraId="1D92D89E" w14:textId="77777777" w:rsidR="00F02D3F" w:rsidRPr="00092BF6" w:rsidRDefault="00F02D3F" w:rsidP="00F02D3F">
      <w:pPr>
        <w:ind w:left="720"/>
        <w:jc w:val="both"/>
      </w:pPr>
    </w:p>
    <w:p w14:paraId="258CEFF4" w14:textId="77777777" w:rsidR="00F02D3F" w:rsidRPr="00092BF6" w:rsidRDefault="00F02D3F" w:rsidP="00F02D3F">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433882">
        <w:fldChar w:fldCharType="separate"/>
      </w:r>
      <w:r w:rsidRPr="00092BF6">
        <w:fldChar w:fldCharType="end"/>
      </w:r>
      <w:r w:rsidRPr="00092BF6">
        <w:t xml:space="preserve"> </w:t>
      </w:r>
      <w:del w:id="1769" w:author="TEBA" w:date="2024-12-10T07:11:00Z">
        <w:r w:rsidRPr="00092BF6" w:rsidDel="009A56E6">
          <w:delText xml:space="preserve">Renewable </w:delText>
        </w:r>
      </w:del>
      <w:r w:rsidRPr="00092BF6">
        <w:t xml:space="preserve">Energy </w:t>
      </w:r>
      <w:ins w:id="1770" w:author="TEBA" w:date="2024-12-10T07:11:00Z">
        <w:r>
          <w:t xml:space="preserve">Attribute </w:t>
        </w:r>
      </w:ins>
      <w:del w:id="1771" w:author="TEBA" w:date="2024-12-10T07:11:00Z">
        <w:r w:rsidRPr="00092BF6" w:rsidDel="009A56E6">
          <w:delText xml:space="preserve">Credit </w:delText>
        </w:r>
      </w:del>
      <w:ins w:id="1772" w:author="TEBA" w:date="2024-12-10T07:11:00Z">
        <w:r>
          <w:t>Certificate</w:t>
        </w:r>
        <w:r w:rsidRPr="00092BF6">
          <w:t xml:space="preserve"> </w:t>
        </w:r>
      </w:ins>
      <w:r w:rsidRPr="00092BF6">
        <w:t>(</w:t>
      </w:r>
      <w:del w:id="1773" w:author="TEBA" w:date="2024-12-10T07:11:00Z">
        <w:r w:rsidRPr="00092BF6" w:rsidDel="009A56E6">
          <w:delText>REC</w:delText>
        </w:r>
      </w:del>
      <w:ins w:id="1774" w:author="TEBA" w:date="2024-12-10T07:11:00Z">
        <w:r>
          <w:t>EAC</w:t>
        </w:r>
      </w:ins>
      <w:r w:rsidRPr="00092BF6">
        <w:t xml:space="preserve">) Account Holder </w:t>
      </w:r>
    </w:p>
    <w:p w14:paraId="2ADE3337" w14:textId="77777777" w:rsidR="00F02D3F" w:rsidRPr="00092BF6" w:rsidRDefault="00F02D3F" w:rsidP="00F02D3F">
      <w:pPr>
        <w:tabs>
          <w:tab w:val="num" w:pos="720"/>
        </w:tabs>
        <w:jc w:val="both"/>
      </w:pPr>
    </w:p>
    <w:p w14:paraId="295F9B13" w14:textId="77777777" w:rsidR="00F02D3F" w:rsidRPr="00092BF6" w:rsidRDefault="00F02D3F" w:rsidP="00F02D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modifies the existing SFA only to include those Market Participant registrations designated above by Participant.</w:t>
      </w:r>
    </w:p>
    <w:p w14:paraId="53CCF66D" w14:textId="77777777" w:rsidR="00F02D3F" w:rsidRPr="00092BF6" w:rsidRDefault="00F02D3F" w:rsidP="00F02D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p>
    <w:p w14:paraId="79169B38" w14:textId="77777777" w:rsidR="00F02D3F" w:rsidRPr="00092BF6" w:rsidRDefault="00F02D3F" w:rsidP="00F02D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in no way alters the terms and conditions of the existing SFA other than as specifically set forth herein.</w:t>
      </w:r>
    </w:p>
    <w:p w14:paraId="734DBB90" w14:textId="77777777" w:rsidR="00F02D3F" w:rsidRPr="00092BF6" w:rsidRDefault="00F02D3F" w:rsidP="00F02D3F">
      <w:pPr>
        <w:spacing w:before="120" w:after="120"/>
        <w:jc w:val="both"/>
      </w:pPr>
      <w:r w:rsidRPr="00092BF6">
        <w:lastRenderedPageBreak/>
        <w:t>SIGNED, ACCEPTED AND AGREED TO by each undersigned signatory who, by signature hereto, represents and warrants that he or she has full power and authority to execute this Amendment to the Standard Form Market Participant Agreement.</w:t>
      </w:r>
    </w:p>
    <w:p w14:paraId="082165D9" w14:textId="77777777" w:rsidR="00F02D3F" w:rsidRPr="00092BF6" w:rsidRDefault="00F02D3F" w:rsidP="00F02D3F">
      <w:pPr>
        <w:tabs>
          <w:tab w:val="left" w:pos="1080"/>
        </w:tabs>
        <w:spacing w:before="240" w:after="240"/>
        <w:ind w:left="1080" w:hanging="1080"/>
        <w:outlineLvl w:val="2"/>
        <w:rPr>
          <w:b/>
          <w:bCs/>
          <w:i/>
        </w:rPr>
      </w:pPr>
      <w:r w:rsidRPr="00092BF6">
        <w:rPr>
          <w:b/>
          <w:bCs/>
          <w:i/>
        </w:rPr>
        <w:t>Electric Reliability Council of Texas, Inc.:</w:t>
      </w:r>
    </w:p>
    <w:p w14:paraId="044CE3EB" w14:textId="77777777" w:rsidR="00F02D3F" w:rsidRPr="00092BF6" w:rsidRDefault="00F02D3F" w:rsidP="00F02D3F">
      <w:pPr>
        <w:suppressAutoHyphens/>
        <w:jc w:val="both"/>
      </w:pPr>
    </w:p>
    <w:p w14:paraId="14D056AF" w14:textId="77777777" w:rsidR="00F02D3F" w:rsidRPr="00092BF6" w:rsidRDefault="00F02D3F" w:rsidP="00F02D3F">
      <w:pPr>
        <w:suppressAutoHyphens/>
        <w:jc w:val="both"/>
      </w:pPr>
      <w:r w:rsidRPr="00092BF6">
        <w:t>By: ______________________________________________</w:t>
      </w:r>
    </w:p>
    <w:p w14:paraId="179A46C7" w14:textId="77777777" w:rsidR="00F02D3F" w:rsidRPr="00092BF6" w:rsidRDefault="00F02D3F" w:rsidP="00F02D3F">
      <w:pPr>
        <w:suppressAutoHyphens/>
        <w:jc w:val="both"/>
      </w:pPr>
    </w:p>
    <w:p w14:paraId="1499F38C" w14:textId="77777777" w:rsidR="00F02D3F" w:rsidRPr="00092BF6" w:rsidRDefault="00F02D3F" w:rsidP="00F02D3F">
      <w:pPr>
        <w:suppressAutoHyphens/>
        <w:jc w:val="both"/>
      </w:pPr>
      <w:r w:rsidRPr="00092BF6">
        <w:t>Name: ___________________________________________</w:t>
      </w:r>
    </w:p>
    <w:p w14:paraId="7120FEA0" w14:textId="77777777" w:rsidR="00F02D3F" w:rsidRPr="00092BF6" w:rsidRDefault="00F02D3F" w:rsidP="00F02D3F">
      <w:pPr>
        <w:suppressAutoHyphens/>
        <w:jc w:val="both"/>
      </w:pPr>
    </w:p>
    <w:p w14:paraId="19D525E1" w14:textId="77777777" w:rsidR="00F02D3F" w:rsidRPr="00092BF6" w:rsidRDefault="00F02D3F" w:rsidP="00F02D3F">
      <w:pPr>
        <w:suppressAutoHyphens/>
        <w:jc w:val="both"/>
      </w:pPr>
      <w:r w:rsidRPr="00092BF6">
        <w:t>Title: ____________________________________________</w:t>
      </w:r>
    </w:p>
    <w:p w14:paraId="211AF5FE" w14:textId="77777777" w:rsidR="00F02D3F" w:rsidRPr="00092BF6" w:rsidRDefault="00F02D3F" w:rsidP="00F02D3F">
      <w:pPr>
        <w:suppressAutoHyphens/>
        <w:jc w:val="both"/>
      </w:pPr>
    </w:p>
    <w:p w14:paraId="225BCF2B" w14:textId="77777777" w:rsidR="00F02D3F" w:rsidRPr="00092BF6" w:rsidRDefault="00F02D3F" w:rsidP="00F02D3F">
      <w:pPr>
        <w:suppressAutoHyphens/>
        <w:jc w:val="both"/>
      </w:pPr>
      <w:r w:rsidRPr="00092BF6">
        <w:t>Date: _____________________________</w:t>
      </w:r>
    </w:p>
    <w:p w14:paraId="37275972" w14:textId="77777777" w:rsidR="00F02D3F" w:rsidRPr="00092BF6" w:rsidRDefault="00F02D3F" w:rsidP="00F02D3F">
      <w:pPr>
        <w:keepLines/>
        <w:suppressAutoHyphens/>
        <w:jc w:val="both"/>
      </w:pPr>
    </w:p>
    <w:p w14:paraId="7B9F466C" w14:textId="77777777" w:rsidR="00F02D3F" w:rsidRPr="00092BF6" w:rsidRDefault="00F02D3F" w:rsidP="00F02D3F">
      <w:pPr>
        <w:keepLines/>
        <w:suppressAutoHyphens/>
        <w:spacing w:before="240"/>
        <w:jc w:val="both"/>
        <w:rPr>
          <w:b/>
          <w:i/>
        </w:rPr>
      </w:pPr>
      <w:r w:rsidRPr="00092BF6">
        <w:rPr>
          <w:b/>
          <w:i/>
        </w:rPr>
        <w:t>Participant:</w:t>
      </w:r>
    </w:p>
    <w:p w14:paraId="285D9F89" w14:textId="77777777" w:rsidR="00F02D3F" w:rsidRPr="00092BF6" w:rsidRDefault="00F02D3F" w:rsidP="00F02D3F">
      <w:pPr>
        <w:suppressAutoHyphens/>
        <w:jc w:val="both"/>
      </w:pPr>
    </w:p>
    <w:p w14:paraId="2ABE1FD1" w14:textId="77777777" w:rsidR="00F02D3F" w:rsidRPr="00092BF6" w:rsidRDefault="00F02D3F" w:rsidP="00F02D3F">
      <w:pPr>
        <w:suppressAutoHyphens/>
        <w:jc w:val="both"/>
      </w:pPr>
    </w:p>
    <w:p w14:paraId="5AD74E9F" w14:textId="77777777" w:rsidR="00F02D3F" w:rsidRPr="00092BF6" w:rsidRDefault="00F02D3F" w:rsidP="00F02D3F">
      <w:pPr>
        <w:suppressAutoHyphens/>
        <w:jc w:val="both"/>
      </w:pPr>
      <w:r w:rsidRPr="00092BF6">
        <w:t>By: ______________________________________________</w:t>
      </w:r>
    </w:p>
    <w:p w14:paraId="10EFFE5C" w14:textId="77777777" w:rsidR="00F02D3F" w:rsidRPr="00092BF6" w:rsidRDefault="00F02D3F" w:rsidP="00F02D3F">
      <w:pPr>
        <w:suppressAutoHyphens/>
        <w:jc w:val="both"/>
      </w:pPr>
    </w:p>
    <w:p w14:paraId="61FDC5AB" w14:textId="77777777" w:rsidR="00F02D3F" w:rsidRPr="00092BF6" w:rsidRDefault="00F02D3F" w:rsidP="00F02D3F">
      <w:pPr>
        <w:suppressAutoHyphens/>
        <w:jc w:val="both"/>
      </w:pPr>
      <w:r w:rsidRPr="00092BF6">
        <w:t xml:space="preserve">Name: </w:t>
      </w:r>
      <w:r w:rsidRPr="00092BF6">
        <w:fldChar w:fldCharType="begin">
          <w:ffData>
            <w:name w:val="Text5"/>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5F951E71" w14:textId="77777777" w:rsidR="00F02D3F" w:rsidRPr="00092BF6" w:rsidRDefault="00F02D3F" w:rsidP="00F02D3F">
      <w:pPr>
        <w:suppressAutoHyphens/>
        <w:jc w:val="both"/>
      </w:pPr>
    </w:p>
    <w:p w14:paraId="76BDAF69" w14:textId="77777777" w:rsidR="00F02D3F" w:rsidRPr="00092BF6" w:rsidRDefault="00F02D3F" w:rsidP="00F02D3F">
      <w:pPr>
        <w:suppressAutoHyphens/>
        <w:jc w:val="both"/>
      </w:pPr>
      <w:r w:rsidRPr="00092BF6">
        <w:t xml:space="preserve">Title: </w:t>
      </w:r>
      <w:r w:rsidRPr="00092BF6">
        <w:fldChar w:fldCharType="begin">
          <w:ffData>
            <w:name w:val="Text6"/>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65FF5198" w14:textId="77777777" w:rsidR="00F02D3F" w:rsidRPr="00092BF6" w:rsidRDefault="00F02D3F" w:rsidP="00F02D3F">
      <w:pPr>
        <w:suppressAutoHyphens/>
        <w:jc w:val="both"/>
      </w:pPr>
    </w:p>
    <w:p w14:paraId="0EEA1734" w14:textId="77777777" w:rsidR="00F02D3F" w:rsidRPr="00092BF6" w:rsidRDefault="00F02D3F" w:rsidP="00F02D3F">
      <w:pPr>
        <w:suppressAutoHyphens/>
        <w:jc w:val="both"/>
      </w:pPr>
      <w:r w:rsidRPr="00092BF6">
        <w:t xml:space="preserve">Date: </w:t>
      </w:r>
      <w:r w:rsidRPr="00092BF6">
        <w:fldChar w:fldCharType="begin">
          <w:ffData>
            <w:name w:val="Text7"/>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r w:rsidRPr="00092BF6">
        <w:tab/>
      </w:r>
    </w:p>
    <w:p w14:paraId="4588D758" w14:textId="77777777" w:rsidR="00F02D3F" w:rsidRPr="00092BF6" w:rsidRDefault="00F02D3F" w:rsidP="00F02D3F">
      <w:pPr>
        <w:suppressAutoHyphens/>
        <w:jc w:val="both"/>
      </w:pPr>
    </w:p>
    <w:p w14:paraId="2DBA2050" w14:textId="77777777" w:rsidR="00F02D3F" w:rsidRPr="00092BF6" w:rsidRDefault="00F02D3F" w:rsidP="00F02D3F">
      <w:pPr>
        <w:suppressAutoHyphens/>
        <w:jc w:val="both"/>
      </w:pPr>
    </w:p>
    <w:p w14:paraId="587672A1" w14:textId="77777777" w:rsidR="00F02D3F" w:rsidRPr="00092BF6" w:rsidRDefault="00F02D3F" w:rsidP="00F02D3F">
      <w:pPr>
        <w:suppressAutoHyphens/>
        <w:jc w:val="both"/>
      </w:pPr>
      <w:r w:rsidRPr="00092BF6">
        <w:t xml:space="preserve">Market Participant Name: </w:t>
      </w:r>
      <w:r w:rsidRPr="00092BF6">
        <w:fldChar w:fldCharType="begin">
          <w:ffData>
            <w:name w:val="Text8"/>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531874F6" w14:textId="77777777" w:rsidR="00F02D3F" w:rsidRPr="00092BF6" w:rsidRDefault="00F02D3F" w:rsidP="00F02D3F">
      <w:pPr>
        <w:suppressAutoHyphens/>
        <w:jc w:val="both"/>
      </w:pPr>
    </w:p>
    <w:p w14:paraId="6C4BDF7A" w14:textId="77777777" w:rsidR="00F02D3F" w:rsidRPr="00092BF6" w:rsidRDefault="00F02D3F" w:rsidP="00F02D3F">
      <w:pPr>
        <w:suppressAutoHyphens/>
        <w:jc w:val="both"/>
      </w:pPr>
    </w:p>
    <w:p w14:paraId="35C92A8E" w14:textId="77777777" w:rsidR="00F02D3F" w:rsidRPr="00092BF6" w:rsidRDefault="00F02D3F" w:rsidP="00F02D3F">
      <w:pPr>
        <w:suppressAutoHyphens/>
        <w:jc w:val="both"/>
      </w:pPr>
      <w:r w:rsidRPr="00092BF6">
        <w:t xml:space="preserve">Market Participant DUNS: </w:t>
      </w:r>
      <w:r w:rsidRPr="00092BF6">
        <w:fldChar w:fldCharType="begin">
          <w:ffData>
            <w:name w:val="Text9"/>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01725E55" w14:textId="77777777" w:rsidR="00F02D3F" w:rsidRPr="00092BF6" w:rsidRDefault="00F02D3F" w:rsidP="00F02D3F">
      <w:pPr>
        <w:rPr>
          <w:b/>
          <w:i/>
          <w:iCs/>
        </w:rPr>
      </w:pPr>
    </w:p>
    <w:p w14:paraId="1B99A711" w14:textId="77777777" w:rsidR="00F02D3F" w:rsidRPr="00092BF6" w:rsidDel="00C04E15" w:rsidRDefault="00F02D3F" w:rsidP="00F02D3F">
      <w:pPr>
        <w:keepNext/>
        <w:suppressAutoHyphens/>
        <w:jc w:val="both"/>
      </w:pPr>
    </w:p>
    <w:p w14:paraId="70AAF5E4" w14:textId="77777777" w:rsidR="00F02D3F" w:rsidRPr="00092BF6" w:rsidRDefault="00F02D3F" w:rsidP="00F02D3F">
      <w:pPr>
        <w:rPr>
          <w:color w:val="333300"/>
          <w:szCs w:val="20"/>
        </w:rPr>
      </w:pPr>
    </w:p>
    <w:p w14:paraId="69A81271" w14:textId="77777777" w:rsidR="00F02D3F" w:rsidRPr="00092BF6" w:rsidRDefault="00F02D3F" w:rsidP="00F02D3F">
      <w:pPr>
        <w:rPr>
          <w:color w:val="333300"/>
          <w:szCs w:val="20"/>
        </w:rPr>
      </w:pPr>
    </w:p>
    <w:p w14:paraId="6FD85CC7" w14:textId="77777777" w:rsidR="00F02D3F" w:rsidRPr="00092BF6" w:rsidRDefault="00F02D3F" w:rsidP="00F02D3F">
      <w:pPr>
        <w:rPr>
          <w:color w:val="333300"/>
          <w:szCs w:val="20"/>
        </w:rPr>
      </w:pPr>
    </w:p>
    <w:p w14:paraId="5A6C356D" w14:textId="77777777" w:rsidR="00F02D3F" w:rsidRPr="00092BF6" w:rsidRDefault="00F02D3F" w:rsidP="00F02D3F">
      <w:pPr>
        <w:rPr>
          <w:color w:val="333300"/>
          <w:szCs w:val="20"/>
        </w:rPr>
      </w:pPr>
    </w:p>
    <w:p w14:paraId="044A8F9C" w14:textId="77777777" w:rsidR="00F02D3F" w:rsidRPr="00092BF6" w:rsidRDefault="00F02D3F" w:rsidP="00F02D3F">
      <w:pPr>
        <w:rPr>
          <w:color w:val="333300"/>
          <w:szCs w:val="20"/>
        </w:rPr>
      </w:pPr>
    </w:p>
    <w:p w14:paraId="3B74148F" w14:textId="77777777" w:rsidR="00F02D3F" w:rsidRPr="00092BF6" w:rsidRDefault="00F02D3F" w:rsidP="00F02D3F">
      <w:pPr>
        <w:rPr>
          <w:color w:val="333300"/>
          <w:szCs w:val="20"/>
        </w:rPr>
      </w:pPr>
    </w:p>
    <w:p w14:paraId="6F459753" w14:textId="77777777" w:rsidR="00F02D3F" w:rsidRPr="00092BF6" w:rsidRDefault="00F02D3F" w:rsidP="00F02D3F">
      <w:pPr>
        <w:rPr>
          <w:color w:val="333300"/>
          <w:szCs w:val="20"/>
        </w:rPr>
      </w:pPr>
    </w:p>
    <w:p w14:paraId="5BCB4223" w14:textId="77777777" w:rsidR="00F02D3F" w:rsidRPr="00092BF6" w:rsidRDefault="00F02D3F" w:rsidP="00F02D3F">
      <w:pPr>
        <w:rPr>
          <w:color w:val="333300"/>
          <w:szCs w:val="20"/>
        </w:rPr>
      </w:pPr>
    </w:p>
    <w:p w14:paraId="1FB523A4" w14:textId="77777777" w:rsidR="00F02D3F" w:rsidRPr="00092BF6" w:rsidRDefault="00F02D3F" w:rsidP="00F02D3F">
      <w:pPr>
        <w:rPr>
          <w:color w:val="333300"/>
          <w:szCs w:val="20"/>
        </w:rPr>
      </w:pPr>
    </w:p>
    <w:p w14:paraId="032505C7" w14:textId="77777777" w:rsidR="00F02D3F" w:rsidRPr="00092BF6" w:rsidRDefault="00F02D3F" w:rsidP="00F02D3F">
      <w:pPr>
        <w:rPr>
          <w:color w:val="333300"/>
          <w:szCs w:val="20"/>
        </w:rPr>
      </w:pPr>
    </w:p>
    <w:p w14:paraId="3E5B4370" w14:textId="77777777" w:rsidR="00F02D3F" w:rsidRPr="00092BF6" w:rsidRDefault="00F02D3F" w:rsidP="00F02D3F">
      <w:pPr>
        <w:rPr>
          <w:color w:val="333300"/>
          <w:szCs w:val="20"/>
        </w:rPr>
      </w:pPr>
    </w:p>
    <w:p w14:paraId="4E36F69B" w14:textId="77777777" w:rsidR="00F02D3F" w:rsidRPr="00092BF6" w:rsidRDefault="00F02D3F" w:rsidP="00F02D3F">
      <w:pPr>
        <w:rPr>
          <w:color w:val="33330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F02D3F" w:rsidRPr="00092BF6" w14:paraId="233EC892" w14:textId="77777777" w:rsidTr="00927624">
        <w:tc>
          <w:tcPr>
            <w:tcW w:w="9558" w:type="dxa"/>
            <w:shd w:val="pct12" w:color="auto" w:fill="auto"/>
          </w:tcPr>
          <w:p w14:paraId="2D9F7DC3" w14:textId="77777777" w:rsidR="00F02D3F" w:rsidRPr="00092BF6" w:rsidRDefault="00F02D3F" w:rsidP="00927624">
            <w:pPr>
              <w:spacing w:before="120" w:after="240"/>
              <w:rPr>
                <w:b/>
                <w:i/>
                <w:lang w:val="x-none" w:eastAsia="x-none"/>
              </w:rPr>
            </w:pPr>
            <w:r w:rsidRPr="00092BF6">
              <w:rPr>
                <w:b/>
                <w:i/>
                <w:lang w:val="x-none" w:eastAsia="x-none"/>
              </w:rPr>
              <w:lastRenderedPageBreak/>
              <w:t xml:space="preserve">[NPRR857:  </w:t>
            </w:r>
            <w:r w:rsidRPr="00092BF6">
              <w:rPr>
                <w:b/>
                <w:i/>
                <w:lang w:eastAsia="x-none"/>
              </w:rPr>
              <w:t>Replace Section 22 Attachment C above with the following</w:t>
            </w:r>
            <w:r w:rsidRPr="00092BF6">
              <w:rPr>
                <w:b/>
                <w:i/>
                <w:lang w:val="x-none" w:eastAsia="x-none"/>
              </w:rPr>
              <w:t xml:space="preserve"> upon system implementation</w:t>
            </w:r>
            <w:r w:rsidRPr="00092BF6">
              <w:rPr>
                <w:b/>
                <w:i/>
                <w:lang w:eastAsia="x-none"/>
              </w:rPr>
              <w:t xml:space="preserve"> </w:t>
            </w:r>
            <w:r w:rsidRPr="00092BF6">
              <w:rPr>
                <w:b/>
                <w:i/>
                <w:iCs/>
                <w:lang w:val="x-none" w:eastAsia="x-none"/>
              </w:rPr>
              <w:t>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092BF6">
              <w:rPr>
                <w:b/>
                <w:i/>
                <w:lang w:val="x-none" w:eastAsia="x-none"/>
              </w:rPr>
              <w:t>:]</w:t>
            </w:r>
          </w:p>
          <w:p w14:paraId="5AA8796E" w14:textId="77777777" w:rsidR="00F02D3F" w:rsidRPr="00092BF6" w:rsidRDefault="00F02D3F" w:rsidP="00927624">
            <w:pPr>
              <w:jc w:val="center"/>
            </w:pPr>
            <w:r w:rsidRPr="00092BF6">
              <w:t>Amendment to</w:t>
            </w:r>
          </w:p>
          <w:p w14:paraId="0C4757C4" w14:textId="77777777" w:rsidR="00F02D3F" w:rsidRPr="00092BF6" w:rsidRDefault="00F02D3F" w:rsidP="00927624">
            <w:pPr>
              <w:jc w:val="center"/>
            </w:pPr>
            <w:r w:rsidRPr="00092BF6">
              <w:t>Standard Form Market Participant Agreement</w:t>
            </w:r>
          </w:p>
          <w:p w14:paraId="27FEB5C6" w14:textId="77777777" w:rsidR="00F02D3F" w:rsidRPr="00092BF6" w:rsidRDefault="00F02D3F" w:rsidP="00927624">
            <w:pPr>
              <w:jc w:val="center"/>
            </w:pPr>
            <w:r w:rsidRPr="00092BF6">
              <w:t>Between</w:t>
            </w:r>
          </w:p>
          <w:p w14:paraId="71902FEA" w14:textId="77777777" w:rsidR="00F02D3F" w:rsidRPr="00092BF6" w:rsidRDefault="00F02D3F" w:rsidP="00927624">
            <w:pPr>
              <w:jc w:val="center"/>
            </w:pPr>
            <w:r w:rsidRPr="00092BF6">
              <w:t>[Participant]</w:t>
            </w:r>
          </w:p>
          <w:p w14:paraId="438B0CAF" w14:textId="77777777" w:rsidR="00F02D3F" w:rsidRPr="00092BF6" w:rsidRDefault="00F02D3F" w:rsidP="00927624">
            <w:pPr>
              <w:jc w:val="center"/>
            </w:pPr>
            <w:r w:rsidRPr="00092BF6">
              <w:t>and</w:t>
            </w:r>
          </w:p>
          <w:p w14:paraId="487265F9" w14:textId="77777777" w:rsidR="00F02D3F" w:rsidRPr="00092BF6" w:rsidRDefault="00F02D3F" w:rsidP="00927624">
            <w:pPr>
              <w:jc w:val="center"/>
            </w:pPr>
            <w:r w:rsidRPr="00092BF6">
              <w:t>Electric Reliability Council of Texas, Inc.</w:t>
            </w:r>
          </w:p>
          <w:p w14:paraId="67BED779" w14:textId="77777777" w:rsidR="00F02D3F" w:rsidRPr="00092BF6" w:rsidRDefault="00F02D3F" w:rsidP="00927624">
            <w:pPr>
              <w:jc w:val="center"/>
            </w:pPr>
          </w:p>
          <w:p w14:paraId="1F5D2AE1" w14:textId="77777777" w:rsidR="00F02D3F" w:rsidRPr="00092BF6" w:rsidRDefault="00F02D3F" w:rsidP="00927624">
            <w:pPr>
              <w:jc w:val="both"/>
            </w:pPr>
          </w:p>
          <w:p w14:paraId="5442BF1F" w14:textId="77777777" w:rsidR="00F02D3F" w:rsidRPr="00092BF6" w:rsidRDefault="00F02D3F" w:rsidP="00927624">
            <w:pPr>
              <w:jc w:val="both"/>
            </w:pPr>
            <w:r w:rsidRPr="00092BF6">
              <w:tab/>
              <w:t>This AMENDMENT to the Standard Form Market Participant Agreement (“Amendment”), effective as of the ___________ day of ____________________, ___________ (“Effective Date”), is entered into by and between [Participant], a [State of Registration and Entity Type] (“Participant”) and Electric Reliability Council of Texas, Inc., a Texas non-profit corporation (“ERCOT”).</w:t>
            </w:r>
          </w:p>
          <w:p w14:paraId="1FAAE9BF" w14:textId="77777777" w:rsidR="00F02D3F" w:rsidRPr="00092BF6" w:rsidRDefault="00F02D3F" w:rsidP="00927624"/>
          <w:p w14:paraId="7AD603EC" w14:textId="77777777" w:rsidR="00F02D3F" w:rsidRPr="00092BF6" w:rsidRDefault="00F02D3F" w:rsidP="00927624">
            <w:pPr>
              <w:jc w:val="center"/>
              <w:rPr>
                <w:u w:val="single"/>
              </w:rPr>
            </w:pPr>
            <w:r w:rsidRPr="00092BF6">
              <w:rPr>
                <w:u w:val="single"/>
              </w:rPr>
              <w:t>Recitals</w:t>
            </w:r>
          </w:p>
          <w:p w14:paraId="7F617622" w14:textId="77777777" w:rsidR="00F02D3F" w:rsidRPr="00092BF6" w:rsidRDefault="00F02D3F" w:rsidP="00927624">
            <w:pPr>
              <w:jc w:val="both"/>
            </w:pPr>
          </w:p>
          <w:p w14:paraId="58FDEADD" w14:textId="77777777" w:rsidR="00F02D3F" w:rsidRPr="00092BF6" w:rsidRDefault="00F02D3F" w:rsidP="00927624">
            <w:pPr>
              <w:jc w:val="both"/>
            </w:pPr>
            <w:proofErr w:type="gramStart"/>
            <w:r w:rsidRPr="00092BF6">
              <w:t>WHEREAS,</w:t>
            </w:r>
            <w:proofErr w:type="gramEnd"/>
            <w:r w:rsidRPr="00092BF6">
              <w:t xml:space="preserve"> Participant and ERCOT entered into a Standard Form Market Participant Agreement (SFA) dated ______________; and</w:t>
            </w:r>
          </w:p>
          <w:p w14:paraId="20280B83" w14:textId="77777777" w:rsidR="00F02D3F" w:rsidRPr="00092BF6" w:rsidRDefault="00F02D3F" w:rsidP="00927624">
            <w:pPr>
              <w:jc w:val="both"/>
            </w:pPr>
          </w:p>
          <w:p w14:paraId="3B4E514B" w14:textId="77777777" w:rsidR="00F02D3F" w:rsidRPr="00092BF6" w:rsidRDefault="00F02D3F" w:rsidP="00927624">
            <w:pPr>
              <w:jc w:val="both"/>
            </w:pPr>
            <w:proofErr w:type="gramStart"/>
            <w:r w:rsidRPr="00092BF6">
              <w:t>WHEREAS,</w:t>
            </w:r>
            <w:proofErr w:type="gramEnd"/>
            <w:r w:rsidRPr="00092BF6">
              <w:t xml:space="preserve"> Participant and ERCOT wish to amend that SFA to include Market Participant registrations designated below.</w:t>
            </w:r>
          </w:p>
          <w:p w14:paraId="469186A2" w14:textId="77777777" w:rsidR="00F02D3F" w:rsidRPr="00092BF6" w:rsidRDefault="00F02D3F" w:rsidP="00927624">
            <w:pPr>
              <w:jc w:val="both"/>
            </w:pPr>
          </w:p>
          <w:p w14:paraId="57E6CD44" w14:textId="77777777" w:rsidR="00F02D3F" w:rsidRPr="00092BF6" w:rsidRDefault="00F02D3F" w:rsidP="00927624">
            <w:pPr>
              <w:jc w:val="both"/>
            </w:pPr>
            <w:r w:rsidRPr="00092BF6">
              <w:t>NOW, THEREFORE, Participant and ERCOT agree that paragraph A in the “Recitals” section of that SFA shall be deleted in its entirety and replaced with the following:</w:t>
            </w:r>
          </w:p>
          <w:p w14:paraId="4C5D906E" w14:textId="77777777" w:rsidR="00F02D3F" w:rsidRPr="00092BF6" w:rsidRDefault="00F02D3F" w:rsidP="00927624">
            <w:pPr>
              <w:jc w:val="both"/>
            </w:pPr>
          </w:p>
          <w:p w14:paraId="3C7AA6ED" w14:textId="77777777" w:rsidR="00F02D3F" w:rsidRPr="00092BF6" w:rsidRDefault="00F02D3F" w:rsidP="00927624">
            <w:pPr>
              <w:jc w:val="both"/>
            </w:pPr>
            <w:r w:rsidRPr="00092BF6">
              <w:t>A.</w:t>
            </w:r>
            <w:r w:rsidRPr="00092BF6">
              <w:tab/>
              <w:t xml:space="preserve">As defined in the ERCOT Protocols, Participant is a (check all that apply): </w:t>
            </w:r>
          </w:p>
          <w:p w14:paraId="48629934" w14:textId="77777777" w:rsidR="00F02D3F" w:rsidRPr="00092BF6" w:rsidRDefault="00F02D3F" w:rsidP="00927624">
            <w:pPr>
              <w:ind w:left="1440"/>
              <w:jc w:val="both"/>
            </w:pPr>
          </w:p>
          <w:p w14:paraId="099C4832" w14:textId="77777777" w:rsidR="00F02D3F" w:rsidRPr="00092BF6" w:rsidRDefault="00F02D3F" w:rsidP="00927624">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433882">
              <w:fldChar w:fldCharType="separate"/>
            </w:r>
            <w:r w:rsidRPr="00092BF6">
              <w:fldChar w:fldCharType="end"/>
            </w:r>
            <w:r w:rsidRPr="00092BF6">
              <w:t xml:space="preserve"> Load Serving Entity (LSE)</w:t>
            </w:r>
          </w:p>
          <w:p w14:paraId="4B8A53A5" w14:textId="77777777" w:rsidR="00F02D3F" w:rsidRPr="00092BF6" w:rsidRDefault="00F02D3F" w:rsidP="00927624">
            <w:pPr>
              <w:ind w:left="720"/>
              <w:jc w:val="both"/>
            </w:pPr>
          </w:p>
          <w:p w14:paraId="14B7C499" w14:textId="77777777" w:rsidR="00F02D3F" w:rsidRPr="00092BF6" w:rsidRDefault="00F02D3F" w:rsidP="00927624">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433882">
              <w:fldChar w:fldCharType="separate"/>
            </w:r>
            <w:r w:rsidRPr="00092BF6">
              <w:fldChar w:fldCharType="end"/>
            </w:r>
            <w:r w:rsidRPr="00092BF6">
              <w:t xml:space="preserve"> Qualified Scheduling Entity (QSE)</w:t>
            </w:r>
          </w:p>
          <w:p w14:paraId="68FDEB62" w14:textId="77777777" w:rsidR="00F02D3F" w:rsidRPr="00092BF6" w:rsidRDefault="00F02D3F" w:rsidP="00927624">
            <w:pPr>
              <w:ind w:left="720"/>
              <w:jc w:val="both"/>
            </w:pPr>
          </w:p>
          <w:p w14:paraId="703C0B94" w14:textId="77777777" w:rsidR="00F02D3F" w:rsidRPr="00092BF6" w:rsidRDefault="00F02D3F" w:rsidP="00927624">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433882">
              <w:fldChar w:fldCharType="separate"/>
            </w:r>
            <w:r w:rsidRPr="00092BF6">
              <w:fldChar w:fldCharType="end"/>
            </w:r>
            <w:r w:rsidRPr="00092BF6">
              <w:t xml:space="preserve"> Transmission Service Provider (TSP)</w:t>
            </w:r>
          </w:p>
          <w:p w14:paraId="4A952C12" w14:textId="77777777" w:rsidR="00F02D3F" w:rsidRPr="00092BF6" w:rsidRDefault="00F02D3F" w:rsidP="00927624">
            <w:pPr>
              <w:ind w:left="720"/>
              <w:jc w:val="both"/>
            </w:pPr>
          </w:p>
          <w:p w14:paraId="57C87964" w14:textId="77777777" w:rsidR="00F02D3F" w:rsidRPr="00092BF6" w:rsidRDefault="00F02D3F" w:rsidP="00927624">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433882">
              <w:fldChar w:fldCharType="separate"/>
            </w:r>
            <w:r w:rsidRPr="00092BF6">
              <w:fldChar w:fldCharType="end"/>
            </w:r>
            <w:r w:rsidRPr="00092BF6">
              <w:t xml:space="preserve"> Distribution Service Provider (DSP)</w:t>
            </w:r>
          </w:p>
          <w:p w14:paraId="40E5DCC7" w14:textId="77777777" w:rsidR="00F02D3F" w:rsidRPr="00092BF6" w:rsidRDefault="00F02D3F" w:rsidP="00927624">
            <w:pPr>
              <w:ind w:left="720"/>
              <w:jc w:val="both"/>
            </w:pPr>
          </w:p>
          <w:p w14:paraId="4D5383E7" w14:textId="77777777" w:rsidR="00F02D3F" w:rsidRPr="00092BF6" w:rsidRDefault="00F02D3F" w:rsidP="00927624">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433882">
              <w:fldChar w:fldCharType="separate"/>
            </w:r>
            <w:r w:rsidRPr="00092BF6">
              <w:fldChar w:fldCharType="end"/>
            </w:r>
            <w:r w:rsidRPr="00092BF6">
              <w:t xml:space="preserve"> Congestion Revenue Right (CRR) Account Holder</w:t>
            </w:r>
          </w:p>
          <w:p w14:paraId="17F804F2" w14:textId="77777777" w:rsidR="00F02D3F" w:rsidRPr="00092BF6" w:rsidRDefault="00F02D3F" w:rsidP="00927624">
            <w:pPr>
              <w:ind w:left="720"/>
              <w:jc w:val="both"/>
            </w:pPr>
          </w:p>
          <w:p w14:paraId="20E26B18" w14:textId="77777777" w:rsidR="00F02D3F" w:rsidRPr="00092BF6" w:rsidRDefault="00F02D3F" w:rsidP="00927624">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433882">
              <w:fldChar w:fldCharType="separate"/>
            </w:r>
            <w:r w:rsidRPr="00092BF6">
              <w:fldChar w:fldCharType="end"/>
            </w:r>
            <w:r w:rsidRPr="00092BF6">
              <w:t xml:space="preserve"> Resource Entity</w:t>
            </w:r>
          </w:p>
          <w:p w14:paraId="29332D85" w14:textId="77777777" w:rsidR="00F02D3F" w:rsidRPr="00092BF6" w:rsidRDefault="00F02D3F" w:rsidP="00927624">
            <w:pPr>
              <w:ind w:left="720"/>
              <w:jc w:val="both"/>
            </w:pPr>
          </w:p>
          <w:p w14:paraId="2B660AD4" w14:textId="77777777" w:rsidR="00F02D3F" w:rsidRPr="00092BF6" w:rsidRDefault="00F02D3F" w:rsidP="00927624">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433882">
              <w:fldChar w:fldCharType="separate"/>
            </w:r>
            <w:r w:rsidRPr="00092BF6">
              <w:fldChar w:fldCharType="end"/>
            </w:r>
            <w:r w:rsidRPr="00092BF6">
              <w:t xml:space="preserve"> </w:t>
            </w:r>
            <w:del w:id="1775" w:author="TEBA" w:date="2024-12-10T07:11:00Z">
              <w:r w:rsidRPr="00092BF6" w:rsidDel="009A56E6">
                <w:delText xml:space="preserve">Renewable </w:delText>
              </w:r>
            </w:del>
            <w:r w:rsidRPr="00092BF6">
              <w:t xml:space="preserve">Energy </w:t>
            </w:r>
            <w:ins w:id="1776" w:author="TEBA" w:date="2024-12-10T07:11:00Z">
              <w:r>
                <w:t xml:space="preserve">Attribute </w:t>
              </w:r>
            </w:ins>
            <w:del w:id="1777" w:author="TEBA" w:date="2024-12-10T07:11:00Z">
              <w:r w:rsidRPr="00092BF6" w:rsidDel="009A56E6">
                <w:delText xml:space="preserve">Credit </w:delText>
              </w:r>
            </w:del>
            <w:ins w:id="1778" w:author="TEBA" w:date="2024-12-10T07:11:00Z">
              <w:r>
                <w:t>Certific</w:t>
              </w:r>
            </w:ins>
            <w:ins w:id="1779" w:author="TEBA" w:date="2024-12-10T07:12:00Z">
              <w:r>
                <w:t>ate</w:t>
              </w:r>
            </w:ins>
            <w:ins w:id="1780" w:author="TEBA" w:date="2024-12-10T07:11:00Z">
              <w:r w:rsidRPr="00092BF6">
                <w:t xml:space="preserve"> </w:t>
              </w:r>
            </w:ins>
            <w:r w:rsidRPr="00092BF6">
              <w:t>(</w:t>
            </w:r>
            <w:del w:id="1781" w:author="TEBA" w:date="2024-12-10T07:12:00Z">
              <w:r w:rsidRPr="00092BF6" w:rsidDel="009A56E6">
                <w:delText>REC</w:delText>
              </w:r>
            </w:del>
            <w:ins w:id="1782" w:author="TEBA" w:date="2024-12-10T07:12:00Z">
              <w:r>
                <w:t>EAC</w:t>
              </w:r>
            </w:ins>
            <w:r w:rsidRPr="00092BF6">
              <w:t xml:space="preserve">) Account Holder </w:t>
            </w:r>
          </w:p>
          <w:p w14:paraId="04BA33BF" w14:textId="77777777" w:rsidR="00F02D3F" w:rsidRPr="00092BF6" w:rsidRDefault="00F02D3F" w:rsidP="00927624">
            <w:pPr>
              <w:ind w:left="720"/>
              <w:jc w:val="both"/>
            </w:pPr>
          </w:p>
          <w:p w14:paraId="765FD9DC" w14:textId="77777777" w:rsidR="00F02D3F" w:rsidRPr="00092BF6" w:rsidRDefault="00F02D3F" w:rsidP="00927624">
            <w:pPr>
              <w:spacing w:after="120"/>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433882">
              <w:fldChar w:fldCharType="separate"/>
            </w:r>
            <w:r w:rsidRPr="00092BF6">
              <w:fldChar w:fldCharType="end"/>
            </w:r>
            <w:r w:rsidRPr="00092BF6">
              <w:t xml:space="preserve"> Direct Current Tie Operator (DCTO)  </w:t>
            </w:r>
          </w:p>
          <w:p w14:paraId="5635C4F5" w14:textId="77777777" w:rsidR="00F02D3F" w:rsidRPr="00092BF6" w:rsidRDefault="00F02D3F" w:rsidP="00927624">
            <w:pPr>
              <w:spacing w:after="120"/>
              <w:ind w:left="720"/>
              <w:jc w:val="both"/>
            </w:pPr>
          </w:p>
          <w:p w14:paraId="67D1C48B" w14:textId="77777777" w:rsidR="00F02D3F" w:rsidRPr="00092BF6" w:rsidRDefault="00F02D3F" w:rsidP="00927624">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modifies the existing SFA only to include those Market Participant registrations designated above by Participant.</w:t>
            </w:r>
          </w:p>
          <w:p w14:paraId="756DE4A8" w14:textId="77777777" w:rsidR="00F02D3F" w:rsidRPr="00092BF6" w:rsidRDefault="00F02D3F" w:rsidP="00927624">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p>
          <w:p w14:paraId="13E9EAE8" w14:textId="77777777" w:rsidR="00F02D3F" w:rsidRPr="00092BF6" w:rsidRDefault="00F02D3F" w:rsidP="00927624">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in no way alters the terms and conditions of the existing SFA other than as specifically set forth herein.</w:t>
            </w:r>
          </w:p>
          <w:p w14:paraId="0FE59316" w14:textId="77777777" w:rsidR="00F02D3F" w:rsidRPr="00092BF6" w:rsidRDefault="00F02D3F" w:rsidP="00927624">
            <w:pPr>
              <w:spacing w:before="120" w:after="120"/>
              <w:jc w:val="both"/>
            </w:pPr>
            <w:r w:rsidRPr="00092BF6">
              <w:t>SIGNED, ACCEPTED AND AGREED TO by each undersigned signatory who, by signature hereto, represents and warrants that he or she has full power and authority to execute this Amendment to the Standard Form Market Participant Agreement.</w:t>
            </w:r>
          </w:p>
          <w:p w14:paraId="75486D6F" w14:textId="77777777" w:rsidR="00F02D3F" w:rsidRPr="00092BF6" w:rsidRDefault="00F02D3F" w:rsidP="00927624">
            <w:pPr>
              <w:tabs>
                <w:tab w:val="left" w:pos="1080"/>
              </w:tabs>
              <w:spacing w:before="240" w:after="240"/>
              <w:ind w:left="1080" w:hanging="1080"/>
              <w:outlineLvl w:val="2"/>
              <w:rPr>
                <w:b/>
                <w:bCs/>
                <w:i/>
              </w:rPr>
            </w:pPr>
            <w:r w:rsidRPr="00092BF6">
              <w:rPr>
                <w:b/>
                <w:bCs/>
                <w:i/>
              </w:rPr>
              <w:t>Electric Reliability Council of Texas, Inc.:</w:t>
            </w:r>
          </w:p>
          <w:p w14:paraId="769B2F3C" w14:textId="77777777" w:rsidR="00F02D3F" w:rsidRPr="00092BF6" w:rsidRDefault="00F02D3F" w:rsidP="00927624">
            <w:pPr>
              <w:suppressAutoHyphens/>
              <w:jc w:val="both"/>
            </w:pPr>
          </w:p>
          <w:p w14:paraId="3A701100" w14:textId="77777777" w:rsidR="00F02D3F" w:rsidRPr="00092BF6" w:rsidRDefault="00F02D3F" w:rsidP="00927624">
            <w:pPr>
              <w:suppressAutoHyphens/>
              <w:jc w:val="both"/>
            </w:pPr>
            <w:r w:rsidRPr="00092BF6">
              <w:t>By: ______________________________________________</w:t>
            </w:r>
          </w:p>
          <w:p w14:paraId="7848FEBE" w14:textId="77777777" w:rsidR="00F02D3F" w:rsidRPr="00092BF6" w:rsidRDefault="00F02D3F" w:rsidP="00927624">
            <w:pPr>
              <w:suppressAutoHyphens/>
              <w:jc w:val="both"/>
            </w:pPr>
          </w:p>
          <w:p w14:paraId="2361C5BF" w14:textId="77777777" w:rsidR="00F02D3F" w:rsidRPr="00092BF6" w:rsidRDefault="00F02D3F" w:rsidP="00927624">
            <w:pPr>
              <w:suppressAutoHyphens/>
              <w:jc w:val="both"/>
            </w:pPr>
            <w:r w:rsidRPr="00092BF6">
              <w:t>Name: ___________________________________________</w:t>
            </w:r>
          </w:p>
          <w:p w14:paraId="78EBFAA3" w14:textId="77777777" w:rsidR="00F02D3F" w:rsidRPr="00092BF6" w:rsidRDefault="00F02D3F" w:rsidP="00927624">
            <w:pPr>
              <w:suppressAutoHyphens/>
              <w:jc w:val="both"/>
            </w:pPr>
          </w:p>
          <w:p w14:paraId="0FFB3FA5" w14:textId="77777777" w:rsidR="00F02D3F" w:rsidRPr="00092BF6" w:rsidRDefault="00F02D3F" w:rsidP="00927624">
            <w:pPr>
              <w:suppressAutoHyphens/>
              <w:jc w:val="both"/>
            </w:pPr>
            <w:r w:rsidRPr="00092BF6">
              <w:t>Title: ____________________________________________</w:t>
            </w:r>
          </w:p>
          <w:p w14:paraId="34C55D4E" w14:textId="77777777" w:rsidR="00F02D3F" w:rsidRPr="00092BF6" w:rsidRDefault="00F02D3F" w:rsidP="00927624">
            <w:pPr>
              <w:suppressAutoHyphens/>
              <w:jc w:val="both"/>
            </w:pPr>
          </w:p>
          <w:p w14:paraId="1299544D" w14:textId="77777777" w:rsidR="00F02D3F" w:rsidRPr="00092BF6" w:rsidRDefault="00F02D3F" w:rsidP="00927624">
            <w:pPr>
              <w:suppressAutoHyphens/>
              <w:jc w:val="both"/>
            </w:pPr>
            <w:r w:rsidRPr="00092BF6">
              <w:t>Date: _____________________________</w:t>
            </w:r>
          </w:p>
          <w:p w14:paraId="1F43D515" w14:textId="77777777" w:rsidR="00F02D3F" w:rsidRPr="00092BF6" w:rsidRDefault="00F02D3F" w:rsidP="00927624">
            <w:pPr>
              <w:keepLines/>
              <w:suppressAutoHyphens/>
              <w:jc w:val="both"/>
            </w:pPr>
          </w:p>
          <w:p w14:paraId="08524892" w14:textId="77777777" w:rsidR="00F02D3F" w:rsidRPr="00092BF6" w:rsidRDefault="00F02D3F" w:rsidP="00927624">
            <w:pPr>
              <w:keepLines/>
              <w:suppressAutoHyphens/>
              <w:spacing w:before="240"/>
              <w:jc w:val="both"/>
              <w:rPr>
                <w:b/>
                <w:i/>
              </w:rPr>
            </w:pPr>
            <w:r w:rsidRPr="00092BF6">
              <w:rPr>
                <w:b/>
                <w:i/>
              </w:rPr>
              <w:t>Participant:</w:t>
            </w:r>
          </w:p>
          <w:p w14:paraId="57B6B685" w14:textId="77777777" w:rsidR="00F02D3F" w:rsidRPr="00092BF6" w:rsidRDefault="00F02D3F" w:rsidP="00927624">
            <w:pPr>
              <w:suppressAutoHyphens/>
              <w:jc w:val="both"/>
            </w:pPr>
          </w:p>
          <w:p w14:paraId="1784EFF9" w14:textId="77777777" w:rsidR="00F02D3F" w:rsidRPr="00092BF6" w:rsidRDefault="00F02D3F" w:rsidP="00927624">
            <w:pPr>
              <w:suppressAutoHyphens/>
              <w:jc w:val="both"/>
            </w:pPr>
          </w:p>
          <w:p w14:paraId="61F6ED42" w14:textId="77777777" w:rsidR="00F02D3F" w:rsidRPr="00092BF6" w:rsidRDefault="00F02D3F" w:rsidP="00927624">
            <w:pPr>
              <w:suppressAutoHyphens/>
              <w:jc w:val="both"/>
            </w:pPr>
            <w:r w:rsidRPr="00092BF6">
              <w:t>By: ______________________________________________</w:t>
            </w:r>
          </w:p>
          <w:p w14:paraId="58F8F9F5" w14:textId="77777777" w:rsidR="00F02D3F" w:rsidRPr="00092BF6" w:rsidRDefault="00F02D3F" w:rsidP="00927624">
            <w:pPr>
              <w:suppressAutoHyphens/>
              <w:jc w:val="both"/>
            </w:pPr>
          </w:p>
          <w:p w14:paraId="629A04F1" w14:textId="77777777" w:rsidR="00F02D3F" w:rsidRPr="00092BF6" w:rsidRDefault="00F02D3F" w:rsidP="00927624">
            <w:pPr>
              <w:suppressAutoHyphens/>
              <w:jc w:val="both"/>
            </w:pPr>
            <w:r w:rsidRPr="00092BF6">
              <w:t>Name: ____________________________________________</w:t>
            </w:r>
          </w:p>
          <w:p w14:paraId="49BC82B1" w14:textId="77777777" w:rsidR="00F02D3F" w:rsidRPr="00092BF6" w:rsidRDefault="00F02D3F" w:rsidP="00927624">
            <w:pPr>
              <w:suppressAutoHyphens/>
              <w:jc w:val="both"/>
            </w:pPr>
          </w:p>
          <w:p w14:paraId="5FEEA4C7" w14:textId="77777777" w:rsidR="00F02D3F" w:rsidRPr="00092BF6" w:rsidRDefault="00F02D3F" w:rsidP="00927624">
            <w:pPr>
              <w:suppressAutoHyphens/>
              <w:jc w:val="both"/>
            </w:pPr>
            <w:r w:rsidRPr="00092BF6">
              <w:t>Title: _____________________________________________</w:t>
            </w:r>
          </w:p>
          <w:p w14:paraId="61345662" w14:textId="77777777" w:rsidR="00F02D3F" w:rsidRPr="00092BF6" w:rsidRDefault="00F02D3F" w:rsidP="00927624">
            <w:pPr>
              <w:suppressAutoHyphens/>
              <w:jc w:val="both"/>
            </w:pPr>
          </w:p>
          <w:p w14:paraId="2FE2E39D" w14:textId="77777777" w:rsidR="00F02D3F" w:rsidRPr="00092BF6" w:rsidRDefault="00F02D3F" w:rsidP="00927624">
            <w:pPr>
              <w:suppressAutoHyphens/>
              <w:jc w:val="both"/>
            </w:pPr>
            <w:r w:rsidRPr="00092BF6">
              <w:t>Date:________________________________</w:t>
            </w:r>
            <w:r w:rsidRPr="00092BF6">
              <w:rPr>
                <w:u w:val="single"/>
              </w:rPr>
              <w:tab/>
            </w:r>
            <w:r w:rsidRPr="00092BF6">
              <w:rPr>
                <w:u w:val="single"/>
              </w:rPr>
              <w:tab/>
              <w:t xml:space="preserve">    </w:t>
            </w:r>
            <w:r w:rsidRPr="00092BF6">
              <w:tab/>
            </w:r>
          </w:p>
          <w:p w14:paraId="2E42DB19" w14:textId="77777777" w:rsidR="00F02D3F" w:rsidRPr="00092BF6" w:rsidRDefault="00F02D3F" w:rsidP="00927624">
            <w:pPr>
              <w:suppressAutoHyphens/>
              <w:jc w:val="both"/>
            </w:pPr>
          </w:p>
          <w:p w14:paraId="55DC187C" w14:textId="77777777" w:rsidR="00F02D3F" w:rsidRPr="00092BF6" w:rsidRDefault="00F02D3F" w:rsidP="00927624">
            <w:pPr>
              <w:suppressAutoHyphens/>
              <w:jc w:val="both"/>
            </w:pPr>
          </w:p>
          <w:p w14:paraId="77A4350B" w14:textId="77777777" w:rsidR="00F02D3F" w:rsidRPr="00092BF6" w:rsidRDefault="00F02D3F" w:rsidP="00927624">
            <w:pPr>
              <w:suppressAutoHyphens/>
              <w:jc w:val="both"/>
            </w:pPr>
            <w:r w:rsidRPr="00092BF6">
              <w:t>Market Participant Name: ____________________________________________________</w:t>
            </w:r>
          </w:p>
          <w:p w14:paraId="7193EBB1" w14:textId="77777777" w:rsidR="00F02D3F" w:rsidRPr="00092BF6" w:rsidRDefault="00F02D3F" w:rsidP="00927624">
            <w:pPr>
              <w:suppressAutoHyphens/>
              <w:jc w:val="both"/>
            </w:pPr>
          </w:p>
          <w:p w14:paraId="52C5D984" w14:textId="77777777" w:rsidR="00F02D3F" w:rsidRPr="00092BF6" w:rsidRDefault="00F02D3F" w:rsidP="00927624">
            <w:pPr>
              <w:suppressAutoHyphens/>
              <w:jc w:val="both"/>
            </w:pPr>
          </w:p>
          <w:p w14:paraId="0B366C4E" w14:textId="77777777" w:rsidR="00F02D3F" w:rsidRPr="00092BF6" w:rsidRDefault="00F02D3F" w:rsidP="00927624">
            <w:pPr>
              <w:suppressAutoHyphens/>
              <w:jc w:val="both"/>
            </w:pPr>
            <w:r w:rsidRPr="00092BF6">
              <w:t>Market Participant DUNS: ____________________________________________________</w:t>
            </w:r>
          </w:p>
          <w:p w14:paraId="41E5AD86" w14:textId="77777777" w:rsidR="00F02D3F" w:rsidRPr="00092BF6" w:rsidRDefault="00F02D3F" w:rsidP="00927624">
            <w:pPr>
              <w:keepNext/>
              <w:suppressAutoHyphens/>
              <w:jc w:val="both"/>
            </w:pPr>
          </w:p>
        </w:tc>
      </w:tr>
    </w:tbl>
    <w:p w14:paraId="3AA1492E" w14:textId="77777777" w:rsidR="00F02D3F" w:rsidRPr="00092BF6" w:rsidRDefault="00F02D3F" w:rsidP="00F02D3F">
      <w:pPr>
        <w:rPr>
          <w:color w:val="333300"/>
          <w:szCs w:val="20"/>
        </w:rPr>
      </w:pPr>
    </w:p>
    <w:p w14:paraId="58812FC5" w14:textId="77777777" w:rsidR="00F02D3F" w:rsidRPr="00CF1BDF" w:rsidRDefault="00F02D3F" w:rsidP="00F02D3F">
      <w:pPr>
        <w:tabs>
          <w:tab w:val="left" w:pos="0"/>
        </w:tabs>
        <w:spacing w:after="240"/>
        <w:ind w:left="720" w:hanging="720"/>
      </w:pPr>
    </w:p>
    <w:p w14:paraId="0A9C3A9A" w14:textId="77777777" w:rsidR="00152993" w:rsidRDefault="00152993">
      <w:pPr>
        <w:pStyle w:val="BodyText"/>
      </w:pPr>
    </w:p>
    <w:sectPr w:rsidR="00152993" w:rsidSect="0074209E">
      <w:headerReference w:type="default" r:id="rId31"/>
      <w:footerReference w:type="defaul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ERCOT Market Rules" w:date="2024-12-17T12:27:00Z" w:initials="JT">
    <w:p w14:paraId="6F126C09" w14:textId="7BE0F2D3" w:rsidR="00F02D3F" w:rsidRDefault="00F02D3F" w:rsidP="00F02D3F">
      <w:pPr>
        <w:pStyle w:val="CommentText"/>
      </w:pPr>
      <w:r>
        <w:rPr>
          <w:rStyle w:val="CommentReference"/>
        </w:rPr>
        <w:annotationRef/>
      </w:r>
      <w:r>
        <w:t>Please note NPRR1246 also proposes revisions to this section.</w:t>
      </w:r>
    </w:p>
  </w:comment>
  <w:comment w:id="25" w:author="ERCOT Market Rules" w:date="2024-12-17T12:28:00Z" w:initials="JT">
    <w:p w14:paraId="30C77C72" w14:textId="77777777" w:rsidR="00F02D3F" w:rsidRDefault="00F02D3F" w:rsidP="00F02D3F">
      <w:pPr>
        <w:pStyle w:val="CommentText"/>
      </w:pPr>
      <w:r>
        <w:rPr>
          <w:rStyle w:val="CommentReference"/>
        </w:rPr>
        <w:annotationRef/>
      </w:r>
      <w:r>
        <w:t>Please note NPRR1250 also proposes revisions to this definition.</w:t>
      </w:r>
    </w:p>
  </w:comment>
  <w:comment w:id="150" w:author="ERCOT Market Rules" w:date="2024-12-17T12:29:00Z" w:initials="JT">
    <w:p w14:paraId="6FFDFFE5" w14:textId="77777777" w:rsidR="00F02D3F" w:rsidRDefault="00F02D3F" w:rsidP="00F02D3F">
      <w:pPr>
        <w:pStyle w:val="CommentText"/>
      </w:pPr>
      <w:r>
        <w:rPr>
          <w:rStyle w:val="CommentReference"/>
        </w:rPr>
        <w:annotationRef/>
      </w:r>
      <w:r>
        <w:t>Please note NPRR1250 also proposes revisions to this section.</w:t>
      </w:r>
    </w:p>
  </w:comment>
  <w:comment w:id="193" w:author="ERCOT Market Rules" w:date="2024-12-17T12:29:00Z" w:initials="JT">
    <w:p w14:paraId="7E4EF643" w14:textId="77777777" w:rsidR="00F02D3F" w:rsidRDefault="00F02D3F" w:rsidP="00F02D3F">
      <w:pPr>
        <w:pStyle w:val="CommentText"/>
      </w:pPr>
      <w:r>
        <w:rPr>
          <w:rStyle w:val="CommentReference"/>
        </w:rPr>
        <w:annotationRef/>
      </w:r>
      <w:r>
        <w:t>Please note NPRR1250 also proposes revisions to this section.</w:t>
      </w:r>
    </w:p>
  </w:comment>
  <w:comment w:id="362" w:author="ERCOT Market Rules" w:date="2024-12-17T12:30:00Z" w:initials="JT">
    <w:p w14:paraId="364A7522" w14:textId="77777777" w:rsidR="00F02D3F" w:rsidRDefault="00F02D3F" w:rsidP="00F02D3F">
      <w:pPr>
        <w:pStyle w:val="CommentText"/>
      </w:pPr>
      <w:r>
        <w:rPr>
          <w:rStyle w:val="CommentReference"/>
        </w:rPr>
        <w:annotationRef/>
      </w:r>
      <w:r>
        <w:t>Please note NPRR1250 also proposes revisions to this section.</w:t>
      </w:r>
    </w:p>
  </w:comment>
  <w:comment w:id="777" w:author="ERCOT Market Rules" w:date="2024-12-17T12:30:00Z" w:initials="JT">
    <w:p w14:paraId="617C5884" w14:textId="77777777" w:rsidR="00F02D3F" w:rsidRDefault="00F02D3F" w:rsidP="00F02D3F">
      <w:pPr>
        <w:pStyle w:val="CommentText"/>
      </w:pPr>
      <w:r>
        <w:rPr>
          <w:rStyle w:val="CommentReference"/>
        </w:rPr>
        <w:annotationRef/>
      </w:r>
      <w:r>
        <w:t>Please note NPRR1250 also proposes revisions to this section.</w:t>
      </w:r>
    </w:p>
  </w:comment>
  <w:comment w:id="796" w:author="ERCOT Market Rules" w:date="2024-12-17T12:30:00Z" w:initials="JT">
    <w:p w14:paraId="7A5C9E82" w14:textId="77777777" w:rsidR="00F02D3F" w:rsidRDefault="00F02D3F" w:rsidP="00F02D3F">
      <w:pPr>
        <w:pStyle w:val="CommentText"/>
      </w:pPr>
      <w:r>
        <w:rPr>
          <w:rStyle w:val="CommentReference"/>
        </w:rPr>
        <w:annotationRef/>
      </w:r>
      <w:r>
        <w:t>Please note NPRR1250 also proposes revisions to this section.</w:t>
      </w:r>
    </w:p>
  </w:comment>
  <w:comment w:id="846" w:author="ERCOT Market Rules" w:date="2024-12-17T12:30:00Z" w:initials="JT">
    <w:p w14:paraId="4E39EA45" w14:textId="77777777" w:rsidR="00F02D3F" w:rsidRDefault="00F02D3F" w:rsidP="00F02D3F">
      <w:pPr>
        <w:pStyle w:val="CommentText"/>
      </w:pPr>
      <w:r>
        <w:rPr>
          <w:rStyle w:val="CommentReference"/>
        </w:rPr>
        <w:annotationRef/>
      </w:r>
      <w:r>
        <w:t>Please note NPRR1250 also proposes revisions to this section.</w:t>
      </w:r>
    </w:p>
  </w:comment>
  <w:comment w:id="963" w:author="ERCOT Market Rules" w:date="2024-12-17T12:31:00Z" w:initials="JT">
    <w:p w14:paraId="1EDD3B73" w14:textId="77777777" w:rsidR="00F02D3F" w:rsidRDefault="00F02D3F" w:rsidP="00F02D3F">
      <w:pPr>
        <w:pStyle w:val="CommentText"/>
      </w:pPr>
      <w:r>
        <w:rPr>
          <w:rStyle w:val="CommentReference"/>
        </w:rPr>
        <w:annotationRef/>
      </w:r>
      <w:r>
        <w:t>Please note NPRR1250 also proposes revisions to this section.</w:t>
      </w:r>
    </w:p>
  </w:comment>
  <w:comment w:id="974" w:author="ERCOT Market Rules" w:date="2024-12-17T12:31:00Z" w:initials="JT">
    <w:p w14:paraId="283E7136" w14:textId="77777777" w:rsidR="00F02D3F" w:rsidRDefault="00F02D3F" w:rsidP="00F02D3F">
      <w:pPr>
        <w:pStyle w:val="CommentText"/>
      </w:pPr>
      <w:r>
        <w:rPr>
          <w:rStyle w:val="CommentReference"/>
        </w:rPr>
        <w:annotationRef/>
      </w:r>
      <w:r>
        <w:t>Please note NPRR1250 also proposes revisions to this section.</w:t>
      </w:r>
    </w:p>
  </w:comment>
  <w:comment w:id="987" w:author="ERCOT Market Rules" w:date="2024-12-17T12:31:00Z" w:initials="JT">
    <w:p w14:paraId="7E89F490" w14:textId="77777777" w:rsidR="00F02D3F" w:rsidRDefault="00F02D3F" w:rsidP="00F02D3F">
      <w:pPr>
        <w:pStyle w:val="CommentText"/>
      </w:pPr>
      <w:r>
        <w:rPr>
          <w:rStyle w:val="CommentReference"/>
        </w:rPr>
        <w:annotationRef/>
      </w:r>
      <w:r>
        <w:t>Please note NPRR1250 also proposes revisions to this section.</w:t>
      </w:r>
    </w:p>
  </w:comment>
  <w:comment w:id="1021" w:author="ERCOT Market Rules" w:date="2024-12-17T12:31:00Z" w:initials="JT">
    <w:p w14:paraId="0D783140" w14:textId="77777777" w:rsidR="00F02D3F" w:rsidRDefault="00F02D3F" w:rsidP="00F02D3F">
      <w:pPr>
        <w:pStyle w:val="CommentText"/>
      </w:pPr>
      <w:r>
        <w:rPr>
          <w:rStyle w:val="CommentReference"/>
        </w:rPr>
        <w:annotationRef/>
      </w:r>
      <w:r>
        <w:t>Please note NPRR1250 also proposes revisions to this section.</w:t>
      </w:r>
    </w:p>
  </w:comment>
  <w:comment w:id="1114" w:author="ERCOT Market Rules" w:date="2024-12-17T12:32:00Z" w:initials="JT">
    <w:p w14:paraId="57061E51" w14:textId="77777777" w:rsidR="00F02D3F" w:rsidRDefault="00F02D3F" w:rsidP="00F02D3F">
      <w:pPr>
        <w:pStyle w:val="CommentText"/>
      </w:pPr>
      <w:r>
        <w:rPr>
          <w:rStyle w:val="CommentReference"/>
        </w:rPr>
        <w:annotationRef/>
      </w:r>
      <w:r>
        <w:t>Please note NPRR1250 also proposes revisions to this section.</w:t>
      </w:r>
    </w:p>
  </w:comment>
  <w:comment w:id="1159" w:author="ERCOT Market Rules" w:date="2024-12-17T12:32:00Z" w:initials="JT">
    <w:p w14:paraId="20C600DD" w14:textId="77777777" w:rsidR="00F02D3F" w:rsidRDefault="00F02D3F" w:rsidP="00F02D3F">
      <w:pPr>
        <w:pStyle w:val="CommentText"/>
      </w:pPr>
      <w:r>
        <w:rPr>
          <w:rStyle w:val="CommentReference"/>
        </w:rPr>
        <w:annotationRef/>
      </w:r>
      <w:r>
        <w:t>Please note NPRR1250 also proposes revisions to this section.</w:t>
      </w:r>
    </w:p>
  </w:comment>
  <w:comment w:id="1207" w:author="ERCOT Market Rules" w:date="2024-12-17T12:32:00Z" w:initials="JT">
    <w:p w14:paraId="671BE64A" w14:textId="77777777" w:rsidR="00F02D3F" w:rsidRDefault="00F02D3F" w:rsidP="00F02D3F">
      <w:pPr>
        <w:pStyle w:val="CommentText"/>
      </w:pPr>
      <w:r>
        <w:rPr>
          <w:rStyle w:val="CommentReference"/>
        </w:rPr>
        <w:annotationRef/>
      </w:r>
      <w:r>
        <w:t>Please note NPRR1250 also proposes revisions to this section.</w:t>
      </w:r>
    </w:p>
  </w:comment>
  <w:comment w:id="1282" w:author="ERCOT Market Rules" w:date="2024-12-17T12:33:00Z" w:initials="JT">
    <w:p w14:paraId="345E9414" w14:textId="77777777" w:rsidR="00F02D3F" w:rsidRDefault="00F02D3F" w:rsidP="00F02D3F">
      <w:pPr>
        <w:pStyle w:val="CommentText"/>
      </w:pPr>
      <w:r>
        <w:rPr>
          <w:rStyle w:val="CommentReference"/>
        </w:rPr>
        <w:annotationRef/>
      </w:r>
      <w:r>
        <w:t>Please note NPRR1250 also proposes revisions to this section.</w:t>
      </w:r>
    </w:p>
  </w:comment>
  <w:comment w:id="1435" w:author="ERCOT Market Rules" w:date="2024-12-17T12:33:00Z" w:initials="JT">
    <w:p w14:paraId="2B638C06" w14:textId="77777777" w:rsidR="00F02D3F" w:rsidRDefault="00F02D3F" w:rsidP="00F02D3F">
      <w:pPr>
        <w:pStyle w:val="CommentText"/>
      </w:pPr>
      <w:r>
        <w:rPr>
          <w:rStyle w:val="CommentReference"/>
        </w:rPr>
        <w:annotationRef/>
      </w:r>
      <w:r>
        <w:t>Please note NPRR1250 also proposes revisions to this section.</w:t>
      </w:r>
    </w:p>
  </w:comment>
  <w:comment w:id="1444" w:author="ERCOT Market Rules" w:date="2024-12-17T12:33:00Z" w:initials="JT">
    <w:p w14:paraId="24FF83F8" w14:textId="77777777" w:rsidR="00F02D3F" w:rsidRDefault="00F02D3F" w:rsidP="00F02D3F">
      <w:pPr>
        <w:pStyle w:val="CommentText"/>
      </w:pPr>
      <w:r>
        <w:rPr>
          <w:rStyle w:val="CommentReference"/>
        </w:rPr>
        <w:annotationRef/>
      </w:r>
      <w:r>
        <w:t>Please note NPRR1250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F126C09" w15:done="0"/>
  <w15:commentEx w15:paraId="30C77C72" w15:done="0"/>
  <w15:commentEx w15:paraId="6FFDFFE5" w15:done="0"/>
  <w15:commentEx w15:paraId="7E4EF643" w15:done="0"/>
  <w15:commentEx w15:paraId="364A7522" w15:done="0"/>
  <w15:commentEx w15:paraId="617C5884" w15:done="0"/>
  <w15:commentEx w15:paraId="7A5C9E82" w15:done="0"/>
  <w15:commentEx w15:paraId="4E39EA45" w15:done="0"/>
  <w15:commentEx w15:paraId="1EDD3B73" w15:done="0"/>
  <w15:commentEx w15:paraId="283E7136" w15:done="0"/>
  <w15:commentEx w15:paraId="7E89F490" w15:done="0"/>
  <w15:commentEx w15:paraId="0D783140" w15:done="0"/>
  <w15:commentEx w15:paraId="57061E51" w15:done="0"/>
  <w15:commentEx w15:paraId="20C600DD" w15:done="0"/>
  <w15:commentEx w15:paraId="671BE64A" w15:done="0"/>
  <w15:commentEx w15:paraId="345E9414" w15:done="0"/>
  <w15:commentEx w15:paraId="2B638C06" w15:done="0"/>
  <w15:commentEx w15:paraId="24FF83F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0BECBB" w16cex:dateUtc="2024-12-17T18:27:00Z"/>
  <w16cex:commentExtensible w16cex:durableId="2B0BED09" w16cex:dateUtc="2024-12-17T18:28:00Z"/>
  <w16cex:commentExtensible w16cex:durableId="2B0BED31" w16cex:dateUtc="2024-12-17T18:29:00Z"/>
  <w16cex:commentExtensible w16cex:durableId="2B0BED41" w16cex:dateUtc="2024-12-17T18:29:00Z"/>
  <w16cex:commentExtensible w16cex:durableId="2B0BED51" w16cex:dateUtc="2024-12-17T18:30:00Z"/>
  <w16cex:commentExtensible w16cex:durableId="2B0BED67" w16cex:dateUtc="2024-12-17T18:30:00Z"/>
  <w16cex:commentExtensible w16cex:durableId="2B0BED74" w16cex:dateUtc="2024-12-17T18:30:00Z"/>
  <w16cex:commentExtensible w16cex:durableId="2B0BED82" w16cex:dateUtc="2024-12-17T18:30:00Z"/>
  <w16cex:commentExtensible w16cex:durableId="2B0BED95" w16cex:dateUtc="2024-12-17T18:31:00Z"/>
  <w16cex:commentExtensible w16cex:durableId="2B0BED9F" w16cex:dateUtc="2024-12-17T18:31:00Z"/>
  <w16cex:commentExtensible w16cex:durableId="2B0BEDAF" w16cex:dateUtc="2024-12-17T18:31:00Z"/>
  <w16cex:commentExtensible w16cex:durableId="2B0BEDBD" w16cex:dateUtc="2024-12-17T18:31:00Z"/>
  <w16cex:commentExtensible w16cex:durableId="2B0BEDCC" w16cex:dateUtc="2024-12-17T18:32:00Z"/>
  <w16cex:commentExtensible w16cex:durableId="2B0BEDDD" w16cex:dateUtc="2024-12-17T18:32:00Z"/>
  <w16cex:commentExtensible w16cex:durableId="2B0BEDED" w16cex:dateUtc="2024-12-17T18:32:00Z"/>
  <w16cex:commentExtensible w16cex:durableId="2B0BEDFD" w16cex:dateUtc="2024-12-17T18:33:00Z"/>
  <w16cex:commentExtensible w16cex:durableId="2B0BEE10" w16cex:dateUtc="2024-12-17T18:33:00Z"/>
  <w16cex:commentExtensible w16cex:durableId="2B0BEE1D" w16cex:dateUtc="2024-12-17T18: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F126C09" w16cid:durableId="2B0BECBB"/>
  <w16cid:commentId w16cid:paraId="30C77C72" w16cid:durableId="2B0BED09"/>
  <w16cid:commentId w16cid:paraId="6FFDFFE5" w16cid:durableId="2B0BED31"/>
  <w16cid:commentId w16cid:paraId="7E4EF643" w16cid:durableId="2B0BED41"/>
  <w16cid:commentId w16cid:paraId="364A7522" w16cid:durableId="2B0BED51"/>
  <w16cid:commentId w16cid:paraId="617C5884" w16cid:durableId="2B0BED67"/>
  <w16cid:commentId w16cid:paraId="7A5C9E82" w16cid:durableId="2B0BED74"/>
  <w16cid:commentId w16cid:paraId="4E39EA45" w16cid:durableId="2B0BED82"/>
  <w16cid:commentId w16cid:paraId="1EDD3B73" w16cid:durableId="2B0BED95"/>
  <w16cid:commentId w16cid:paraId="283E7136" w16cid:durableId="2B0BED9F"/>
  <w16cid:commentId w16cid:paraId="7E89F490" w16cid:durableId="2B0BEDAF"/>
  <w16cid:commentId w16cid:paraId="0D783140" w16cid:durableId="2B0BEDBD"/>
  <w16cid:commentId w16cid:paraId="57061E51" w16cid:durableId="2B0BEDCC"/>
  <w16cid:commentId w16cid:paraId="20C600DD" w16cid:durableId="2B0BEDDD"/>
  <w16cid:commentId w16cid:paraId="671BE64A" w16cid:durableId="2B0BEDED"/>
  <w16cid:commentId w16cid:paraId="345E9414" w16cid:durableId="2B0BEDFD"/>
  <w16cid:commentId w16cid:paraId="2B638C06" w16cid:durableId="2B0BEE10"/>
  <w16cid:commentId w16cid:paraId="24FF83F8" w16cid:durableId="2B0BEE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31092" w14:textId="77777777" w:rsidR="009F1575" w:rsidRDefault="009F1575">
      <w:r>
        <w:separator/>
      </w:r>
    </w:p>
  </w:endnote>
  <w:endnote w:type="continuationSeparator" w:id="0">
    <w:p w14:paraId="76F0DA14" w14:textId="77777777" w:rsidR="009F1575" w:rsidRDefault="009F1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D9E9B" w14:textId="77777777" w:rsidR="00F02D3F" w:rsidRDefault="00F02D3F">
    <w:pPr>
      <w:pStyle w:val="Footer"/>
      <w:framePr w:wrap="around" w:vAnchor="text" w:hAnchor="margin" w:xAlign="right" w:y="1"/>
    </w:pPr>
    <w:r>
      <w:fldChar w:fldCharType="begin"/>
    </w:r>
    <w:r>
      <w:instrText xml:space="preserve">PAGE  </w:instrText>
    </w:r>
    <w:r>
      <w:fldChar w:fldCharType="separate"/>
    </w:r>
    <w:r>
      <w:t>1</w:t>
    </w:r>
    <w:r>
      <w:fldChar w:fldCharType="end"/>
    </w:r>
  </w:p>
  <w:p w14:paraId="583AA455" w14:textId="77777777" w:rsidR="00F02D3F" w:rsidRDefault="00F02D3F">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722E5" w14:textId="594D63E9" w:rsidR="00F02D3F" w:rsidRDefault="00F02D3F" w:rsidP="007F7825">
    <w:pPr>
      <w:pStyle w:val="Footer"/>
      <w:tabs>
        <w:tab w:val="clear" w:pos="4320"/>
        <w:tab w:val="clear" w:pos="8640"/>
        <w:tab w:val="right" w:pos="9360"/>
      </w:tabs>
      <w:rPr>
        <w:rFonts w:ascii="Arial" w:hAnsi="Arial" w:cs="Arial"/>
        <w:sz w:val="18"/>
      </w:rPr>
    </w:pPr>
    <w:r>
      <w:rPr>
        <w:rFonts w:ascii="Arial" w:hAnsi="Arial" w:cs="Arial"/>
        <w:sz w:val="18"/>
      </w:rPr>
      <w:t>1264NPRR-</w:t>
    </w:r>
    <w:r w:rsidR="00433882">
      <w:rPr>
        <w:rFonts w:ascii="Arial" w:hAnsi="Arial" w:cs="Arial"/>
        <w:sz w:val="18"/>
      </w:rPr>
      <w:t>18</w:t>
    </w:r>
    <w:r>
      <w:rPr>
        <w:rFonts w:ascii="Arial" w:hAnsi="Arial" w:cs="Arial"/>
        <w:sz w:val="18"/>
      </w:rPr>
      <w:t xml:space="preserve"> </w:t>
    </w:r>
    <w:r w:rsidR="00C61A4C">
      <w:rPr>
        <w:rFonts w:ascii="Arial" w:hAnsi="Arial" w:cs="Arial"/>
        <w:sz w:val="18"/>
      </w:rPr>
      <w:t xml:space="preserve">Vistra </w:t>
    </w:r>
    <w:r>
      <w:rPr>
        <w:rFonts w:ascii="Arial" w:hAnsi="Arial" w:cs="Arial"/>
        <w:sz w:val="18"/>
      </w:rPr>
      <w:t>Comments 0</w:t>
    </w:r>
    <w:r w:rsidR="00C61A4C">
      <w:rPr>
        <w:rFonts w:ascii="Arial" w:hAnsi="Arial" w:cs="Arial"/>
        <w:sz w:val="18"/>
      </w:rPr>
      <w:t>3</w:t>
    </w:r>
    <w:r w:rsidR="00433882">
      <w:rPr>
        <w:rFonts w:ascii="Arial" w:hAnsi="Arial" w:cs="Arial"/>
        <w:sz w:val="18"/>
      </w:rPr>
      <w:t>11</w:t>
    </w:r>
    <w:r>
      <w:rPr>
        <w:rFonts w:ascii="Arial" w:hAnsi="Arial" w:cs="Arial"/>
        <w:sz w:val="18"/>
      </w:rPr>
      <w:t>25</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2</w:t>
    </w:r>
    <w:r w:rsidRPr="00412DCA">
      <w:rPr>
        <w:rFonts w:ascii="Arial" w:hAnsi="Arial" w:cs="Arial"/>
        <w:sz w:val="18"/>
      </w:rPr>
      <w:fldChar w:fldCharType="end"/>
    </w:r>
  </w:p>
  <w:p w14:paraId="51728448" w14:textId="77777777" w:rsidR="00F02D3F" w:rsidRPr="00B35787" w:rsidRDefault="00F02D3F" w:rsidP="00B3578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0B8B0" w14:textId="77777777" w:rsidR="00F02D3F" w:rsidRDefault="00F02D3F" w:rsidP="00D931A0">
    <w:pPr>
      <w:pStyle w:val="Footer"/>
      <w:tabs>
        <w:tab w:val="clear" w:pos="4320"/>
        <w:tab w:val="clear" w:pos="8640"/>
        <w:tab w:val="right" w:pos="9360"/>
      </w:tabs>
      <w:rPr>
        <w:rFonts w:ascii="Arial" w:hAnsi="Arial" w:cs="Arial"/>
        <w:sz w:val="18"/>
      </w:rPr>
    </w:pPr>
    <w:r>
      <w:rPr>
        <w:rFonts w:ascii="Arial" w:hAnsi="Arial" w:cs="Arial"/>
        <w:sz w:val="18"/>
      </w:rPr>
      <w:t xml:space="preserve">XXXNPRR-01 </w:t>
    </w:r>
    <w:r w:rsidRPr="00D931A0">
      <w:rPr>
        <w:rFonts w:ascii="Arial" w:hAnsi="Arial" w:cs="Arial"/>
        <w:sz w:val="18"/>
      </w:rPr>
      <w:t>Creation of a New Energy Attribute Certificate Program</w:t>
    </w:r>
    <w:r>
      <w:rPr>
        <w:rFonts w:ascii="Arial" w:hAnsi="Arial" w:cs="Arial"/>
        <w:sz w:val="18"/>
      </w:rPr>
      <w:t xml:space="preserve"> 12XX24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4</w:t>
    </w:r>
    <w:r w:rsidRPr="00412DCA">
      <w:rPr>
        <w:rFonts w:ascii="Arial" w:hAnsi="Arial" w:cs="Arial"/>
        <w:sz w:val="18"/>
      </w:rPr>
      <w:fldChar w:fldCharType="end"/>
    </w:r>
  </w:p>
  <w:p w14:paraId="7D8A2016" w14:textId="77777777" w:rsidR="00F02D3F" w:rsidRPr="00D931A0" w:rsidRDefault="00F02D3F" w:rsidP="00D931A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E6E50" w14:textId="77777777" w:rsidR="00F02D3F" w:rsidRDefault="00F02D3F">
    <w:pPr>
      <w:pStyle w:val="Footer"/>
      <w:framePr w:wrap="around" w:vAnchor="text" w:hAnchor="margin" w:xAlign="right" w:y="1"/>
    </w:pPr>
    <w:r>
      <w:fldChar w:fldCharType="begin"/>
    </w:r>
    <w:r>
      <w:instrText xml:space="preserve">PAGE  </w:instrText>
    </w:r>
    <w:r>
      <w:fldChar w:fldCharType="separate"/>
    </w:r>
    <w:r>
      <w:t>1</w:t>
    </w:r>
    <w:r>
      <w:fldChar w:fldCharType="end"/>
    </w:r>
  </w:p>
  <w:p w14:paraId="18BAC317" w14:textId="77777777" w:rsidR="00F02D3F" w:rsidRDefault="00F02D3F">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6C992" w14:textId="77777777" w:rsidR="00F02D3F" w:rsidRPr="0012002B" w:rsidRDefault="00F02D3F">
    <w:pPr>
      <w:pStyle w:val="Footer"/>
      <w:jc w:val="center"/>
      <w:rPr>
        <w:smallCaps/>
        <w:sz w:val="20"/>
        <w:szCs w:val="20"/>
      </w:rPr>
    </w:pPr>
    <w:r w:rsidRPr="0012002B">
      <w:rP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0E48B" w14:textId="77777777"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Pr>
        <w:rFonts w:ascii="Arial" w:hAnsi="Arial"/>
        <w:noProof/>
        <w:sz w:val="18"/>
      </w:rPr>
      <w:t>NPRR Comment Form 082311</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69EC857B"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04D83E" w14:textId="77777777" w:rsidR="009F1575" w:rsidRDefault="009F1575">
      <w:r>
        <w:separator/>
      </w:r>
    </w:p>
  </w:footnote>
  <w:footnote w:type="continuationSeparator" w:id="0">
    <w:p w14:paraId="48477C26" w14:textId="77777777" w:rsidR="009F1575" w:rsidRDefault="009F1575">
      <w:r>
        <w:continuationSeparator/>
      </w:r>
    </w:p>
  </w:footnote>
  <w:footnote w:id="1">
    <w:p w14:paraId="6CB5A90A" w14:textId="77777777" w:rsidR="00BD5C03" w:rsidRPr="0029303A" w:rsidRDefault="00BD5C03" w:rsidP="00BD5C03">
      <w:pPr>
        <w:pStyle w:val="FootnoteText"/>
      </w:pPr>
      <w:r>
        <w:rPr>
          <w:rStyle w:val="FootnoteReference"/>
        </w:rPr>
        <w:footnoteRef/>
      </w:r>
      <w:r>
        <w:t xml:space="preserve"> </w:t>
      </w:r>
      <w:r>
        <w:rPr>
          <w:i/>
          <w:iCs/>
        </w:rPr>
        <w:t>See</w:t>
      </w:r>
      <w:r>
        <w:t xml:space="preserve"> preamble discussion on pp. 25-31 of the Commission’s final order in Project No. 20944, </w:t>
      </w:r>
      <w:r w:rsidRPr="0029303A">
        <w:rPr>
          <w:i/>
          <w:iCs/>
        </w:rPr>
        <w:t>Rulemaking Relating to Renewable Energy Mandate Under Section 39.904 of Utilities Code</w:t>
      </w:r>
      <w:r>
        <w:t xml:space="preserve"> (December 20, 1999).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68700" w14:textId="77777777" w:rsidR="00F02D3F" w:rsidRDefault="00F02D3F" w:rsidP="00404ECD">
    <w:pPr>
      <w:pStyle w:val="Header"/>
      <w:jc w:val="center"/>
    </w:pPr>
    <w:r>
      <w:rPr>
        <w:sz w:val="32"/>
      </w:rPr>
      <w:t>NPRR Comments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DC53F" w14:textId="77777777" w:rsidR="00F02D3F" w:rsidRDefault="00F02D3F" w:rsidP="00404ECD">
    <w:pPr>
      <w:pStyle w:val="Header"/>
      <w:jc w:val="center"/>
    </w:pPr>
    <w:r>
      <w:rPr>
        <w:sz w:val="32"/>
      </w:rPr>
      <w:t>Nodal Protocol Revision Request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26510" w14:textId="77777777" w:rsidR="00EE6681" w:rsidRDefault="00EE6681">
    <w:pPr>
      <w:pStyle w:val="Header"/>
      <w:jc w:val="center"/>
      <w:rPr>
        <w:sz w:val="32"/>
      </w:rPr>
    </w:pPr>
    <w:r>
      <w:rPr>
        <w:sz w:val="32"/>
      </w:rPr>
      <w:t>NPRR Comments</w:t>
    </w:r>
  </w:p>
  <w:p w14:paraId="026BD695"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013760"/>
    <w:multiLevelType w:val="singleLevel"/>
    <w:tmpl w:val="04090015"/>
    <w:lvl w:ilvl="0">
      <w:start w:val="1"/>
      <w:numFmt w:val="upperLetter"/>
      <w:lvlText w:val="%1."/>
      <w:lvlJc w:val="left"/>
      <w:pPr>
        <w:tabs>
          <w:tab w:val="num" w:pos="360"/>
        </w:tabs>
        <w:ind w:left="360" w:hanging="360"/>
      </w:pPr>
      <w:rPr>
        <w:rFonts w:hint="default"/>
      </w:rPr>
    </w:lvl>
  </w:abstractNum>
  <w:abstractNum w:abstractNumId="4" w15:restartNumberingAfterBreak="0">
    <w:nsid w:val="1E4B4D67"/>
    <w:multiLevelType w:val="hybridMultilevel"/>
    <w:tmpl w:val="77D6F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0C21F8"/>
    <w:multiLevelType w:val="hybridMultilevel"/>
    <w:tmpl w:val="BAF01C9A"/>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AE0BFA"/>
    <w:multiLevelType w:val="hybridMultilevel"/>
    <w:tmpl w:val="51407CCC"/>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462773889">
    <w:abstractNumId w:val="0"/>
  </w:num>
  <w:num w:numId="2" w16cid:durableId="1214924374">
    <w:abstractNumId w:val="13"/>
  </w:num>
  <w:num w:numId="3" w16cid:durableId="1736123474">
    <w:abstractNumId w:val="1"/>
  </w:num>
  <w:num w:numId="4" w16cid:durableId="2082215892">
    <w:abstractNumId w:val="6"/>
  </w:num>
  <w:num w:numId="5" w16cid:durableId="1265773267">
    <w:abstractNumId w:val="9"/>
  </w:num>
  <w:num w:numId="6" w16cid:durableId="304939696">
    <w:abstractNumId w:val="11"/>
  </w:num>
  <w:num w:numId="7" w16cid:durableId="1837302691">
    <w:abstractNumId w:val="12"/>
  </w:num>
  <w:num w:numId="8" w16cid:durableId="2140175323">
    <w:abstractNumId w:val="7"/>
  </w:num>
  <w:num w:numId="9" w16cid:durableId="731661008">
    <w:abstractNumId w:val="10"/>
  </w:num>
  <w:num w:numId="10" w16cid:durableId="1512917052">
    <w:abstractNumId w:val="2"/>
  </w:num>
  <w:num w:numId="11" w16cid:durableId="2026707343">
    <w:abstractNumId w:val="5"/>
  </w:num>
  <w:num w:numId="12" w16cid:durableId="1669558516">
    <w:abstractNumId w:val="4"/>
  </w:num>
  <w:num w:numId="13" w16cid:durableId="1673794507">
    <w:abstractNumId w:val="3"/>
  </w:num>
  <w:num w:numId="14" w16cid:durableId="2126120467">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TEBA">
    <w15:presenceInfo w15:providerId="None" w15:userId="TEBA"/>
  </w15:person>
  <w15:person w15:author="Vistra 031125">
    <w15:presenceInfo w15:providerId="None" w15:userId="Vistra 031125"/>
  </w15:person>
  <w15:person w15:author="Constellation 021125">
    <w15:presenceInfo w15:providerId="None" w15:userId="Constellation 021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402CA"/>
    <w:rsid w:val="00075A94"/>
    <w:rsid w:val="000F7AB9"/>
    <w:rsid w:val="00132855"/>
    <w:rsid w:val="00152993"/>
    <w:rsid w:val="00170297"/>
    <w:rsid w:val="001A227D"/>
    <w:rsid w:val="001A605B"/>
    <w:rsid w:val="001E2032"/>
    <w:rsid w:val="00280CF2"/>
    <w:rsid w:val="003010C0"/>
    <w:rsid w:val="0032224E"/>
    <w:rsid w:val="00332A97"/>
    <w:rsid w:val="00346C81"/>
    <w:rsid w:val="00350C00"/>
    <w:rsid w:val="00355DEC"/>
    <w:rsid w:val="00366113"/>
    <w:rsid w:val="003C270C"/>
    <w:rsid w:val="003D0994"/>
    <w:rsid w:val="00423824"/>
    <w:rsid w:val="004310E1"/>
    <w:rsid w:val="00433882"/>
    <w:rsid w:val="0043567D"/>
    <w:rsid w:val="0044384F"/>
    <w:rsid w:val="00460413"/>
    <w:rsid w:val="00471280"/>
    <w:rsid w:val="00471C6D"/>
    <w:rsid w:val="00484531"/>
    <w:rsid w:val="004B7B90"/>
    <w:rsid w:val="004E2B57"/>
    <w:rsid w:val="004E2C19"/>
    <w:rsid w:val="005604FD"/>
    <w:rsid w:val="005D284C"/>
    <w:rsid w:val="00604512"/>
    <w:rsid w:val="00633E23"/>
    <w:rsid w:val="00647E98"/>
    <w:rsid w:val="00665D85"/>
    <w:rsid w:val="00673B94"/>
    <w:rsid w:val="00680AC6"/>
    <w:rsid w:val="006835D8"/>
    <w:rsid w:val="006C316E"/>
    <w:rsid w:val="006D0F7C"/>
    <w:rsid w:val="007269C4"/>
    <w:rsid w:val="0074209E"/>
    <w:rsid w:val="007F2CA8"/>
    <w:rsid w:val="007F7161"/>
    <w:rsid w:val="0085559E"/>
    <w:rsid w:val="00896B1B"/>
    <w:rsid w:val="008E559E"/>
    <w:rsid w:val="00916080"/>
    <w:rsid w:val="00921A68"/>
    <w:rsid w:val="009F1575"/>
    <w:rsid w:val="00A015C4"/>
    <w:rsid w:val="00A15172"/>
    <w:rsid w:val="00AF395D"/>
    <w:rsid w:val="00B00D04"/>
    <w:rsid w:val="00B5080A"/>
    <w:rsid w:val="00B708ED"/>
    <w:rsid w:val="00B943AE"/>
    <w:rsid w:val="00BD5C03"/>
    <w:rsid w:val="00BD7258"/>
    <w:rsid w:val="00BF0B29"/>
    <w:rsid w:val="00C0598D"/>
    <w:rsid w:val="00C11956"/>
    <w:rsid w:val="00C602E5"/>
    <w:rsid w:val="00C61A4C"/>
    <w:rsid w:val="00C748FD"/>
    <w:rsid w:val="00D37DB0"/>
    <w:rsid w:val="00D4046E"/>
    <w:rsid w:val="00D4362F"/>
    <w:rsid w:val="00DD4739"/>
    <w:rsid w:val="00DE5F33"/>
    <w:rsid w:val="00E07B54"/>
    <w:rsid w:val="00E11F78"/>
    <w:rsid w:val="00E621E1"/>
    <w:rsid w:val="00E932AA"/>
    <w:rsid w:val="00EC55B3"/>
    <w:rsid w:val="00EE6681"/>
    <w:rsid w:val="00F02D3F"/>
    <w:rsid w:val="00F96FB2"/>
    <w:rsid w:val="00FB51D8"/>
    <w:rsid w:val="00FC3E15"/>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5EFEA668"/>
  <w15:chartTrackingRefBased/>
  <w15:docId w15:val="{5598D261-3B7C-4A58-8813-C2DADC9A5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link w:val="Heading2Char"/>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F02D3F"/>
    <w:rPr>
      <w:color w:val="605E5C"/>
      <w:shd w:val="clear" w:color="auto" w:fill="E1DFDD"/>
    </w:rPr>
  </w:style>
  <w:style w:type="table" w:customStyle="1" w:styleId="BoxedLanguage">
    <w:name w:val="Boxed Language"/>
    <w:basedOn w:val="TableNormal"/>
    <w:rsid w:val="00F02D3F"/>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F02D3F"/>
    <w:pPr>
      <w:numPr>
        <w:numId w:val="3"/>
      </w:numPr>
      <w:tabs>
        <w:tab w:val="clear" w:pos="360"/>
        <w:tab w:val="num" w:pos="432"/>
      </w:tabs>
      <w:spacing w:after="180"/>
      <w:ind w:left="432" w:hanging="432"/>
    </w:pPr>
    <w:rPr>
      <w:szCs w:val="20"/>
    </w:rPr>
  </w:style>
  <w:style w:type="paragraph" w:styleId="FootnoteText">
    <w:name w:val="footnote text"/>
    <w:basedOn w:val="Normal"/>
    <w:link w:val="FootnoteTextChar"/>
    <w:rsid w:val="00F02D3F"/>
    <w:rPr>
      <w:sz w:val="18"/>
      <w:szCs w:val="20"/>
    </w:rPr>
  </w:style>
  <w:style w:type="character" w:customStyle="1" w:styleId="FootnoteTextChar">
    <w:name w:val="Footnote Text Char"/>
    <w:link w:val="FootnoteText"/>
    <w:rsid w:val="00F02D3F"/>
    <w:rPr>
      <w:sz w:val="18"/>
    </w:rPr>
  </w:style>
  <w:style w:type="paragraph" w:customStyle="1" w:styleId="Formula">
    <w:name w:val="Formula"/>
    <w:basedOn w:val="Normal"/>
    <w:autoRedefine/>
    <w:rsid w:val="00F02D3F"/>
    <w:pPr>
      <w:tabs>
        <w:tab w:val="left" w:pos="2340"/>
        <w:tab w:val="left" w:pos="3420"/>
      </w:tabs>
      <w:spacing w:after="240"/>
      <w:ind w:left="3420" w:hanging="2700"/>
    </w:pPr>
    <w:rPr>
      <w:bCs/>
    </w:rPr>
  </w:style>
  <w:style w:type="paragraph" w:customStyle="1" w:styleId="FormulaBold">
    <w:name w:val="Formula Bold"/>
    <w:basedOn w:val="Normal"/>
    <w:autoRedefine/>
    <w:rsid w:val="00F02D3F"/>
    <w:pPr>
      <w:tabs>
        <w:tab w:val="left" w:pos="2340"/>
        <w:tab w:val="left" w:pos="3420"/>
      </w:tabs>
      <w:spacing w:after="240"/>
      <w:ind w:left="3420" w:hanging="2700"/>
    </w:pPr>
    <w:rPr>
      <w:b/>
      <w:bCs/>
    </w:rPr>
  </w:style>
  <w:style w:type="table" w:customStyle="1" w:styleId="FormulaVariableTable">
    <w:name w:val="Formula Variable Table"/>
    <w:basedOn w:val="TableNormal"/>
    <w:rsid w:val="00F02D3F"/>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F02D3F"/>
    <w:pPr>
      <w:numPr>
        <w:ilvl w:val="0"/>
        <w:numId w:val="0"/>
      </w:numPr>
      <w:tabs>
        <w:tab w:val="left" w:pos="900"/>
      </w:tabs>
      <w:ind w:left="900" w:hanging="900"/>
    </w:pPr>
  </w:style>
  <w:style w:type="paragraph" w:customStyle="1" w:styleId="H3">
    <w:name w:val="H3"/>
    <w:basedOn w:val="Heading3"/>
    <w:next w:val="BodyText"/>
    <w:rsid w:val="00F02D3F"/>
    <w:pPr>
      <w:numPr>
        <w:ilvl w:val="0"/>
        <w:numId w:val="0"/>
      </w:numPr>
      <w:tabs>
        <w:tab w:val="left" w:pos="1080"/>
      </w:tabs>
      <w:spacing w:before="240" w:after="240"/>
      <w:ind w:left="1080" w:hanging="1080"/>
    </w:pPr>
    <w:rPr>
      <w:iCs w:val="0"/>
    </w:rPr>
  </w:style>
  <w:style w:type="paragraph" w:customStyle="1" w:styleId="H4">
    <w:name w:val="H4"/>
    <w:basedOn w:val="Heading4"/>
    <w:next w:val="BodyText"/>
    <w:rsid w:val="00F02D3F"/>
    <w:pPr>
      <w:numPr>
        <w:ilvl w:val="0"/>
        <w:numId w:val="0"/>
      </w:numPr>
      <w:tabs>
        <w:tab w:val="left" w:pos="1260"/>
      </w:tabs>
      <w:spacing w:before="240"/>
      <w:ind w:left="1260" w:hanging="1260"/>
    </w:pPr>
  </w:style>
  <w:style w:type="paragraph" w:customStyle="1" w:styleId="H5">
    <w:name w:val="H5"/>
    <w:basedOn w:val="Heading5"/>
    <w:next w:val="BodyText"/>
    <w:rsid w:val="00F02D3F"/>
    <w:pPr>
      <w:keepNext/>
      <w:tabs>
        <w:tab w:val="left" w:pos="1620"/>
      </w:tabs>
      <w:spacing w:after="240"/>
      <w:ind w:left="1620" w:hanging="1620"/>
    </w:pPr>
    <w:rPr>
      <w:bCs/>
      <w:iCs/>
      <w:sz w:val="24"/>
      <w:szCs w:val="26"/>
    </w:rPr>
  </w:style>
  <w:style w:type="paragraph" w:customStyle="1" w:styleId="H6">
    <w:name w:val="H6"/>
    <w:basedOn w:val="Heading6"/>
    <w:next w:val="BodyText"/>
    <w:rsid w:val="00F02D3F"/>
    <w:pPr>
      <w:keepNext/>
      <w:tabs>
        <w:tab w:val="left" w:pos="1800"/>
      </w:tabs>
      <w:spacing w:after="240"/>
      <w:ind w:left="1800" w:hanging="1800"/>
    </w:pPr>
    <w:rPr>
      <w:bCs/>
      <w:sz w:val="24"/>
      <w:szCs w:val="22"/>
    </w:rPr>
  </w:style>
  <w:style w:type="paragraph" w:customStyle="1" w:styleId="H7">
    <w:name w:val="H7"/>
    <w:basedOn w:val="Heading7"/>
    <w:next w:val="BodyText"/>
    <w:rsid w:val="00F02D3F"/>
    <w:pPr>
      <w:keepNext/>
      <w:tabs>
        <w:tab w:val="left" w:pos="1980"/>
      </w:tabs>
      <w:spacing w:after="240"/>
      <w:ind w:left="1980" w:hanging="1980"/>
    </w:pPr>
    <w:rPr>
      <w:b/>
      <w:i/>
      <w:szCs w:val="24"/>
    </w:rPr>
  </w:style>
  <w:style w:type="paragraph" w:customStyle="1" w:styleId="H8">
    <w:name w:val="H8"/>
    <w:basedOn w:val="Heading8"/>
    <w:next w:val="BodyText"/>
    <w:rsid w:val="00F02D3F"/>
    <w:pPr>
      <w:keepNext/>
      <w:tabs>
        <w:tab w:val="left" w:pos="2160"/>
      </w:tabs>
      <w:spacing w:after="240"/>
      <w:ind w:left="2160" w:hanging="2160"/>
    </w:pPr>
    <w:rPr>
      <w:b/>
      <w:i w:val="0"/>
      <w:iCs/>
      <w:szCs w:val="24"/>
    </w:rPr>
  </w:style>
  <w:style w:type="paragraph" w:customStyle="1" w:styleId="H9">
    <w:name w:val="H9"/>
    <w:basedOn w:val="Heading9"/>
    <w:next w:val="BodyText"/>
    <w:rsid w:val="00F02D3F"/>
    <w:pPr>
      <w:keepNext/>
      <w:tabs>
        <w:tab w:val="left" w:pos="2340"/>
      </w:tabs>
      <w:spacing w:after="240"/>
      <w:ind w:left="2340" w:hanging="2340"/>
    </w:pPr>
    <w:rPr>
      <w:rFonts w:ascii="Times New Roman" w:hAnsi="Times New Roman"/>
      <w:b/>
      <w:i/>
      <w:sz w:val="24"/>
      <w:szCs w:val="24"/>
    </w:rPr>
  </w:style>
  <w:style w:type="paragraph" w:customStyle="1" w:styleId="HeadSub">
    <w:name w:val="Head Sub"/>
    <w:basedOn w:val="BodyText"/>
    <w:next w:val="BodyText"/>
    <w:rsid w:val="00F02D3F"/>
    <w:pPr>
      <w:keepNext/>
      <w:spacing w:before="240" w:after="240"/>
    </w:pPr>
    <w:rPr>
      <w:b/>
      <w:iCs/>
      <w:szCs w:val="20"/>
    </w:rPr>
  </w:style>
  <w:style w:type="paragraph" w:customStyle="1" w:styleId="Instructions">
    <w:name w:val="Instructions"/>
    <w:basedOn w:val="BodyText"/>
    <w:rsid w:val="00F02D3F"/>
    <w:pPr>
      <w:spacing w:before="0" w:after="240"/>
    </w:pPr>
    <w:rPr>
      <w:b/>
      <w:i/>
      <w:iCs/>
    </w:rPr>
  </w:style>
  <w:style w:type="paragraph" w:styleId="List">
    <w:name w:val="List"/>
    <w:aliases w:val=" Char2 Char Char Char Char, Char2 Char, Char1"/>
    <w:basedOn w:val="Normal"/>
    <w:link w:val="ListChar"/>
    <w:rsid w:val="00F02D3F"/>
    <w:pPr>
      <w:spacing w:after="240"/>
      <w:ind w:left="720" w:hanging="720"/>
    </w:pPr>
    <w:rPr>
      <w:szCs w:val="20"/>
    </w:rPr>
  </w:style>
  <w:style w:type="paragraph" w:styleId="List2">
    <w:name w:val="List 2"/>
    <w:basedOn w:val="Normal"/>
    <w:rsid w:val="00F02D3F"/>
    <w:pPr>
      <w:spacing w:after="240"/>
      <w:ind w:left="1440" w:hanging="720"/>
    </w:pPr>
    <w:rPr>
      <w:szCs w:val="20"/>
    </w:rPr>
  </w:style>
  <w:style w:type="paragraph" w:styleId="List3">
    <w:name w:val="List 3"/>
    <w:basedOn w:val="Normal"/>
    <w:rsid w:val="00F02D3F"/>
    <w:pPr>
      <w:spacing w:after="240"/>
      <w:ind w:left="2160" w:hanging="720"/>
    </w:pPr>
    <w:rPr>
      <w:szCs w:val="20"/>
    </w:rPr>
  </w:style>
  <w:style w:type="paragraph" w:customStyle="1" w:styleId="ListIntroduction">
    <w:name w:val="List Introduction"/>
    <w:basedOn w:val="BodyText"/>
    <w:rsid w:val="00F02D3F"/>
    <w:pPr>
      <w:keepNext/>
      <w:spacing w:before="0" w:after="240"/>
    </w:pPr>
    <w:rPr>
      <w:iCs/>
      <w:szCs w:val="20"/>
    </w:rPr>
  </w:style>
  <w:style w:type="paragraph" w:customStyle="1" w:styleId="ListSub">
    <w:name w:val="List Sub"/>
    <w:basedOn w:val="List"/>
    <w:rsid w:val="00F02D3F"/>
    <w:pPr>
      <w:ind w:firstLine="0"/>
    </w:pPr>
  </w:style>
  <w:style w:type="character" w:styleId="PageNumber">
    <w:name w:val="page number"/>
    <w:basedOn w:val="DefaultParagraphFont"/>
    <w:rsid w:val="00F02D3F"/>
  </w:style>
  <w:style w:type="paragraph" w:customStyle="1" w:styleId="Spaceafterbox">
    <w:name w:val="Space after box"/>
    <w:basedOn w:val="Normal"/>
    <w:rsid w:val="00F02D3F"/>
    <w:rPr>
      <w:szCs w:val="20"/>
    </w:rPr>
  </w:style>
  <w:style w:type="paragraph" w:customStyle="1" w:styleId="TableBody">
    <w:name w:val="Table Body"/>
    <w:basedOn w:val="BodyText"/>
    <w:rsid w:val="00F02D3F"/>
    <w:pPr>
      <w:spacing w:before="0" w:after="60"/>
    </w:pPr>
    <w:rPr>
      <w:iCs/>
      <w:sz w:val="20"/>
      <w:szCs w:val="20"/>
    </w:rPr>
  </w:style>
  <w:style w:type="paragraph" w:customStyle="1" w:styleId="TableBullet">
    <w:name w:val="Table Bullet"/>
    <w:basedOn w:val="TableBody"/>
    <w:rsid w:val="00F02D3F"/>
    <w:pPr>
      <w:numPr>
        <w:numId w:val="4"/>
      </w:numPr>
      <w:ind w:left="0" w:firstLine="0"/>
    </w:pPr>
  </w:style>
  <w:style w:type="paragraph" w:customStyle="1" w:styleId="TableHead">
    <w:name w:val="Table Head"/>
    <w:basedOn w:val="BodyText"/>
    <w:rsid w:val="00F02D3F"/>
    <w:pPr>
      <w:spacing w:before="0" w:after="240"/>
    </w:pPr>
    <w:rPr>
      <w:b/>
      <w:iCs/>
      <w:sz w:val="20"/>
      <w:szCs w:val="20"/>
    </w:rPr>
  </w:style>
  <w:style w:type="paragraph" w:styleId="TOC1">
    <w:name w:val="toc 1"/>
    <w:basedOn w:val="Normal"/>
    <w:next w:val="Normal"/>
    <w:autoRedefine/>
    <w:rsid w:val="00F02D3F"/>
    <w:pPr>
      <w:tabs>
        <w:tab w:val="left" w:pos="540"/>
        <w:tab w:val="right" w:leader="dot" w:pos="9360"/>
      </w:tabs>
      <w:spacing w:before="120" w:after="120"/>
      <w:ind w:left="540" w:right="720" w:hanging="540"/>
    </w:pPr>
    <w:rPr>
      <w:b/>
      <w:bCs/>
      <w:i/>
    </w:rPr>
  </w:style>
  <w:style w:type="paragraph" w:styleId="TOC2">
    <w:name w:val="toc 2"/>
    <w:basedOn w:val="Normal"/>
    <w:next w:val="Normal"/>
    <w:autoRedefine/>
    <w:rsid w:val="00F02D3F"/>
    <w:pPr>
      <w:tabs>
        <w:tab w:val="left" w:pos="1260"/>
        <w:tab w:val="right" w:leader="dot" w:pos="9360"/>
      </w:tabs>
      <w:ind w:left="1260" w:right="720" w:hanging="720"/>
    </w:pPr>
    <w:rPr>
      <w:sz w:val="20"/>
      <w:szCs w:val="20"/>
    </w:rPr>
  </w:style>
  <w:style w:type="paragraph" w:styleId="TOC3">
    <w:name w:val="toc 3"/>
    <w:basedOn w:val="Normal"/>
    <w:next w:val="Normal"/>
    <w:autoRedefine/>
    <w:rsid w:val="00F02D3F"/>
    <w:pPr>
      <w:tabs>
        <w:tab w:val="left" w:pos="1980"/>
        <w:tab w:val="right" w:leader="dot" w:pos="9360"/>
      </w:tabs>
      <w:ind w:left="1980" w:right="720" w:hanging="900"/>
    </w:pPr>
    <w:rPr>
      <w:i/>
      <w:iCs/>
      <w:sz w:val="20"/>
      <w:szCs w:val="20"/>
    </w:rPr>
  </w:style>
  <w:style w:type="paragraph" w:styleId="TOC4">
    <w:name w:val="toc 4"/>
    <w:basedOn w:val="Normal"/>
    <w:next w:val="Normal"/>
    <w:autoRedefine/>
    <w:rsid w:val="00F02D3F"/>
    <w:pPr>
      <w:tabs>
        <w:tab w:val="left" w:pos="2700"/>
        <w:tab w:val="right" w:leader="dot" w:pos="9360"/>
      </w:tabs>
      <w:ind w:left="2700" w:right="720" w:hanging="1080"/>
    </w:pPr>
    <w:rPr>
      <w:sz w:val="18"/>
      <w:szCs w:val="18"/>
    </w:rPr>
  </w:style>
  <w:style w:type="paragraph" w:styleId="TOC5">
    <w:name w:val="toc 5"/>
    <w:basedOn w:val="Normal"/>
    <w:next w:val="Normal"/>
    <w:autoRedefine/>
    <w:rsid w:val="00F02D3F"/>
    <w:pPr>
      <w:tabs>
        <w:tab w:val="left" w:pos="3600"/>
        <w:tab w:val="right" w:leader="dot" w:pos="9360"/>
      </w:tabs>
      <w:ind w:left="3600" w:right="720" w:hanging="1260"/>
    </w:pPr>
    <w:rPr>
      <w:i/>
      <w:noProof/>
      <w:sz w:val="18"/>
      <w:szCs w:val="18"/>
    </w:rPr>
  </w:style>
  <w:style w:type="paragraph" w:styleId="TOC6">
    <w:name w:val="toc 6"/>
    <w:basedOn w:val="Normal"/>
    <w:next w:val="Normal"/>
    <w:autoRedefine/>
    <w:rsid w:val="00F02D3F"/>
    <w:pPr>
      <w:tabs>
        <w:tab w:val="left" w:pos="4500"/>
        <w:tab w:val="right" w:leader="dot" w:pos="9360"/>
      </w:tabs>
      <w:ind w:left="4500" w:right="720" w:hanging="1440"/>
    </w:pPr>
    <w:rPr>
      <w:sz w:val="18"/>
      <w:szCs w:val="18"/>
    </w:rPr>
  </w:style>
  <w:style w:type="paragraph" w:styleId="TOC7">
    <w:name w:val="toc 7"/>
    <w:basedOn w:val="Normal"/>
    <w:next w:val="Normal"/>
    <w:autoRedefine/>
    <w:rsid w:val="00F02D3F"/>
    <w:pPr>
      <w:tabs>
        <w:tab w:val="left" w:pos="5400"/>
        <w:tab w:val="right" w:leader="dot" w:pos="9360"/>
      </w:tabs>
      <w:ind w:left="5400" w:right="720" w:hanging="1620"/>
    </w:pPr>
    <w:rPr>
      <w:i/>
      <w:noProof/>
      <w:sz w:val="18"/>
      <w:szCs w:val="18"/>
    </w:rPr>
  </w:style>
  <w:style w:type="paragraph" w:styleId="TOC8">
    <w:name w:val="toc 8"/>
    <w:basedOn w:val="Normal"/>
    <w:next w:val="Normal"/>
    <w:autoRedefine/>
    <w:rsid w:val="00F02D3F"/>
    <w:pPr>
      <w:ind w:left="1680"/>
    </w:pPr>
    <w:rPr>
      <w:sz w:val="18"/>
      <w:szCs w:val="18"/>
    </w:rPr>
  </w:style>
  <w:style w:type="paragraph" w:styleId="TOC9">
    <w:name w:val="toc 9"/>
    <w:basedOn w:val="Normal"/>
    <w:next w:val="Normal"/>
    <w:autoRedefine/>
    <w:rsid w:val="00F02D3F"/>
    <w:pPr>
      <w:ind w:left="1920"/>
    </w:pPr>
    <w:rPr>
      <w:sz w:val="18"/>
      <w:szCs w:val="18"/>
    </w:rPr>
  </w:style>
  <w:style w:type="paragraph" w:customStyle="1" w:styleId="VariableDefinition">
    <w:name w:val="Variable Definition"/>
    <w:basedOn w:val="BodyTextIndent"/>
    <w:rsid w:val="00F02D3F"/>
    <w:pPr>
      <w:tabs>
        <w:tab w:val="left" w:pos="2160"/>
      </w:tabs>
      <w:spacing w:before="0" w:after="240"/>
      <w:ind w:left="2160" w:hanging="1440"/>
      <w:contextualSpacing/>
    </w:pPr>
    <w:rPr>
      <w:iCs/>
      <w:szCs w:val="20"/>
    </w:rPr>
  </w:style>
  <w:style w:type="table" w:customStyle="1" w:styleId="VariableTable">
    <w:name w:val="Variable Table"/>
    <w:basedOn w:val="TableNormal"/>
    <w:rsid w:val="00F02D3F"/>
    <w:tblPr/>
  </w:style>
  <w:style w:type="character" w:customStyle="1" w:styleId="NormalArialChar">
    <w:name w:val="Normal+Arial Char"/>
    <w:link w:val="NormalArial"/>
    <w:rsid w:val="00F02D3F"/>
    <w:rPr>
      <w:rFonts w:ascii="Arial" w:hAnsi="Arial"/>
      <w:sz w:val="24"/>
      <w:szCs w:val="24"/>
    </w:rPr>
  </w:style>
  <w:style w:type="character" w:styleId="FollowedHyperlink">
    <w:name w:val="FollowedHyperlink"/>
    <w:rsid w:val="00F02D3F"/>
    <w:rPr>
      <w:color w:val="800080"/>
      <w:u w:val="single"/>
    </w:rPr>
  </w:style>
  <w:style w:type="paragraph" w:styleId="NormalWeb">
    <w:name w:val="Normal (Web)"/>
    <w:basedOn w:val="Normal"/>
    <w:uiPriority w:val="99"/>
    <w:unhideWhenUsed/>
    <w:rsid w:val="00F02D3F"/>
    <w:pPr>
      <w:spacing w:before="100" w:beforeAutospacing="1" w:after="100" w:afterAutospacing="1"/>
    </w:pPr>
  </w:style>
  <w:style w:type="character" w:customStyle="1" w:styleId="ListChar">
    <w:name w:val="List Char"/>
    <w:aliases w:val=" Char2 Char Char Char Char Char, Char2 Char Char, Char1 Char"/>
    <w:link w:val="List"/>
    <w:rsid w:val="00F02D3F"/>
    <w:rPr>
      <w:sz w:val="24"/>
    </w:rPr>
  </w:style>
  <w:style w:type="paragraph" w:styleId="Revision">
    <w:name w:val="Revision"/>
    <w:hidden/>
    <w:uiPriority w:val="99"/>
    <w:semiHidden/>
    <w:rsid w:val="00F02D3F"/>
    <w:rPr>
      <w:sz w:val="24"/>
      <w:szCs w:val="24"/>
    </w:rPr>
  </w:style>
  <w:style w:type="character" w:customStyle="1" w:styleId="H2Char">
    <w:name w:val="H2 Char"/>
    <w:link w:val="H2"/>
    <w:rsid w:val="00F02D3F"/>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F02D3F"/>
    <w:rPr>
      <w:sz w:val="24"/>
      <w:szCs w:val="24"/>
    </w:rPr>
  </w:style>
  <w:style w:type="character" w:customStyle="1" w:styleId="ui-provider">
    <w:name w:val="ui-provider"/>
    <w:basedOn w:val="DefaultParagraphFont"/>
    <w:rsid w:val="00F02D3F"/>
  </w:style>
  <w:style w:type="character" w:customStyle="1" w:styleId="Heading2Char">
    <w:name w:val="Heading 2 Char"/>
    <w:aliases w:val="h2 Char"/>
    <w:link w:val="Heading2"/>
    <w:rsid w:val="00F02D3F"/>
    <w:rPr>
      <w:b/>
      <w:sz w:val="24"/>
    </w:rPr>
  </w:style>
  <w:style w:type="paragraph" w:customStyle="1" w:styleId="BodyTextNumbered">
    <w:name w:val="Body Text Numbered"/>
    <w:basedOn w:val="BodyText3"/>
    <w:link w:val="BodyTextNumberedChar1"/>
    <w:rsid w:val="00F02D3F"/>
    <w:rPr>
      <w:sz w:val="24"/>
    </w:rPr>
  </w:style>
  <w:style w:type="paragraph" w:styleId="BodyText3">
    <w:name w:val="Body Text 3"/>
    <w:basedOn w:val="Normal"/>
    <w:link w:val="BodyText3Char"/>
    <w:rsid w:val="00F02D3F"/>
    <w:pPr>
      <w:spacing w:after="120"/>
    </w:pPr>
    <w:rPr>
      <w:sz w:val="16"/>
      <w:szCs w:val="16"/>
    </w:rPr>
  </w:style>
  <w:style w:type="character" w:customStyle="1" w:styleId="BodyText3Char">
    <w:name w:val="Body Text 3 Char"/>
    <w:link w:val="BodyText3"/>
    <w:rsid w:val="00F02D3F"/>
    <w:rPr>
      <w:sz w:val="16"/>
      <w:szCs w:val="16"/>
    </w:rPr>
  </w:style>
  <w:style w:type="character" w:customStyle="1" w:styleId="HeaderChar">
    <w:name w:val="Header Char"/>
    <w:link w:val="Header"/>
    <w:rsid w:val="00F02D3F"/>
    <w:rPr>
      <w:rFonts w:ascii="Arial" w:hAnsi="Arial"/>
      <w:b/>
      <w:bCs/>
      <w:sz w:val="24"/>
      <w:szCs w:val="24"/>
    </w:rPr>
  </w:style>
  <w:style w:type="character" w:customStyle="1" w:styleId="BodyTextNumberedChar1">
    <w:name w:val="Body Text Numbered Char1"/>
    <w:link w:val="BodyTextNumbered"/>
    <w:rsid w:val="00F02D3F"/>
    <w:rPr>
      <w:sz w:val="24"/>
      <w:szCs w:val="16"/>
    </w:rPr>
  </w:style>
  <w:style w:type="character" w:customStyle="1" w:styleId="FooterChar">
    <w:name w:val="Footer Char"/>
    <w:link w:val="Footer"/>
    <w:uiPriority w:val="99"/>
    <w:rsid w:val="00F02D3F"/>
    <w:rPr>
      <w:sz w:val="24"/>
      <w:szCs w:val="24"/>
    </w:rPr>
  </w:style>
  <w:style w:type="character" w:styleId="FootnoteReference">
    <w:name w:val="footnote reference"/>
    <w:rsid w:val="00F02D3F"/>
    <w:rPr>
      <w:vertAlign w:val="superscript"/>
    </w:rPr>
  </w:style>
  <w:style w:type="paragraph" w:styleId="ListParagraph">
    <w:name w:val="List Paragraph"/>
    <w:basedOn w:val="Normal"/>
    <w:uiPriority w:val="34"/>
    <w:qFormat/>
    <w:rsid w:val="00BD5C03"/>
    <w:pPr>
      <w:ind w:left="720"/>
      <w:contextualSpacing/>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microsoft.com/office/2011/relationships/commentsExtended" Target="commentsExtended.xml"/><Relationship Id="rId18" Type="http://schemas.openxmlformats.org/officeDocument/2006/relationships/image" Target="media/image2.w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oleObject" Target="embeddings/oleObject3.bin"/><Relationship Id="rId34" Type="http://schemas.microsoft.com/office/2011/relationships/people" Target="people.xml"/><Relationship Id="rId7" Type="http://schemas.openxmlformats.org/officeDocument/2006/relationships/webSettings" Target="webSettings.xml"/><Relationship Id="rId12" Type="http://schemas.openxmlformats.org/officeDocument/2006/relationships/comments" Target="comments.xml"/><Relationship Id="rId17" Type="http://schemas.openxmlformats.org/officeDocument/2006/relationships/oleObject" Target="embeddings/oleObject1.bin"/><Relationship Id="rId25" Type="http://schemas.openxmlformats.org/officeDocument/2006/relationships/footer" Target="footer1.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wmf"/><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ed.bonskowski@vistracorp.com" TargetMode="External"/><Relationship Id="rId24" Type="http://schemas.openxmlformats.org/officeDocument/2006/relationships/header" Target="header1.xml"/><Relationship Id="rId32" Type="http://schemas.openxmlformats.org/officeDocument/2006/relationships/footer" Target="footer6.xml"/><Relationship Id="rId5" Type="http://schemas.openxmlformats.org/officeDocument/2006/relationships/styles" Target="styles.xml"/><Relationship Id="rId15" Type="http://schemas.microsoft.com/office/2018/08/relationships/commentsExtensible" Target="commentsExtensible.xml"/><Relationship Id="rId23" Type="http://schemas.openxmlformats.org/officeDocument/2006/relationships/oleObject" Target="embeddings/oleObject4.bin"/><Relationship Id="rId28" Type="http://schemas.openxmlformats.org/officeDocument/2006/relationships/footer" Target="footer3.xml"/><Relationship Id="rId10" Type="http://schemas.openxmlformats.org/officeDocument/2006/relationships/hyperlink" Target="https://www.ercot.com/mktrules/issues/NPRR1264" TargetMode="External"/><Relationship Id="rId19" Type="http://schemas.openxmlformats.org/officeDocument/2006/relationships/oleObject" Target="embeddings/oleObject2.bin"/><Relationship Id="rId31"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 Id="rId22" Type="http://schemas.openxmlformats.org/officeDocument/2006/relationships/image" Target="media/image4.wmf"/><Relationship Id="rId27" Type="http://schemas.openxmlformats.org/officeDocument/2006/relationships/header" Target="header2.xml"/><Relationship Id="rId30" Type="http://schemas.openxmlformats.org/officeDocument/2006/relationships/footer" Target="footer5.xml"/><Relationship Id="rId35" Type="http://schemas.openxmlformats.org/officeDocument/2006/relationships/theme" Target="theme/theme1.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EBFEBFDFFD3847B45188E2352039EE" ma:contentTypeVersion="6" ma:contentTypeDescription="Create a new document." ma:contentTypeScope="" ma:versionID="20836f7abd169c95b5ee9154357b5786">
  <xsd:schema xmlns:xsd="http://www.w3.org/2001/XMLSchema" xmlns:xs="http://www.w3.org/2001/XMLSchema" xmlns:p="http://schemas.microsoft.com/office/2006/metadata/properties" xmlns:ns1="http://schemas.microsoft.com/sharepoint/v3" xmlns:ns2="0e7f0178-c4f6-49ef-8e27-5f2d3e0fd230" targetNamespace="http://schemas.microsoft.com/office/2006/metadata/properties" ma:root="true" ma:fieldsID="6d7f645f33d90d130392415d0de862ce" ns1:_="" ns2:_="">
    <xsd:import namespace="http://schemas.microsoft.com/sharepoint/v3"/>
    <xsd:import namespace="0e7f0178-c4f6-49ef-8e27-5f2d3e0fd23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2" nillable="true" ma:displayName="Unified Compliance Policy Properties" ma:hidden="true" ma:internalName="_ip_UnifiedCompliancePolicyProperties">
      <xsd:simpleType>
        <xsd:restriction base="dms:Note"/>
      </xsd:simpleType>
    </xsd:element>
    <xsd:element name="_ip_UnifiedCompliancePolicyUIAction" ma:index="13"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e7f0178-c4f6-49ef-8e27-5f2d3e0fd2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5938DEEC-96EC-47E4-B9E8-75A9E7A92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e7f0178-c4f6-49ef-8e27-5f2d3e0fd2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A5362F-3049-438F-A0BB-4B3199EA48B2}">
  <ds:schemaRefs>
    <ds:schemaRef ds:uri="http://schemas.microsoft.com/sharepoint/v3/contenttype/forms"/>
  </ds:schemaRefs>
</ds:datastoreItem>
</file>

<file path=customXml/itemProps3.xml><?xml version="1.0" encoding="utf-8"?>
<ds:datastoreItem xmlns:ds="http://schemas.openxmlformats.org/officeDocument/2006/customXml" ds:itemID="{B6BF1264-F784-4D07-947E-ACA00AEB01DD}">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73</Pages>
  <Words>19482</Words>
  <Characters>132783</Characters>
  <Application>Microsoft Office Word</Application>
  <DocSecurity>0</DocSecurity>
  <Lines>1106</Lines>
  <Paragraphs>303</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151962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2001-06-20T16:28:00Z</cp:lastPrinted>
  <dcterms:created xsi:type="dcterms:W3CDTF">2025-03-11T16:29:00Z</dcterms:created>
  <dcterms:modified xsi:type="dcterms:W3CDTF">2025-03-11T16:31:00Z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0x0101004BEBFEBFDFFD3847B45188E2352039EE</vt:lpwstr>
  </property>
  <property fmtid="{D5CDD505-2E9C-101B-9397-08002B2CF9AE}" pid="3" name="MSIP_Label_7084cbda-52b8-46fb-a7b7-cb5bd465ed85_Enabled">
    <vt:lpwstr>true</vt:lpwstr>
  </property>
  <property fmtid="{D5CDD505-2E9C-101B-9397-08002B2CF9AE}" pid="4" name="MSIP_Label_7084cbda-52b8-46fb-a7b7-cb5bd465ed85_SetDate">
    <vt:lpwstr>2025-03-11T13:35:56Z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ee30aaa1-653e-4b15-9157-7319f8e12575</vt:lpwstr>
  </property>
  <property fmtid="{D5CDD505-2E9C-101B-9397-08002B2CF9AE}" pid="9" name="MSIP_Label_7084cbda-52b8-46fb-a7b7-cb5bd465ed85_ContentBits">
    <vt:lpwstr>0</vt:lpwstr>
  </property>
</Properties>
</file>